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161FC9" w14:textId="70E6BED7" w:rsidR="002F2FF9" w:rsidRPr="00896633" w:rsidRDefault="002F2FF9" w:rsidP="002F2FF9">
      <w:pPr>
        <w:pBdr>
          <w:bottom w:val="dotted" w:sz="6" w:space="2" w:color="666666"/>
        </w:pBdr>
        <w:spacing w:before="75" w:after="45" w:line="312" w:lineRule="auto"/>
        <w:outlineLvl w:val="2"/>
        <w:rPr>
          <w:rFonts w:ascii="Cambria" w:eastAsia="Times New Roman" w:hAnsi="Cambria" w:cs="Calibri"/>
          <w:b/>
          <w:color w:val="003399"/>
        </w:rPr>
      </w:pPr>
      <w:r w:rsidRPr="00896633">
        <w:rPr>
          <w:rFonts w:ascii="Cambria" w:eastAsia="Times New Roman" w:hAnsi="Cambria" w:cs="Calibri"/>
          <w:b/>
          <w:color w:val="003399"/>
        </w:rPr>
        <w:t>Annex I</w:t>
      </w:r>
      <w:r w:rsidR="00E63B4D">
        <w:rPr>
          <w:rFonts w:ascii="Cambria" w:eastAsia="Times New Roman" w:hAnsi="Cambria" w:cs="Calibri"/>
          <w:b/>
          <w:color w:val="003399"/>
        </w:rPr>
        <w:t>V</w:t>
      </w:r>
      <w:bookmarkStart w:id="0" w:name="_GoBack"/>
      <w:bookmarkEnd w:id="0"/>
      <w:r w:rsidRPr="00896633">
        <w:rPr>
          <w:rFonts w:ascii="Cambria" w:eastAsia="Times New Roman" w:hAnsi="Cambria" w:cs="Calibri"/>
          <w:b/>
          <w:color w:val="003399"/>
        </w:rPr>
        <w:t xml:space="preserve"> –</w:t>
      </w:r>
      <w:r>
        <w:rPr>
          <w:rFonts w:ascii="Cambria" w:eastAsia="Times New Roman" w:hAnsi="Cambria" w:cs="Calibri"/>
          <w:b/>
          <w:color w:val="003399"/>
        </w:rPr>
        <w:t xml:space="preserve"> Sample RFP</w:t>
      </w:r>
    </w:p>
    <w:p w14:paraId="05FA5F05" w14:textId="77777777" w:rsidR="002F2FF9" w:rsidRDefault="002F2FF9" w:rsidP="002F2FF9">
      <w:pPr>
        <w:widowControl/>
        <w:overflowPunct/>
        <w:adjustRightInd/>
        <w:rPr>
          <w:rFonts w:asciiTheme="minorHAnsi" w:hAnsiTheme="minorHAnsi" w:cstheme="minorHAnsi"/>
          <w:b/>
          <w:sz w:val="32"/>
          <w:szCs w:val="32"/>
        </w:rPr>
      </w:pPr>
    </w:p>
    <w:p w14:paraId="49924D70" w14:textId="23E059E5" w:rsidR="003808ED" w:rsidRPr="00D243BB" w:rsidRDefault="003808ED" w:rsidP="002F2FF9">
      <w:pPr>
        <w:widowControl/>
        <w:overflowPunct/>
        <w:adjustRightInd/>
        <w:rPr>
          <w:rFonts w:asciiTheme="minorHAnsi" w:hAnsiTheme="minorHAnsi" w:cstheme="minorHAnsi"/>
          <w:b/>
          <w:sz w:val="32"/>
          <w:szCs w:val="32"/>
        </w:rPr>
      </w:pPr>
      <w:r w:rsidRPr="00B211FF">
        <w:rPr>
          <w:rFonts w:asciiTheme="minorHAnsi" w:hAnsiTheme="minorHAnsi" w:cstheme="minorHAnsi"/>
          <w:b/>
          <w:noProof/>
          <w:lang w:eastAsia="zh-CN"/>
        </w:rPr>
        <w:drawing>
          <wp:anchor distT="0" distB="0" distL="114300" distR="114300" simplePos="0" relativeHeight="251658240" behindDoc="0" locked="0" layoutInCell="1" allowOverlap="1" wp14:anchorId="492EA461" wp14:editId="0DA23BE4">
            <wp:simplePos x="6372225" y="990600"/>
            <wp:positionH relativeFrom="column">
              <wp:align>right</wp:align>
            </wp:positionH>
            <wp:positionV relativeFrom="paragraph">
              <wp:align>top</wp:align>
            </wp:positionV>
            <wp:extent cx="482713" cy="973248"/>
            <wp:effectExtent l="0" t="0" r="0" b="0"/>
            <wp:wrapSquare wrapText="bothSides"/>
            <wp:docPr id="3"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2713" cy="973248"/>
                    </a:xfrm>
                    <a:prstGeom prst="rect">
                      <a:avLst/>
                    </a:prstGeom>
                    <a:noFill/>
                    <a:ln w="9525">
                      <a:noFill/>
                      <a:miter lim="800000"/>
                      <a:headEnd/>
                      <a:tailEnd/>
                    </a:ln>
                  </pic:spPr>
                </pic:pic>
              </a:graphicData>
            </a:graphic>
          </wp:anchor>
        </w:drawing>
      </w:r>
      <w:r w:rsidR="002F2FF9">
        <w:rPr>
          <w:rFonts w:asciiTheme="minorHAnsi" w:hAnsiTheme="minorHAnsi" w:cstheme="minorHAnsi"/>
          <w:b/>
          <w:sz w:val="32"/>
          <w:szCs w:val="32"/>
        </w:rPr>
        <w:br w:type="textWrapping" w:clear="all"/>
      </w:r>
    </w:p>
    <w:p w14:paraId="0CB192FD" w14:textId="77777777" w:rsidR="00F2378A" w:rsidRDefault="006B47CB" w:rsidP="00D47C27">
      <w:pPr>
        <w:widowControl/>
        <w:overflowPunct/>
        <w:adjustRightInd/>
        <w:jc w:val="center"/>
        <w:rPr>
          <w:rFonts w:asciiTheme="minorHAnsi" w:hAnsiTheme="minorHAnsi" w:cstheme="minorHAnsi"/>
          <w:b/>
          <w:sz w:val="28"/>
          <w:szCs w:val="28"/>
        </w:rPr>
      </w:pPr>
      <w:r w:rsidRPr="006B47CB">
        <w:rPr>
          <w:rFonts w:asciiTheme="minorHAnsi" w:hAnsiTheme="minorHAnsi" w:cstheme="minorHAnsi"/>
          <w:b/>
          <w:sz w:val="28"/>
          <w:szCs w:val="28"/>
          <w:u w:val="single"/>
        </w:rPr>
        <w:t xml:space="preserve">REQUEST FOR PROPOSAL </w:t>
      </w:r>
    </w:p>
    <w:p w14:paraId="1360AA76" w14:textId="77777777" w:rsidR="00D5718A" w:rsidRPr="00D243BB" w:rsidRDefault="00D5718A" w:rsidP="00D47C27">
      <w:pPr>
        <w:widowControl/>
        <w:overflowPunct/>
        <w:adjustRightInd/>
        <w:jc w:val="center"/>
        <w:rPr>
          <w:rFonts w:asciiTheme="minorHAnsi" w:hAnsiTheme="minorHAnsi" w:cstheme="minorHAnsi"/>
          <w:b/>
          <w:sz w:val="28"/>
          <w:szCs w:val="28"/>
        </w:rPr>
      </w:pPr>
      <w:r w:rsidRPr="00D243BB">
        <w:rPr>
          <w:rFonts w:asciiTheme="minorHAnsi" w:hAnsiTheme="minorHAnsi" w:cstheme="minorHAnsi"/>
          <w:b/>
          <w:sz w:val="28"/>
          <w:szCs w:val="28"/>
        </w:rPr>
        <w:t>INSTRUCTIONS TO USERS OF THIS DOCUMENT</w:t>
      </w:r>
    </w:p>
    <w:p w14:paraId="7E782D55" w14:textId="77777777" w:rsidR="00463935" w:rsidRPr="00D47C27" w:rsidRDefault="00463935" w:rsidP="00D47C27">
      <w:pPr>
        <w:widowControl/>
        <w:overflowPunct/>
        <w:adjustRightInd/>
        <w:jc w:val="both"/>
        <w:rPr>
          <w:rFonts w:asciiTheme="minorHAnsi" w:hAnsiTheme="minorHAnsi" w:cstheme="minorHAnsi"/>
          <w:sz w:val="22"/>
          <w:szCs w:val="22"/>
        </w:rPr>
      </w:pPr>
    </w:p>
    <w:p w14:paraId="6370061F" w14:textId="77777777" w:rsidR="00D5718A" w:rsidRDefault="00D5718A"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sidRPr="00D47C27">
        <w:rPr>
          <w:rFonts w:asciiTheme="minorHAnsi" w:hAnsiTheme="minorHAnsi" w:cstheme="minorHAnsi"/>
          <w:szCs w:val="22"/>
        </w:rPr>
        <w:t xml:space="preserve">This is UNDP’s standard </w:t>
      </w:r>
      <w:r w:rsidR="0009125E">
        <w:rPr>
          <w:rFonts w:asciiTheme="minorHAnsi" w:hAnsiTheme="minorHAnsi" w:cstheme="minorHAnsi"/>
          <w:szCs w:val="22"/>
        </w:rPr>
        <w:t xml:space="preserve">document </w:t>
      </w:r>
      <w:r w:rsidRPr="00D47C27">
        <w:rPr>
          <w:rFonts w:asciiTheme="minorHAnsi" w:hAnsiTheme="minorHAnsi" w:cstheme="minorHAnsi"/>
          <w:szCs w:val="22"/>
        </w:rPr>
        <w:t>for Request for Proposal (RFP)</w:t>
      </w:r>
      <w:r w:rsidR="0009125E">
        <w:rPr>
          <w:rFonts w:asciiTheme="minorHAnsi" w:hAnsiTheme="minorHAnsi" w:cstheme="minorHAnsi"/>
          <w:szCs w:val="22"/>
        </w:rPr>
        <w:t>,</w:t>
      </w:r>
      <w:r w:rsidRPr="00D47C27">
        <w:rPr>
          <w:rFonts w:asciiTheme="minorHAnsi" w:hAnsiTheme="minorHAnsi" w:cstheme="minorHAnsi"/>
          <w:szCs w:val="22"/>
        </w:rPr>
        <w:t xml:space="preserve"> which </w:t>
      </w:r>
      <w:r w:rsidR="00D47C27" w:rsidRPr="00D47C27">
        <w:rPr>
          <w:rFonts w:asciiTheme="minorHAnsi" w:hAnsiTheme="minorHAnsi" w:cstheme="minorHAnsi"/>
          <w:szCs w:val="22"/>
        </w:rPr>
        <w:t>must</w:t>
      </w:r>
      <w:r w:rsidRPr="00D47C27">
        <w:rPr>
          <w:rFonts w:asciiTheme="minorHAnsi" w:hAnsiTheme="minorHAnsi" w:cstheme="minorHAnsi"/>
          <w:szCs w:val="22"/>
        </w:rPr>
        <w:t xml:space="preserve"> </w:t>
      </w:r>
      <w:r w:rsidR="00E91117">
        <w:rPr>
          <w:rFonts w:asciiTheme="minorHAnsi" w:hAnsiTheme="minorHAnsi" w:cstheme="minorHAnsi"/>
          <w:szCs w:val="22"/>
        </w:rPr>
        <w:t xml:space="preserve">be </w:t>
      </w:r>
      <w:r w:rsidRPr="00D47C27">
        <w:rPr>
          <w:rFonts w:asciiTheme="minorHAnsi" w:hAnsiTheme="minorHAnsi" w:cstheme="minorHAnsi"/>
          <w:szCs w:val="22"/>
        </w:rPr>
        <w:t>used when</w:t>
      </w:r>
      <w:r w:rsidR="0009125E">
        <w:rPr>
          <w:rFonts w:asciiTheme="minorHAnsi" w:hAnsiTheme="minorHAnsi" w:cstheme="minorHAnsi"/>
          <w:szCs w:val="22"/>
        </w:rPr>
        <w:t>ever</w:t>
      </w:r>
      <w:r w:rsidRPr="00D47C27">
        <w:rPr>
          <w:rFonts w:asciiTheme="minorHAnsi" w:hAnsiTheme="minorHAnsi" w:cstheme="minorHAnsi"/>
          <w:szCs w:val="22"/>
        </w:rPr>
        <w:t xml:space="preserve"> UNDP solicits Proposals for a broad range of consulting and/or commercial services </w:t>
      </w:r>
      <w:r w:rsidR="0009125E">
        <w:rPr>
          <w:rFonts w:asciiTheme="minorHAnsi" w:hAnsiTheme="minorHAnsi" w:cstheme="minorHAnsi"/>
          <w:szCs w:val="22"/>
        </w:rPr>
        <w:t>to</w:t>
      </w:r>
      <w:r w:rsidRPr="00D47C27">
        <w:rPr>
          <w:rFonts w:asciiTheme="minorHAnsi" w:hAnsiTheme="minorHAnsi" w:cstheme="minorHAnsi"/>
          <w:szCs w:val="22"/>
        </w:rPr>
        <w:t xml:space="preserve"> be rendered by a legal entity (e.g., private firms/companies, organizations, institutions, etc.).  </w:t>
      </w:r>
      <w:r w:rsidR="00D47C27" w:rsidRPr="00D47C27">
        <w:rPr>
          <w:rFonts w:asciiTheme="minorHAnsi" w:hAnsiTheme="minorHAnsi" w:cstheme="minorHAnsi"/>
          <w:szCs w:val="22"/>
        </w:rPr>
        <w:t xml:space="preserve">  </w:t>
      </w:r>
    </w:p>
    <w:p w14:paraId="5BA7B0FF" w14:textId="77777777" w:rsidR="00E60195" w:rsidRDefault="00E60195" w:rsidP="00E60195">
      <w:pPr>
        <w:pStyle w:val="ListParagraph"/>
        <w:widowControl/>
        <w:overflowPunct/>
        <w:adjustRightInd/>
        <w:spacing w:line="240" w:lineRule="auto"/>
        <w:ind w:left="360"/>
        <w:jc w:val="both"/>
        <w:rPr>
          <w:rFonts w:asciiTheme="minorHAnsi" w:hAnsiTheme="minorHAnsi" w:cstheme="minorHAnsi"/>
          <w:szCs w:val="22"/>
        </w:rPr>
      </w:pPr>
    </w:p>
    <w:p w14:paraId="4B3E0964" w14:textId="77777777" w:rsidR="00E60195" w:rsidRPr="00D47C27" w:rsidRDefault="00E60195"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Pr>
          <w:rFonts w:asciiTheme="minorHAnsi" w:hAnsiTheme="minorHAnsi" w:cstheme="minorHAnsi"/>
          <w:szCs w:val="22"/>
        </w:rPr>
        <w:t xml:space="preserve">This RFP is intended for </w:t>
      </w:r>
      <w:r w:rsidR="0009125E">
        <w:rPr>
          <w:rFonts w:asciiTheme="minorHAnsi" w:hAnsiTheme="minorHAnsi" w:cstheme="minorHAnsi"/>
          <w:szCs w:val="22"/>
        </w:rPr>
        <w:t xml:space="preserve">the </w:t>
      </w:r>
      <w:r>
        <w:rPr>
          <w:rFonts w:asciiTheme="minorHAnsi" w:hAnsiTheme="minorHAnsi" w:cstheme="minorHAnsi"/>
          <w:szCs w:val="22"/>
        </w:rPr>
        <w:t xml:space="preserve">solicitation of proposals, where no previous prequalification process </w:t>
      </w:r>
      <w:r w:rsidR="0009125E">
        <w:rPr>
          <w:rFonts w:asciiTheme="minorHAnsi" w:hAnsiTheme="minorHAnsi" w:cstheme="minorHAnsi"/>
          <w:szCs w:val="22"/>
        </w:rPr>
        <w:t>h</w:t>
      </w:r>
      <w:r>
        <w:rPr>
          <w:rFonts w:asciiTheme="minorHAnsi" w:hAnsiTheme="minorHAnsi" w:cstheme="minorHAnsi"/>
          <w:szCs w:val="22"/>
        </w:rPr>
        <w:t xml:space="preserve">as </w:t>
      </w:r>
      <w:r w:rsidR="0009125E">
        <w:rPr>
          <w:rFonts w:asciiTheme="minorHAnsi" w:hAnsiTheme="minorHAnsi" w:cstheme="minorHAnsi"/>
          <w:szCs w:val="22"/>
        </w:rPr>
        <w:t xml:space="preserve">been </w:t>
      </w:r>
      <w:r>
        <w:rPr>
          <w:rFonts w:asciiTheme="minorHAnsi" w:hAnsiTheme="minorHAnsi" w:cstheme="minorHAnsi"/>
          <w:szCs w:val="22"/>
        </w:rPr>
        <w:t xml:space="preserve">undertaken </w:t>
      </w:r>
      <w:r w:rsidR="004566BB">
        <w:rPr>
          <w:rFonts w:asciiTheme="minorHAnsi" w:hAnsiTheme="minorHAnsi" w:cstheme="minorHAnsi"/>
          <w:szCs w:val="22"/>
        </w:rPr>
        <w:t xml:space="preserve">(i.e., the universe of prospective offerors has not been </w:t>
      </w:r>
      <w:r>
        <w:rPr>
          <w:rFonts w:asciiTheme="minorHAnsi" w:hAnsiTheme="minorHAnsi" w:cstheme="minorHAnsi"/>
          <w:szCs w:val="22"/>
        </w:rPr>
        <w:t>narrow</w:t>
      </w:r>
      <w:r w:rsidR="004566BB">
        <w:rPr>
          <w:rFonts w:asciiTheme="minorHAnsi" w:hAnsiTheme="minorHAnsi" w:cstheme="minorHAnsi"/>
          <w:szCs w:val="22"/>
        </w:rPr>
        <w:t>ed</w:t>
      </w:r>
      <w:r>
        <w:rPr>
          <w:rFonts w:asciiTheme="minorHAnsi" w:hAnsiTheme="minorHAnsi" w:cstheme="minorHAnsi"/>
          <w:szCs w:val="22"/>
        </w:rPr>
        <w:t xml:space="preserve"> down </w:t>
      </w:r>
      <w:r w:rsidR="004566BB">
        <w:rPr>
          <w:rFonts w:asciiTheme="minorHAnsi" w:hAnsiTheme="minorHAnsi" w:cstheme="minorHAnsi"/>
          <w:szCs w:val="22"/>
        </w:rPr>
        <w:t>in</w:t>
      </w:r>
      <w:r>
        <w:rPr>
          <w:rFonts w:asciiTheme="minorHAnsi" w:hAnsiTheme="minorHAnsi" w:cstheme="minorHAnsi"/>
          <w:szCs w:val="22"/>
        </w:rPr>
        <w:t xml:space="preserve">to </w:t>
      </w:r>
      <w:r w:rsidR="004566BB">
        <w:rPr>
          <w:rFonts w:asciiTheme="minorHAnsi" w:hAnsiTheme="minorHAnsi" w:cstheme="minorHAnsi"/>
          <w:szCs w:val="22"/>
        </w:rPr>
        <w:t xml:space="preserve">only </w:t>
      </w:r>
      <w:r>
        <w:rPr>
          <w:rFonts w:asciiTheme="minorHAnsi" w:hAnsiTheme="minorHAnsi" w:cstheme="minorHAnsi"/>
          <w:szCs w:val="22"/>
        </w:rPr>
        <w:t>a limited number</w:t>
      </w:r>
      <w:r w:rsidR="004566BB">
        <w:rPr>
          <w:rFonts w:asciiTheme="minorHAnsi" w:hAnsiTheme="minorHAnsi" w:cstheme="minorHAnsi"/>
          <w:szCs w:val="22"/>
        </w:rPr>
        <w:t xml:space="preserve"> of pre-screened entities).</w:t>
      </w:r>
    </w:p>
    <w:p w14:paraId="25FB2A9B" w14:textId="77777777" w:rsidR="00D5718A" w:rsidRPr="00D47C27" w:rsidRDefault="00D5718A" w:rsidP="00D47C27">
      <w:pPr>
        <w:pStyle w:val="ListParagraph"/>
        <w:widowControl/>
        <w:overflowPunct/>
        <w:adjustRightInd/>
        <w:spacing w:line="240" w:lineRule="auto"/>
        <w:ind w:left="360"/>
        <w:jc w:val="both"/>
        <w:rPr>
          <w:rFonts w:asciiTheme="minorHAnsi" w:hAnsiTheme="minorHAnsi" w:cstheme="minorHAnsi"/>
          <w:szCs w:val="22"/>
        </w:rPr>
      </w:pPr>
    </w:p>
    <w:p w14:paraId="2F9E37A7" w14:textId="77777777" w:rsidR="00D5718A" w:rsidRDefault="00D5718A"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sidRPr="00D47C27">
        <w:rPr>
          <w:rFonts w:asciiTheme="minorHAnsi" w:hAnsiTheme="minorHAnsi" w:cstheme="minorHAnsi"/>
          <w:szCs w:val="22"/>
        </w:rPr>
        <w:t xml:space="preserve">While the RFP method and the use of this document are both mandatory for contracts exceeding USD 100,000, this RFP </w:t>
      </w:r>
      <w:r w:rsidR="0009125E">
        <w:rPr>
          <w:rFonts w:asciiTheme="minorHAnsi" w:hAnsiTheme="minorHAnsi" w:cstheme="minorHAnsi"/>
          <w:szCs w:val="22"/>
        </w:rPr>
        <w:t>may</w:t>
      </w:r>
      <w:r w:rsidRPr="00D47C27">
        <w:rPr>
          <w:rFonts w:asciiTheme="minorHAnsi" w:hAnsiTheme="minorHAnsi" w:cstheme="minorHAnsi"/>
          <w:szCs w:val="22"/>
        </w:rPr>
        <w:t xml:space="preserve"> be used for services </w:t>
      </w:r>
      <w:r w:rsidR="0009125E">
        <w:rPr>
          <w:rFonts w:asciiTheme="minorHAnsi" w:hAnsiTheme="minorHAnsi" w:cstheme="minorHAnsi"/>
          <w:szCs w:val="22"/>
        </w:rPr>
        <w:t>of lower</w:t>
      </w:r>
      <w:r w:rsidRPr="00D47C27">
        <w:rPr>
          <w:rFonts w:asciiTheme="minorHAnsi" w:hAnsiTheme="minorHAnsi" w:cstheme="minorHAnsi"/>
          <w:szCs w:val="22"/>
        </w:rPr>
        <w:t xml:space="preserve"> amount</w:t>
      </w:r>
      <w:r w:rsidR="0009125E">
        <w:rPr>
          <w:rFonts w:asciiTheme="minorHAnsi" w:hAnsiTheme="minorHAnsi" w:cstheme="minorHAnsi"/>
          <w:szCs w:val="22"/>
        </w:rPr>
        <w:t>s</w:t>
      </w:r>
      <w:r w:rsidRPr="00D47C27">
        <w:rPr>
          <w:rFonts w:asciiTheme="minorHAnsi" w:hAnsiTheme="minorHAnsi" w:cstheme="minorHAnsi"/>
          <w:szCs w:val="22"/>
        </w:rPr>
        <w:t xml:space="preserve">, if the UNDP Business Unit requiring the services </w:t>
      </w:r>
      <w:r w:rsidR="001034A5">
        <w:rPr>
          <w:rFonts w:asciiTheme="minorHAnsi" w:hAnsiTheme="minorHAnsi" w:cstheme="minorHAnsi"/>
          <w:szCs w:val="22"/>
        </w:rPr>
        <w:t>desires</w:t>
      </w:r>
      <w:r w:rsidRPr="00D47C27">
        <w:rPr>
          <w:rFonts w:asciiTheme="minorHAnsi" w:hAnsiTheme="minorHAnsi" w:cstheme="minorHAnsi"/>
          <w:szCs w:val="22"/>
        </w:rPr>
        <w:t xml:space="preserve">, </w:t>
      </w:r>
      <w:r w:rsidR="001034A5">
        <w:rPr>
          <w:rFonts w:asciiTheme="minorHAnsi" w:hAnsiTheme="minorHAnsi" w:cstheme="minorHAnsi"/>
          <w:szCs w:val="22"/>
        </w:rPr>
        <w:t>and if</w:t>
      </w:r>
      <w:r w:rsidRPr="00D47C27">
        <w:rPr>
          <w:rFonts w:asciiTheme="minorHAnsi" w:hAnsiTheme="minorHAnsi" w:cstheme="minorHAnsi"/>
          <w:szCs w:val="22"/>
        </w:rPr>
        <w:t xml:space="preserve"> the circumstances or </w:t>
      </w:r>
      <w:r w:rsidR="001034A5">
        <w:rPr>
          <w:rFonts w:asciiTheme="minorHAnsi" w:hAnsiTheme="minorHAnsi" w:cstheme="minorHAnsi"/>
          <w:szCs w:val="22"/>
        </w:rPr>
        <w:t>the nature of the services justifies</w:t>
      </w:r>
      <w:r w:rsidR="0009125E">
        <w:rPr>
          <w:rFonts w:asciiTheme="minorHAnsi" w:hAnsiTheme="minorHAnsi" w:cstheme="minorHAnsi"/>
          <w:szCs w:val="22"/>
        </w:rPr>
        <w:t xml:space="preserve"> its use</w:t>
      </w:r>
      <w:r w:rsidRPr="00D47C27">
        <w:rPr>
          <w:rFonts w:asciiTheme="minorHAnsi" w:hAnsiTheme="minorHAnsi" w:cstheme="minorHAnsi"/>
          <w:szCs w:val="22"/>
        </w:rPr>
        <w:t>.</w:t>
      </w:r>
    </w:p>
    <w:p w14:paraId="63C9D61C" w14:textId="77777777" w:rsidR="00D5718A" w:rsidRPr="00D47C27" w:rsidRDefault="00D5718A" w:rsidP="00D47C27">
      <w:pPr>
        <w:pStyle w:val="ListParagraph"/>
        <w:spacing w:line="240" w:lineRule="auto"/>
        <w:rPr>
          <w:rFonts w:asciiTheme="minorHAnsi" w:hAnsiTheme="minorHAnsi" w:cstheme="minorHAnsi"/>
          <w:szCs w:val="22"/>
        </w:rPr>
      </w:pPr>
    </w:p>
    <w:p w14:paraId="5127E536" w14:textId="77777777" w:rsidR="00D5718A" w:rsidRPr="00D47C27" w:rsidRDefault="00D5718A"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sidRPr="00D47C27">
        <w:rPr>
          <w:rFonts w:asciiTheme="minorHAnsi" w:hAnsiTheme="minorHAnsi" w:cstheme="minorHAnsi"/>
          <w:szCs w:val="22"/>
        </w:rPr>
        <w:t>Only UNDP staff who</w:t>
      </w:r>
      <w:r w:rsidR="00C87091">
        <w:rPr>
          <w:rFonts w:asciiTheme="minorHAnsi" w:hAnsiTheme="minorHAnsi" w:cstheme="minorHAnsi"/>
          <w:szCs w:val="22"/>
        </w:rPr>
        <w:t xml:space="preserve"> are</w:t>
      </w:r>
      <w:r w:rsidRPr="00D47C27">
        <w:rPr>
          <w:rFonts w:asciiTheme="minorHAnsi" w:hAnsiTheme="minorHAnsi" w:cstheme="minorHAnsi"/>
          <w:szCs w:val="22"/>
        </w:rPr>
        <w:t xml:space="preserve"> knowledgeable on UNDP’s procurement principles, policies and procedures, specifically Procurement staff, must finalize this RFP.  In the unlikely event that a non-procurement staff will be tasked to finalize this RFP, he/she must </w:t>
      </w:r>
      <w:r w:rsidR="002D3D2E">
        <w:rPr>
          <w:rFonts w:asciiTheme="minorHAnsi" w:hAnsiTheme="minorHAnsi" w:cstheme="minorHAnsi"/>
          <w:szCs w:val="22"/>
        </w:rPr>
        <w:t xml:space="preserve">be – or </w:t>
      </w:r>
      <w:r w:rsidRPr="00D47C27">
        <w:rPr>
          <w:rFonts w:asciiTheme="minorHAnsi" w:hAnsiTheme="minorHAnsi" w:cstheme="minorHAnsi"/>
          <w:szCs w:val="22"/>
        </w:rPr>
        <w:t xml:space="preserve">guided by a staff who is </w:t>
      </w:r>
      <w:r w:rsidR="002D3D2E">
        <w:rPr>
          <w:rFonts w:asciiTheme="minorHAnsi" w:hAnsiTheme="minorHAnsi" w:cstheme="minorHAnsi"/>
          <w:szCs w:val="22"/>
        </w:rPr>
        <w:t xml:space="preserve">– </w:t>
      </w:r>
      <w:r w:rsidRPr="00D47C27">
        <w:rPr>
          <w:rFonts w:asciiTheme="minorHAnsi" w:hAnsiTheme="minorHAnsi" w:cstheme="minorHAnsi"/>
          <w:szCs w:val="22"/>
        </w:rPr>
        <w:t>knowledgeable on the UNDP procurement principles, policies and procedures.   The UNDP staff</w:t>
      </w:r>
      <w:r w:rsidR="00F97CF1">
        <w:rPr>
          <w:rFonts w:asciiTheme="minorHAnsi" w:hAnsiTheme="minorHAnsi" w:cstheme="minorHAnsi"/>
          <w:szCs w:val="22"/>
        </w:rPr>
        <w:t xml:space="preserve"> finalizing this RFP</w:t>
      </w:r>
      <w:r w:rsidRPr="00D47C27">
        <w:rPr>
          <w:rFonts w:asciiTheme="minorHAnsi" w:hAnsiTheme="minorHAnsi" w:cstheme="minorHAnsi"/>
          <w:szCs w:val="22"/>
        </w:rPr>
        <w:t xml:space="preserve"> bears the sole responsibility for ensuring that all information in the Data Sheet will not be in conflict with the provisions of the Instructions to Proposers.</w:t>
      </w:r>
    </w:p>
    <w:p w14:paraId="029117D2" w14:textId="77777777" w:rsidR="00D5718A" w:rsidRPr="00D47C27" w:rsidRDefault="00D5718A" w:rsidP="000E63F3">
      <w:pPr>
        <w:pStyle w:val="ListParagraph"/>
        <w:spacing w:line="240" w:lineRule="auto"/>
        <w:rPr>
          <w:rFonts w:asciiTheme="minorHAnsi" w:hAnsiTheme="minorHAnsi" w:cstheme="minorHAnsi"/>
          <w:szCs w:val="22"/>
        </w:rPr>
      </w:pPr>
    </w:p>
    <w:p w14:paraId="134B868B" w14:textId="77777777" w:rsidR="00D47C27" w:rsidRDefault="00F97CF1"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Pr>
          <w:rFonts w:asciiTheme="minorHAnsi" w:hAnsiTheme="minorHAnsi" w:cstheme="minorHAnsi"/>
          <w:szCs w:val="22"/>
        </w:rPr>
        <w:t>This document consists of three</w:t>
      </w:r>
      <w:r w:rsidR="00D47C27" w:rsidRPr="00D47C27">
        <w:rPr>
          <w:rFonts w:asciiTheme="minorHAnsi" w:hAnsiTheme="minorHAnsi" w:cstheme="minorHAnsi"/>
          <w:szCs w:val="22"/>
        </w:rPr>
        <w:t xml:space="preserve"> (</w:t>
      </w:r>
      <w:r>
        <w:rPr>
          <w:rFonts w:asciiTheme="minorHAnsi" w:hAnsiTheme="minorHAnsi" w:cstheme="minorHAnsi"/>
          <w:szCs w:val="22"/>
        </w:rPr>
        <w:t>3</w:t>
      </w:r>
      <w:r w:rsidR="00D47C27" w:rsidRPr="00D47C27">
        <w:rPr>
          <w:rFonts w:asciiTheme="minorHAnsi" w:hAnsiTheme="minorHAnsi" w:cstheme="minorHAnsi"/>
          <w:szCs w:val="22"/>
        </w:rPr>
        <w:t xml:space="preserve">) main parts: (a) </w:t>
      </w:r>
      <w:r w:rsidR="00D47C27">
        <w:rPr>
          <w:rFonts w:asciiTheme="minorHAnsi" w:hAnsiTheme="minorHAnsi" w:cstheme="minorHAnsi"/>
          <w:szCs w:val="22"/>
        </w:rPr>
        <w:t>th</w:t>
      </w:r>
      <w:r>
        <w:rPr>
          <w:rFonts w:asciiTheme="minorHAnsi" w:hAnsiTheme="minorHAnsi" w:cstheme="minorHAnsi"/>
          <w:szCs w:val="22"/>
        </w:rPr>
        <w:t>e</w:t>
      </w:r>
      <w:r w:rsidR="00D47C27">
        <w:rPr>
          <w:rFonts w:asciiTheme="minorHAnsi" w:hAnsiTheme="minorHAnsi" w:cstheme="minorHAnsi"/>
          <w:szCs w:val="22"/>
        </w:rPr>
        <w:t xml:space="preserve"> Instruction to the Users of this Document</w:t>
      </w:r>
      <w:r>
        <w:rPr>
          <w:rFonts w:asciiTheme="minorHAnsi" w:hAnsiTheme="minorHAnsi" w:cstheme="minorHAnsi"/>
          <w:szCs w:val="22"/>
        </w:rPr>
        <w:t>, which is this page</w:t>
      </w:r>
      <w:r w:rsidR="00D47C27">
        <w:rPr>
          <w:rFonts w:asciiTheme="minorHAnsi" w:hAnsiTheme="minorHAnsi" w:cstheme="minorHAnsi"/>
          <w:szCs w:val="22"/>
        </w:rPr>
        <w:t xml:space="preserve">; (b) </w:t>
      </w:r>
      <w:r w:rsidR="00D47C27" w:rsidRPr="00D47C27">
        <w:rPr>
          <w:rFonts w:asciiTheme="minorHAnsi" w:hAnsiTheme="minorHAnsi" w:cstheme="minorHAnsi"/>
          <w:szCs w:val="22"/>
        </w:rPr>
        <w:t>the Instructions to Proposers</w:t>
      </w:r>
      <w:r>
        <w:rPr>
          <w:rFonts w:asciiTheme="minorHAnsi" w:hAnsiTheme="minorHAnsi" w:cstheme="minorHAnsi"/>
          <w:szCs w:val="22"/>
        </w:rPr>
        <w:t>, which comes with the Data Sheet (Sections 1 and 2)</w:t>
      </w:r>
      <w:r w:rsidR="00D47C27" w:rsidRPr="00D47C27">
        <w:rPr>
          <w:rFonts w:asciiTheme="minorHAnsi" w:hAnsiTheme="minorHAnsi" w:cstheme="minorHAnsi"/>
          <w:szCs w:val="22"/>
        </w:rPr>
        <w:t>; and (</w:t>
      </w:r>
      <w:r w:rsidR="002D3D2E">
        <w:rPr>
          <w:rFonts w:asciiTheme="minorHAnsi" w:hAnsiTheme="minorHAnsi" w:cstheme="minorHAnsi"/>
          <w:szCs w:val="22"/>
        </w:rPr>
        <w:t>c</w:t>
      </w:r>
      <w:r w:rsidR="00D47C27" w:rsidRPr="00D47C27">
        <w:rPr>
          <w:rFonts w:asciiTheme="minorHAnsi" w:hAnsiTheme="minorHAnsi" w:cstheme="minorHAnsi"/>
          <w:szCs w:val="22"/>
        </w:rPr>
        <w:t>) the Annexes consist</w:t>
      </w:r>
      <w:r w:rsidR="00F84065">
        <w:rPr>
          <w:rFonts w:asciiTheme="minorHAnsi" w:hAnsiTheme="minorHAnsi" w:cstheme="minorHAnsi"/>
          <w:szCs w:val="22"/>
        </w:rPr>
        <w:t>ing</w:t>
      </w:r>
      <w:r w:rsidR="00D47C27" w:rsidRPr="00D47C27">
        <w:rPr>
          <w:rFonts w:asciiTheme="minorHAnsi" w:hAnsiTheme="minorHAnsi" w:cstheme="minorHAnsi"/>
          <w:szCs w:val="22"/>
        </w:rPr>
        <w:t xml:space="preserve"> of standard templates and forms</w:t>
      </w:r>
      <w:r>
        <w:rPr>
          <w:rFonts w:asciiTheme="minorHAnsi" w:hAnsiTheme="minorHAnsi" w:cstheme="minorHAnsi"/>
          <w:szCs w:val="22"/>
        </w:rPr>
        <w:t xml:space="preserve"> (Sections 3-11)</w:t>
      </w:r>
      <w:r w:rsidR="00D47C27" w:rsidRPr="00D47C27">
        <w:rPr>
          <w:rFonts w:asciiTheme="minorHAnsi" w:hAnsiTheme="minorHAnsi" w:cstheme="minorHAnsi"/>
          <w:szCs w:val="22"/>
        </w:rPr>
        <w:t xml:space="preserve">.   </w:t>
      </w:r>
      <w:r w:rsidR="000E63F3">
        <w:rPr>
          <w:rFonts w:asciiTheme="minorHAnsi" w:hAnsiTheme="minorHAnsi" w:cstheme="minorHAnsi"/>
          <w:szCs w:val="22"/>
        </w:rPr>
        <w:t xml:space="preserve"> </w:t>
      </w:r>
    </w:p>
    <w:p w14:paraId="53753F44" w14:textId="77777777" w:rsidR="000E63F3" w:rsidRDefault="000E63F3" w:rsidP="000E63F3">
      <w:pPr>
        <w:pStyle w:val="ListParagraph"/>
        <w:widowControl/>
        <w:overflowPunct/>
        <w:adjustRightInd/>
        <w:spacing w:line="240" w:lineRule="auto"/>
        <w:ind w:left="360"/>
        <w:jc w:val="both"/>
        <w:rPr>
          <w:rFonts w:ascii="Calibri" w:hAnsi="Calibri" w:cs="Calibri"/>
          <w:szCs w:val="22"/>
        </w:rPr>
      </w:pPr>
    </w:p>
    <w:p w14:paraId="5408EA18" w14:textId="77777777" w:rsidR="000E63F3" w:rsidRPr="000E63F3" w:rsidRDefault="000E63F3" w:rsidP="007B6389">
      <w:pPr>
        <w:pStyle w:val="ListParagraph"/>
        <w:widowControl/>
        <w:numPr>
          <w:ilvl w:val="0"/>
          <w:numId w:val="15"/>
        </w:numPr>
        <w:overflowPunct/>
        <w:adjustRightInd/>
        <w:spacing w:line="240" w:lineRule="auto"/>
        <w:ind w:left="360"/>
        <w:jc w:val="both"/>
        <w:rPr>
          <w:rFonts w:ascii="Calibri" w:hAnsi="Calibri" w:cs="Calibri"/>
          <w:szCs w:val="22"/>
        </w:rPr>
      </w:pPr>
      <w:r w:rsidRPr="000E63F3">
        <w:rPr>
          <w:rFonts w:ascii="Calibri" w:hAnsi="Calibri" w:cs="Calibri"/>
          <w:szCs w:val="22"/>
        </w:rPr>
        <w:t xml:space="preserve">It is important that the </w:t>
      </w:r>
      <w:r>
        <w:rPr>
          <w:rFonts w:ascii="Calibri" w:hAnsi="Calibri" w:cs="Calibri"/>
          <w:szCs w:val="22"/>
        </w:rPr>
        <w:t xml:space="preserve">Contract for Professional Services and the </w:t>
      </w:r>
      <w:r w:rsidRPr="000E63F3">
        <w:rPr>
          <w:rFonts w:ascii="Calibri" w:hAnsi="Calibri" w:cs="Calibri"/>
          <w:szCs w:val="22"/>
        </w:rPr>
        <w:t xml:space="preserve">General Terms and Conditions </w:t>
      </w:r>
      <w:r w:rsidRPr="000E63F3">
        <w:rPr>
          <w:rFonts w:ascii="Calibri" w:hAnsi="Calibri" w:cs="Calibri"/>
          <w:szCs w:val="22"/>
          <w:u w:val="single"/>
        </w:rPr>
        <w:t>be attached at all times</w:t>
      </w:r>
      <w:r w:rsidRPr="000E63F3">
        <w:rPr>
          <w:rFonts w:ascii="Calibri" w:hAnsi="Calibri" w:cs="Calibri"/>
          <w:szCs w:val="22"/>
        </w:rPr>
        <w:t xml:space="preserve"> to any and all RF</w:t>
      </w:r>
      <w:r>
        <w:rPr>
          <w:rFonts w:ascii="Calibri" w:hAnsi="Calibri" w:cs="Calibri"/>
          <w:szCs w:val="22"/>
        </w:rPr>
        <w:t>P</w:t>
      </w:r>
      <w:r w:rsidRPr="000E63F3">
        <w:rPr>
          <w:rFonts w:ascii="Calibri" w:hAnsi="Calibri" w:cs="Calibri"/>
          <w:szCs w:val="22"/>
        </w:rPr>
        <w:t xml:space="preserve">s that will be released by UNDP.  </w:t>
      </w:r>
    </w:p>
    <w:p w14:paraId="7509851D" w14:textId="77777777" w:rsidR="00A7334A" w:rsidRDefault="00A7334A" w:rsidP="000E63F3">
      <w:pPr>
        <w:pStyle w:val="ListParagraph"/>
        <w:widowControl/>
        <w:overflowPunct/>
        <w:adjustRightInd/>
        <w:spacing w:line="240" w:lineRule="auto"/>
        <w:ind w:left="360"/>
        <w:jc w:val="both"/>
        <w:rPr>
          <w:rFonts w:asciiTheme="minorHAnsi" w:hAnsiTheme="minorHAnsi" w:cstheme="minorHAnsi"/>
          <w:szCs w:val="22"/>
        </w:rPr>
      </w:pPr>
    </w:p>
    <w:p w14:paraId="0944A70B" w14:textId="77777777" w:rsidR="00D5718A" w:rsidRPr="00D47C27" w:rsidRDefault="00D5718A"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sidRPr="00D47C27">
        <w:rPr>
          <w:rFonts w:asciiTheme="minorHAnsi" w:hAnsiTheme="minorHAnsi" w:cstheme="minorHAnsi"/>
          <w:szCs w:val="22"/>
        </w:rPr>
        <w:t>The contents of the “</w:t>
      </w:r>
      <w:r w:rsidRPr="00D47C27">
        <w:rPr>
          <w:rFonts w:asciiTheme="minorHAnsi" w:hAnsiTheme="minorHAnsi" w:cstheme="minorHAnsi"/>
          <w:i/>
          <w:szCs w:val="22"/>
        </w:rPr>
        <w:t>Instruction to Proposers</w:t>
      </w:r>
      <w:r w:rsidRPr="00D47C27">
        <w:rPr>
          <w:rFonts w:asciiTheme="minorHAnsi" w:hAnsiTheme="minorHAnsi" w:cstheme="minorHAnsi"/>
          <w:szCs w:val="22"/>
        </w:rPr>
        <w:t xml:space="preserve">” shall not be modified by any user, without approval of the Procurement Support Office/Bureau of Management (PSO/BOM).  </w:t>
      </w:r>
      <w:r w:rsidR="00D47C27" w:rsidRPr="00D47C27">
        <w:rPr>
          <w:rFonts w:asciiTheme="minorHAnsi" w:hAnsiTheme="minorHAnsi" w:cstheme="minorHAnsi"/>
          <w:szCs w:val="22"/>
        </w:rPr>
        <w:t xml:space="preserve"> </w:t>
      </w:r>
      <w:r w:rsidRPr="00D47C27">
        <w:rPr>
          <w:rFonts w:asciiTheme="minorHAnsi" w:hAnsiTheme="minorHAnsi" w:cstheme="minorHAnsi"/>
          <w:szCs w:val="22"/>
        </w:rPr>
        <w:t xml:space="preserve">The </w:t>
      </w:r>
      <w:r w:rsidRPr="00D47C27">
        <w:rPr>
          <w:rFonts w:asciiTheme="minorHAnsi" w:hAnsiTheme="minorHAnsi" w:cstheme="minorHAnsi"/>
          <w:i/>
          <w:szCs w:val="22"/>
        </w:rPr>
        <w:t>“Data Sheet”</w:t>
      </w:r>
      <w:r w:rsidRPr="00D47C27">
        <w:rPr>
          <w:rFonts w:asciiTheme="minorHAnsi" w:hAnsiTheme="minorHAnsi" w:cstheme="minorHAnsi"/>
          <w:szCs w:val="22"/>
        </w:rPr>
        <w:t xml:space="preserve"> is provided as the section where the users of the RFP can reflect conditions specific to the country, the project context, and the demands of the RFP.  In using the “</w:t>
      </w:r>
      <w:r w:rsidRPr="00D47C27">
        <w:rPr>
          <w:rFonts w:asciiTheme="minorHAnsi" w:hAnsiTheme="minorHAnsi" w:cstheme="minorHAnsi"/>
          <w:i/>
          <w:szCs w:val="22"/>
        </w:rPr>
        <w:t>Data Sheet</w:t>
      </w:r>
      <w:r w:rsidRPr="00D47C27">
        <w:rPr>
          <w:rFonts w:asciiTheme="minorHAnsi" w:hAnsiTheme="minorHAnsi" w:cstheme="minorHAnsi"/>
          <w:szCs w:val="22"/>
        </w:rPr>
        <w:t>”, UNDP staff preparing this RFP shall undertake the following actions:</w:t>
      </w:r>
    </w:p>
    <w:p w14:paraId="29C90E10" w14:textId="77777777" w:rsidR="00D5718A" w:rsidRPr="00D47C27" w:rsidRDefault="00D5718A" w:rsidP="00D47C27">
      <w:pPr>
        <w:pStyle w:val="ListParagraph"/>
        <w:widowControl/>
        <w:overflowPunct/>
        <w:adjustRightInd/>
        <w:spacing w:line="240" w:lineRule="auto"/>
        <w:jc w:val="both"/>
        <w:rPr>
          <w:rFonts w:asciiTheme="minorHAnsi" w:hAnsiTheme="minorHAnsi" w:cstheme="minorHAnsi"/>
          <w:szCs w:val="22"/>
        </w:rPr>
      </w:pPr>
    </w:p>
    <w:p w14:paraId="212D5714" w14:textId="77777777" w:rsidR="00D5718A" w:rsidRPr="00D47C27" w:rsidRDefault="0009125E" w:rsidP="007B6389">
      <w:pPr>
        <w:pStyle w:val="ListParagraph"/>
        <w:widowControl/>
        <w:numPr>
          <w:ilvl w:val="0"/>
          <w:numId w:val="22"/>
        </w:numPr>
        <w:overflowPunct/>
        <w:adjustRightInd/>
        <w:spacing w:line="240" w:lineRule="auto"/>
        <w:jc w:val="both"/>
        <w:rPr>
          <w:rFonts w:asciiTheme="minorHAnsi" w:hAnsiTheme="minorHAnsi" w:cstheme="minorHAnsi"/>
          <w:szCs w:val="22"/>
        </w:rPr>
      </w:pPr>
      <w:r>
        <w:rPr>
          <w:rFonts w:asciiTheme="minorHAnsi" w:hAnsiTheme="minorHAnsi" w:cstheme="minorHAnsi"/>
          <w:szCs w:val="22"/>
        </w:rPr>
        <w:lastRenderedPageBreak/>
        <w:t>F</w:t>
      </w:r>
      <w:r w:rsidR="00D5718A" w:rsidRPr="00D47C27">
        <w:rPr>
          <w:rFonts w:asciiTheme="minorHAnsi" w:hAnsiTheme="minorHAnsi" w:cstheme="minorHAnsi"/>
          <w:szCs w:val="22"/>
        </w:rPr>
        <w:t>ill up the spaces and table cells at the</w:t>
      </w:r>
      <w:r w:rsidR="002D3D2E">
        <w:rPr>
          <w:rFonts w:asciiTheme="minorHAnsi" w:hAnsiTheme="minorHAnsi" w:cstheme="minorHAnsi"/>
          <w:szCs w:val="22"/>
        </w:rPr>
        <w:t xml:space="preserve"> 3</w:t>
      </w:r>
      <w:r w:rsidR="002D3D2E" w:rsidRPr="002D3D2E">
        <w:rPr>
          <w:rFonts w:asciiTheme="minorHAnsi" w:hAnsiTheme="minorHAnsi" w:cstheme="minorHAnsi"/>
          <w:szCs w:val="22"/>
          <w:vertAlign w:val="superscript"/>
        </w:rPr>
        <w:t>rd</w:t>
      </w:r>
      <w:r w:rsidR="002D3D2E">
        <w:rPr>
          <w:rFonts w:asciiTheme="minorHAnsi" w:hAnsiTheme="minorHAnsi" w:cstheme="minorHAnsi"/>
          <w:szCs w:val="22"/>
        </w:rPr>
        <w:t xml:space="preserve"> (</w:t>
      </w:r>
      <w:r w:rsidR="00D5718A" w:rsidRPr="00D47C27">
        <w:rPr>
          <w:rFonts w:asciiTheme="minorHAnsi" w:hAnsiTheme="minorHAnsi" w:cstheme="minorHAnsi"/>
          <w:szCs w:val="22"/>
        </w:rPr>
        <w:t>rightmost</w:t>
      </w:r>
      <w:r w:rsidR="002D3D2E">
        <w:rPr>
          <w:rFonts w:asciiTheme="minorHAnsi" w:hAnsiTheme="minorHAnsi" w:cstheme="minorHAnsi"/>
          <w:szCs w:val="22"/>
        </w:rPr>
        <w:t>)</w:t>
      </w:r>
      <w:r w:rsidR="00D5718A" w:rsidRPr="00D47C27">
        <w:rPr>
          <w:rFonts w:asciiTheme="minorHAnsi" w:hAnsiTheme="minorHAnsi" w:cstheme="minorHAnsi"/>
          <w:szCs w:val="22"/>
        </w:rPr>
        <w:t xml:space="preserve"> column with all the necessary and correct information;</w:t>
      </w:r>
    </w:p>
    <w:p w14:paraId="637256E1" w14:textId="77777777" w:rsidR="00D5718A" w:rsidRPr="00D47C27" w:rsidRDefault="0009125E" w:rsidP="007B6389">
      <w:pPr>
        <w:pStyle w:val="ListParagraph"/>
        <w:widowControl/>
        <w:numPr>
          <w:ilvl w:val="0"/>
          <w:numId w:val="22"/>
        </w:numPr>
        <w:overflowPunct/>
        <w:adjustRightInd/>
        <w:spacing w:line="240" w:lineRule="auto"/>
        <w:jc w:val="both"/>
        <w:rPr>
          <w:rFonts w:asciiTheme="minorHAnsi" w:hAnsiTheme="minorHAnsi" w:cstheme="minorHAnsi"/>
          <w:szCs w:val="22"/>
        </w:rPr>
      </w:pPr>
      <w:r>
        <w:rPr>
          <w:rFonts w:asciiTheme="minorHAnsi" w:hAnsiTheme="minorHAnsi" w:cstheme="minorHAnsi"/>
          <w:szCs w:val="22"/>
        </w:rPr>
        <w:t>W</w:t>
      </w:r>
      <w:r w:rsidR="00D5718A" w:rsidRPr="00D47C27">
        <w:rPr>
          <w:rFonts w:asciiTheme="minorHAnsi" w:hAnsiTheme="minorHAnsi" w:cstheme="minorHAnsi"/>
          <w:szCs w:val="22"/>
        </w:rPr>
        <w:t>here there are choices listed</w:t>
      </w:r>
      <w:r w:rsidR="002D3D2E">
        <w:rPr>
          <w:rFonts w:asciiTheme="minorHAnsi" w:hAnsiTheme="minorHAnsi" w:cstheme="minorHAnsi"/>
          <w:szCs w:val="22"/>
        </w:rPr>
        <w:t xml:space="preserve"> on the 3</w:t>
      </w:r>
      <w:r w:rsidR="002D3D2E" w:rsidRPr="002D3D2E">
        <w:rPr>
          <w:rFonts w:asciiTheme="minorHAnsi" w:hAnsiTheme="minorHAnsi" w:cstheme="minorHAnsi"/>
          <w:szCs w:val="22"/>
          <w:vertAlign w:val="superscript"/>
        </w:rPr>
        <w:t>rd</w:t>
      </w:r>
      <w:r w:rsidR="002D3D2E">
        <w:rPr>
          <w:rFonts w:asciiTheme="minorHAnsi" w:hAnsiTheme="minorHAnsi" w:cstheme="minorHAnsi"/>
          <w:szCs w:val="22"/>
        </w:rPr>
        <w:t xml:space="preserve"> column</w:t>
      </w:r>
      <w:r w:rsidR="00D5718A" w:rsidRPr="00D47C27">
        <w:rPr>
          <w:rFonts w:asciiTheme="minorHAnsi" w:hAnsiTheme="minorHAnsi" w:cstheme="minorHAnsi"/>
          <w:szCs w:val="22"/>
        </w:rPr>
        <w:t xml:space="preserve">, the appropriate choice must be selected, and the non-applicable options deleted from the list; </w:t>
      </w:r>
    </w:p>
    <w:p w14:paraId="347BF3EB" w14:textId="77777777" w:rsidR="00D5718A" w:rsidRPr="00D47C27" w:rsidRDefault="0009125E" w:rsidP="007B6389">
      <w:pPr>
        <w:pStyle w:val="ListParagraph"/>
        <w:widowControl/>
        <w:numPr>
          <w:ilvl w:val="0"/>
          <w:numId w:val="22"/>
        </w:numPr>
        <w:overflowPunct/>
        <w:adjustRightInd/>
        <w:spacing w:line="240" w:lineRule="auto"/>
        <w:jc w:val="both"/>
        <w:rPr>
          <w:rFonts w:asciiTheme="minorHAnsi" w:hAnsiTheme="minorHAnsi" w:cstheme="minorHAnsi"/>
          <w:szCs w:val="22"/>
        </w:rPr>
      </w:pPr>
      <w:r>
        <w:rPr>
          <w:rFonts w:asciiTheme="minorHAnsi" w:hAnsiTheme="minorHAnsi" w:cstheme="minorHAnsi"/>
          <w:szCs w:val="22"/>
        </w:rPr>
        <w:t>A</w:t>
      </w:r>
      <w:r w:rsidR="00D5718A" w:rsidRPr="00D47C27">
        <w:rPr>
          <w:rFonts w:asciiTheme="minorHAnsi" w:hAnsiTheme="minorHAnsi" w:cstheme="minorHAnsi"/>
          <w:szCs w:val="22"/>
        </w:rPr>
        <w:t>dditional information may be provided to expand the Data Sheet, as and when circumstances and the nature of the RFP requires, by creating additional rows below the last one; and</w:t>
      </w:r>
    </w:p>
    <w:p w14:paraId="124953B8" w14:textId="77777777" w:rsidR="00D5718A" w:rsidRPr="00D47C27" w:rsidRDefault="0009125E" w:rsidP="007B6389">
      <w:pPr>
        <w:pStyle w:val="ListParagraph"/>
        <w:widowControl/>
        <w:numPr>
          <w:ilvl w:val="0"/>
          <w:numId w:val="22"/>
        </w:numPr>
        <w:overflowPunct/>
        <w:adjustRightInd/>
        <w:spacing w:line="240" w:lineRule="auto"/>
        <w:jc w:val="both"/>
        <w:rPr>
          <w:rFonts w:asciiTheme="minorHAnsi" w:hAnsiTheme="minorHAnsi" w:cstheme="minorHAnsi"/>
          <w:szCs w:val="22"/>
        </w:rPr>
      </w:pPr>
      <w:r>
        <w:rPr>
          <w:rFonts w:asciiTheme="minorHAnsi" w:hAnsiTheme="minorHAnsi" w:cstheme="minorHAnsi"/>
          <w:szCs w:val="22"/>
        </w:rPr>
        <w:t>S</w:t>
      </w:r>
      <w:r w:rsidR="00D5718A" w:rsidRPr="00D47C27">
        <w:rPr>
          <w:rFonts w:asciiTheme="minorHAnsi" w:hAnsiTheme="minorHAnsi" w:cstheme="minorHAnsi"/>
          <w:szCs w:val="22"/>
        </w:rPr>
        <w:t>ince the entries in the</w:t>
      </w:r>
      <w:r w:rsidR="00D5718A" w:rsidRPr="00D47C27">
        <w:rPr>
          <w:rFonts w:asciiTheme="minorHAnsi" w:hAnsiTheme="minorHAnsi" w:cstheme="minorHAnsi"/>
          <w:i/>
          <w:szCs w:val="22"/>
        </w:rPr>
        <w:t xml:space="preserve"> “Data Sheet” </w:t>
      </w:r>
      <w:r w:rsidR="00D5718A" w:rsidRPr="00D47C27">
        <w:rPr>
          <w:rFonts w:asciiTheme="minorHAnsi" w:hAnsiTheme="minorHAnsi" w:cstheme="minorHAnsi"/>
          <w:szCs w:val="22"/>
        </w:rPr>
        <w:t>have corresponding numbers cited in the “</w:t>
      </w:r>
      <w:r w:rsidR="00D5718A" w:rsidRPr="00D47C27">
        <w:rPr>
          <w:rFonts w:asciiTheme="minorHAnsi" w:hAnsiTheme="minorHAnsi" w:cstheme="minorHAnsi"/>
          <w:i/>
          <w:szCs w:val="22"/>
        </w:rPr>
        <w:t xml:space="preserve">Instructions to Proposers”, </w:t>
      </w:r>
      <w:r w:rsidR="00D5718A" w:rsidRPr="00D47C27">
        <w:rPr>
          <w:rFonts w:asciiTheme="minorHAnsi" w:hAnsiTheme="minorHAnsi" w:cstheme="minorHAnsi"/>
          <w:szCs w:val="22"/>
        </w:rPr>
        <w:t xml:space="preserve">no item in the </w:t>
      </w:r>
      <w:r w:rsidR="00D5718A" w:rsidRPr="00D47C27">
        <w:rPr>
          <w:rFonts w:asciiTheme="minorHAnsi" w:hAnsiTheme="minorHAnsi" w:cstheme="minorHAnsi"/>
          <w:i/>
          <w:szCs w:val="22"/>
        </w:rPr>
        <w:t xml:space="preserve">“Data Sheet” </w:t>
      </w:r>
      <w:r w:rsidR="00D5718A" w:rsidRPr="00D47C27">
        <w:rPr>
          <w:rFonts w:asciiTheme="minorHAnsi" w:hAnsiTheme="minorHAnsi" w:cstheme="minorHAnsi"/>
          <w:szCs w:val="22"/>
        </w:rPr>
        <w:t xml:space="preserve">must be deleted.  If there are items in the </w:t>
      </w:r>
      <w:r w:rsidR="00D5718A" w:rsidRPr="00D47C27">
        <w:rPr>
          <w:rFonts w:asciiTheme="minorHAnsi" w:hAnsiTheme="minorHAnsi" w:cstheme="minorHAnsi"/>
          <w:i/>
          <w:szCs w:val="22"/>
        </w:rPr>
        <w:t>“Data Sheet”</w:t>
      </w:r>
      <w:r w:rsidR="00D5718A" w:rsidRPr="00D47C27">
        <w:rPr>
          <w:rFonts w:asciiTheme="minorHAnsi" w:hAnsiTheme="minorHAnsi" w:cstheme="minorHAnsi"/>
          <w:szCs w:val="22"/>
        </w:rPr>
        <w:t xml:space="preserve"> that are not applicable to the process, the corresponding cell on the right must indicate “N/A” instead of being deleted.  </w:t>
      </w:r>
    </w:p>
    <w:p w14:paraId="221D690D" w14:textId="77777777" w:rsidR="00D5718A" w:rsidRPr="00D47C27" w:rsidRDefault="00D5718A" w:rsidP="00D47C27">
      <w:pPr>
        <w:pStyle w:val="ListParagraph"/>
        <w:spacing w:line="240" w:lineRule="auto"/>
        <w:rPr>
          <w:rFonts w:asciiTheme="minorHAnsi" w:hAnsiTheme="minorHAnsi" w:cstheme="minorHAnsi"/>
          <w:szCs w:val="22"/>
        </w:rPr>
      </w:pPr>
    </w:p>
    <w:p w14:paraId="5D53DBD5" w14:textId="77777777" w:rsidR="00D5718A" w:rsidRPr="00D47C27" w:rsidRDefault="00D5718A"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sidRPr="00D47C27">
        <w:rPr>
          <w:rFonts w:asciiTheme="minorHAnsi" w:hAnsiTheme="minorHAnsi" w:cstheme="minorHAnsi"/>
          <w:szCs w:val="22"/>
        </w:rPr>
        <w:t>Other instruction</w:t>
      </w:r>
      <w:r w:rsidR="008C268D">
        <w:rPr>
          <w:rFonts w:asciiTheme="minorHAnsi" w:hAnsiTheme="minorHAnsi" w:cstheme="minorHAnsi"/>
          <w:szCs w:val="22"/>
        </w:rPr>
        <w:t>s</w:t>
      </w:r>
      <w:r w:rsidRPr="00D47C27">
        <w:rPr>
          <w:rFonts w:asciiTheme="minorHAnsi" w:hAnsiTheme="minorHAnsi" w:cstheme="minorHAnsi"/>
          <w:szCs w:val="22"/>
        </w:rPr>
        <w:t xml:space="preserve"> pertaining to specific pages and sections of the RFP have been in</w:t>
      </w:r>
      <w:r w:rsidR="0009125E">
        <w:rPr>
          <w:rFonts w:asciiTheme="minorHAnsi" w:hAnsiTheme="minorHAnsi" w:cstheme="minorHAnsi"/>
          <w:szCs w:val="22"/>
        </w:rPr>
        <w:t>cluded</w:t>
      </w:r>
      <w:r w:rsidRPr="00D47C27">
        <w:rPr>
          <w:rFonts w:asciiTheme="minorHAnsi" w:hAnsiTheme="minorHAnsi" w:cstheme="minorHAnsi"/>
          <w:szCs w:val="22"/>
        </w:rPr>
        <w:t xml:space="preserve"> as footnotes.  UNDP staff who will be tasked to finalize this RFP are requested to pay close attention to them and be guided accordingly.  </w:t>
      </w:r>
    </w:p>
    <w:p w14:paraId="7525587C" w14:textId="77777777" w:rsidR="00D5718A" w:rsidRPr="00D47C27" w:rsidRDefault="00D5718A" w:rsidP="00D47C27">
      <w:pPr>
        <w:pStyle w:val="ListParagraph"/>
        <w:spacing w:line="240" w:lineRule="auto"/>
        <w:rPr>
          <w:rFonts w:asciiTheme="minorHAnsi" w:hAnsiTheme="minorHAnsi" w:cstheme="minorHAnsi"/>
          <w:szCs w:val="22"/>
        </w:rPr>
      </w:pPr>
    </w:p>
    <w:p w14:paraId="34C092A5" w14:textId="77777777" w:rsidR="00D5718A" w:rsidRDefault="00D5718A"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sidRPr="00D47C27">
        <w:rPr>
          <w:rFonts w:asciiTheme="minorHAnsi" w:hAnsiTheme="minorHAnsi" w:cstheme="minorHAnsi"/>
          <w:szCs w:val="22"/>
        </w:rPr>
        <w:t>After this RFP has been released to prospective Proposers, no further changes may be made on the rules, conditions and procedures indicated in the “</w:t>
      </w:r>
      <w:r w:rsidRPr="00D47C27">
        <w:rPr>
          <w:rFonts w:asciiTheme="minorHAnsi" w:hAnsiTheme="minorHAnsi" w:cstheme="minorHAnsi"/>
          <w:i/>
          <w:szCs w:val="22"/>
        </w:rPr>
        <w:t>Data Sheet”</w:t>
      </w:r>
      <w:r w:rsidRPr="00D47C27">
        <w:rPr>
          <w:rFonts w:asciiTheme="minorHAnsi" w:hAnsiTheme="minorHAnsi" w:cstheme="minorHAnsi"/>
          <w:szCs w:val="22"/>
        </w:rPr>
        <w:t xml:space="preserve">, except through the issuance of a Supplemental Information to the RFP, which must be communicated to </w:t>
      </w:r>
      <w:r w:rsidR="0009125E">
        <w:rPr>
          <w:rFonts w:asciiTheme="minorHAnsi" w:hAnsiTheme="minorHAnsi" w:cstheme="minorHAnsi"/>
          <w:b/>
          <w:szCs w:val="22"/>
          <w:u w:val="single"/>
        </w:rPr>
        <w:t>all</w:t>
      </w:r>
      <w:r w:rsidRPr="00D47C27">
        <w:rPr>
          <w:rFonts w:asciiTheme="minorHAnsi" w:hAnsiTheme="minorHAnsi" w:cstheme="minorHAnsi"/>
          <w:szCs w:val="22"/>
        </w:rPr>
        <w:t xml:space="preserve"> prospective Proposers.  After the Proposal Envelopes have been received by UNDP, absolutely no more changes may be made on the rules, conditions and procedures set forth in the RFP</w:t>
      </w:r>
      <w:r w:rsidR="001E7576">
        <w:rPr>
          <w:rFonts w:asciiTheme="minorHAnsi" w:hAnsiTheme="minorHAnsi" w:cstheme="minorHAnsi"/>
          <w:szCs w:val="22"/>
        </w:rPr>
        <w:t>.</w:t>
      </w:r>
      <w:r w:rsidRPr="00D47C27">
        <w:rPr>
          <w:rFonts w:asciiTheme="minorHAnsi" w:hAnsiTheme="minorHAnsi" w:cstheme="minorHAnsi"/>
          <w:szCs w:val="22"/>
        </w:rPr>
        <w:t xml:space="preserve"> </w:t>
      </w:r>
      <w:r w:rsidR="001E7576">
        <w:rPr>
          <w:rFonts w:asciiTheme="minorHAnsi" w:hAnsiTheme="minorHAnsi" w:cstheme="minorHAnsi"/>
          <w:szCs w:val="22"/>
        </w:rPr>
        <w:t xml:space="preserve"> A</w:t>
      </w:r>
      <w:r w:rsidRPr="00D47C27">
        <w:rPr>
          <w:rFonts w:asciiTheme="minorHAnsi" w:hAnsiTheme="minorHAnsi" w:cstheme="minorHAnsi"/>
          <w:szCs w:val="22"/>
        </w:rPr>
        <w:t xml:space="preserve">ny </w:t>
      </w:r>
      <w:r w:rsidR="001E7576">
        <w:rPr>
          <w:rFonts w:asciiTheme="minorHAnsi" w:hAnsiTheme="minorHAnsi" w:cstheme="minorHAnsi"/>
          <w:szCs w:val="22"/>
        </w:rPr>
        <w:t xml:space="preserve">such change or </w:t>
      </w:r>
      <w:r w:rsidRPr="00D47C27">
        <w:rPr>
          <w:rFonts w:asciiTheme="minorHAnsi" w:hAnsiTheme="minorHAnsi" w:cstheme="minorHAnsi"/>
          <w:szCs w:val="22"/>
        </w:rPr>
        <w:t>amendment</w:t>
      </w:r>
      <w:r w:rsidR="001E7576">
        <w:rPr>
          <w:rFonts w:asciiTheme="minorHAnsi" w:hAnsiTheme="minorHAnsi" w:cstheme="minorHAnsi"/>
          <w:szCs w:val="22"/>
        </w:rPr>
        <w:t xml:space="preserve"> to be</w:t>
      </w:r>
      <w:r w:rsidRPr="00D47C27">
        <w:rPr>
          <w:rFonts w:asciiTheme="minorHAnsi" w:hAnsiTheme="minorHAnsi" w:cstheme="minorHAnsi"/>
          <w:szCs w:val="22"/>
        </w:rPr>
        <w:t xml:space="preserve"> made </w:t>
      </w:r>
      <w:r w:rsidR="001E7576">
        <w:rPr>
          <w:rFonts w:asciiTheme="minorHAnsi" w:hAnsiTheme="minorHAnsi" w:cstheme="minorHAnsi"/>
          <w:szCs w:val="22"/>
        </w:rPr>
        <w:t xml:space="preserve">shall be done </w:t>
      </w:r>
      <w:r w:rsidRPr="00D47C27">
        <w:rPr>
          <w:rFonts w:asciiTheme="minorHAnsi" w:hAnsiTheme="minorHAnsi" w:cstheme="minorHAnsi"/>
          <w:szCs w:val="22"/>
        </w:rPr>
        <w:t xml:space="preserve">through the issuance of a Supplemental Information to the RFP.  </w:t>
      </w:r>
    </w:p>
    <w:p w14:paraId="5AC698AF" w14:textId="77777777" w:rsidR="00B44413" w:rsidRPr="00B44413" w:rsidRDefault="00B44413" w:rsidP="00BA0EC9">
      <w:pPr>
        <w:pStyle w:val="ListParagraph"/>
        <w:spacing w:line="240" w:lineRule="auto"/>
        <w:rPr>
          <w:rFonts w:asciiTheme="minorHAnsi" w:hAnsiTheme="minorHAnsi" w:cstheme="minorHAnsi"/>
          <w:szCs w:val="22"/>
        </w:rPr>
      </w:pPr>
    </w:p>
    <w:p w14:paraId="0FDC5C20" w14:textId="77777777" w:rsidR="00B44413" w:rsidRDefault="00B44413"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Pr>
          <w:rFonts w:asciiTheme="minorHAnsi" w:hAnsiTheme="minorHAnsi" w:cstheme="minorHAnsi"/>
          <w:szCs w:val="22"/>
        </w:rPr>
        <w:t>Whenever this RFP is being posted on the website</w:t>
      </w:r>
      <w:r w:rsidR="008C268D">
        <w:rPr>
          <w:rFonts w:asciiTheme="minorHAnsi" w:hAnsiTheme="minorHAnsi" w:cstheme="minorHAnsi"/>
          <w:szCs w:val="22"/>
        </w:rPr>
        <w:t xml:space="preserve"> of a UNDP Business</w:t>
      </w:r>
      <w:r w:rsidR="007C3762">
        <w:rPr>
          <w:rFonts w:asciiTheme="minorHAnsi" w:hAnsiTheme="minorHAnsi" w:cstheme="minorHAnsi"/>
          <w:szCs w:val="22"/>
        </w:rPr>
        <w:t xml:space="preserve"> Unit</w:t>
      </w:r>
      <w:r w:rsidR="008C268D">
        <w:rPr>
          <w:rFonts w:asciiTheme="minorHAnsi" w:hAnsiTheme="minorHAnsi" w:cstheme="minorHAnsi"/>
          <w:szCs w:val="22"/>
        </w:rPr>
        <w:t xml:space="preserve"> in a manner that allows the open market to </w:t>
      </w:r>
      <w:r>
        <w:rPr>
          <w:rFonts w:asciiTheme="minorHAnsi" w:hAnsiTheme="minorHAnsi" w:cstheme="minorHAnsi"/>
          <w:szCs w:val="22"/>
        </w:rPr>
        <w:t>download</w:t>
      </w:r>
      <w:r w:rsidR="008C268D">
        <w:rPr>
          <w:rFonts w:asciiTheme="minorHAnsi" w:hAnsiTheme="minorHAnsi" w:cstheme="minorHAnsi"/>
          <w:szCs w:val="22"/>
        </w:rPr>
        <w:t xml:space="preserve"> the document freely</w:t>
      </w:r>
      <w:r>
        <w:rPr>
          <w:rFonts w:asciiTheme="minorHAnsi" w:hAnsiTheme="minorHAnsi" w:cstheme="minorHAnsi"/>
          <w:szCs w:val="22"/>
        </w:rPr>
        <w:t xml:space="preserve">, the </w:t>
      </w:r>
      <w:r w:rsidR="008C268D">
        <w:rPr>
          <w:rFonts w:asciiTheme="minorHAnsi" w:hAnsiTheme="minorHAnsi" w:cstheme="minorHAnsi"/>
          <w:szCs w:val="22"/>
        </w:rPr>
        <w:t xml:space="preserve">said </w:t>
      </w:r>
      <w:r>
        <w:rPr>
          <w:rFonts w:asciiTheme="minorHAnsi" w:hAnsiTheme="minorHAnsi" w:cstheme="minorHAnsi"/>
          <w:szCs w:val="22"/>
        </w:rPr>
        <w:t xml:space="preserve">Business Unit </w:t>
      </w:r>
      <w:r w:rsidR="008C268D">
        <w:rPr>
          <w:rFonts w:asciiTheme="minorHAnsi" w:hAnsiTheme="minorHAnsi" w:cstheme="minorHAnsi"/>
          <w:szCs w:val="22"/>
        </w:rPr>
        <w:t xml:space="preserve">must </w:t>
      </w:r>
      <w:r w:rsidR="00CA17FB">
        <w:rPr>
          <w:rFonts w:asciiTheme="minorHAnsi" w:hAnsiTheme="minorHAnsi" w:cstheme="minorHAnsi"/>
          <w:szCs w:val="22"/>
        </w:rPr>
        <w:t xml:space="preserve">provide a </w:t>
      </w:r>
      <w:r w:rsidR="008C268D">
        <w:rPr>
          <w:rFonts w:asciiTheme="minorHAnsi" w:hAnsiTheme="minorHAnsi" w:cstheme="minorHAnsi"/>
          <w:szCs w:val="22"/>
        </w:rPr>
        <w:t xml:space="preserve">mechanism to monitor and obtain contact details of </w:t>
      </w:r>
      <w:r w:rsidR="00CA17FB">
        <w:rPr>
          <w:rFonts w:asciiTheme="minorHAnsi" w:hAnsiTheme="minorHAnsi" w:cstheme="minorHAnsi"/>
          <w:szCs w:val="22"/>
        </w:rPr>
        <w:t xml:space="preserve">all </w:t>
      </w:r>
      <w:r w:rsidR="008C268D">
        <w:rPr>
          <w:rFonts w:asciiTheme="minorHAnsi" w:hAnsiTheme="minorHAnsi" w:cstheme="minorHAnsi"/>
          <w:szCs w:val="22"/>
        </w:rPr>
        <w:t xml:space="preserve">those </w:t>
      </w:r>
      <w:r w:rsidR="00CA17FB">
        <w:rPr>
          <w:rFonts w:asciiTheme="minorHAnsi" w:hAnsiTheme="minorHAnsi" w:cstheme="minorHAnsi"/>
          <w:szCs w:val="22"/>
        </w:rPr>
        <w:t>who have</w:t>
      </w:r>
      <w:r w:rsidR="008C268D">
        <w:rPr>
          <w:rFonts w:asciiTheme="minorHAnsi" w:hAnsiTheme="minorHAnsi" w:cstheme="minorHAnsi"/>
          <w:szCs w:val="22"/>
        </w:rPr>
        <w:t xml:space="preserve"> downloaded the document, for purposes of disseminating </w:t>
      </w:r>
      <w:r w:rsidR="007338D2">
        <w:rPr>
          <w:rFonts w:asciiTheme="minorHAnsi" w:hAnsiTheme="minorHAnsi" w:cstheme="minorHAnsi"/>
          <w:szCs w:val="22"/>
        </w:rPr>
        <w:t>notification of changes or any S</w:t>
      </w:r>
      <w:r w:rsidR="008C268D">
        <w:rPr>
          <w:rFonts w:asciiTheme="minorHAnsi" w:hAnsiTheme="minorHAnsi" w:cstheme="minorHAnsi"/>
          <w:szCs w:val="22"/>
        </w:rPr>
        <w:t xml:space="preserve">upplemental </w:t>
      </w:r>
      <w:r w:rsidR="007338D2">
        <w:rPr>
          <w:rFonts w:asciiTheme="minorHAnsi" w:hAnsiTheme="minorHAnsi" w:cstheme="minorHAnsi"/>
          <w:szCs w:val="22"/>
        </w:rPr>
        <w:t>I</w:t>
      </w:r>
      <w:r w:rsidR="008C268D">
        <w:rPr>
          <w:rFonts w:asciiTheme="minorHAnsi" w:hAnsiTheme="minorHAnsi" w:cstheme="minorHAnsi"/>
          <w:szCs w:val="22"/>
        </w:rPr>
        <w:t>nformation to the RFP.</w:t>
      </w:r>
    </w:p>
    <w:p w14:paraId="13C6F658" w14:textId="77777777" w:rsidR="00D5718A" w:rsidRPr="00D47C27" w:rsidRDefault="00D5718A" w:rsidP="00D47C27">
      <w:pPr>
        <w:pStyle w:val="ListParagraph"/>
        <w:spacing w:line="240" w:lineRule="auto"/>
        <w:rPr>
          <w:rFonts w:asciiTheme="minorHAnsi" w:hAnsiTheme="minorHAnsi" w:cstheme="minorHAnsi"/>
          <w:szCs w:val="22"/>
        </w:rPr>
      </w:pPr>
    </w:p>
    <w:p w14:paraId="52E542B8" w14:textId="77777777" w:rsidR="00D5718A" w:rsidRPr="00D47C27" w:rsidRDefault="00D5718A" w:rsidP="007B6389">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sidRPr="00D47C27">
        <w:rPr>
          <w:rFonts w:asciiTheme="minorHAnsi" w:hAnsiTheme="minorHAnsi" w:cstheme="minorHAnsi"/>
          <w:szCs w:val="22"/>
        </w:rPr>
        <w:t xml:space="preserve">For any questions regarding the use of this RFP, Procurement staff may send an email to </w:t>
      </w:r>
      <w:hyperlink r:id="rId13" w:history="1">
        <w:r w:rsidRPr="00D47C27">
          <w:rPr>
            <w:rStyle w:val="Hyperlink"/>
            <w:rFonts w:asciiTheme="minorHAnsi" w:hAnsiTheme="minorHAnsi" w:cstheme="minorHAnsi"/>
            <w:szCs w:val="22"/>
          </w:rPr>
          <w:t>pso.info@undp.org</w:t>
        </w:r>
      </w:hyperlink>
      <w:r w:rsidRPr="00D47C27">
        <w:rPr>
          <w:rFonts w:asciiTheme="minorHAnsi" w:hAnsiTheme="minorHAnsi" w:cstheme="minorHAnsi"/>
          <w:szCs w:val="22"/>
        </w:rPr>
        <w:t xml:space="preserve"> </w:t>
      </w:r>
      <w:r w:rsidR="00BA0EC9">
        <w:rPr>
          <w:rFonts w:asciiTheme="minorHAnsi" w:hAnsiTheme="minorHAnsi" w:cstheme="minorHAnsi"/>
          <w:szCs w:val="22"/>
        </w:rPr>
        <w:t>or to PSO’s focal point for POPP.</w:t>
      </w:r>
    </w:p>
    <w:p w14:paraId="403D61E3" w14:textId="77777777" w:rsidR="00D5718A" w:rsidRDefault="00D5718A" w:rsidP="00D47C27">
      <w:pPr>
        <w:widowControl/>
        <w:overflowPunct/>
        <w:adjustRightInd/>
        <w:jc w:val="both"/>
        <w:rPr>
          <w:rFonts w:asciiTheme="minorHAnsi" w:hAnsiTheme="minorHAnsi" w:cstheme="minorHAnsi"/>
          <w:sz w:val="22"/>
          <w:szCs w:val="22"/>
        </w:rPr>
      </w:pPr>
    </w:p>
    <w:p w14:paraId="0DE12187" w14:textId="77777777" w:rsidR="005B686D" w:rsidRDefault="005B686D" w:rsidP="00D47C27">
      <w:pPr>
        <w:widowControl/>
        <w:overflowPunct/>
        <w:adjustRightInd/>
        <w:jc w:val="both"/>
        <w:rPr>
          <w:rFonts w:asciiTheme="minorHAnsi" w:hAnsiTheme="minorHAnsi" w:cstheme="minorHAnsi"/>
          <w:sz w:val="22"/>
          <w:szCs w:val="22"/>
        </w:rPr>
      </w:pPr>
    </w:p>
    <w:p w14:paraId="10CFE647" w14:textId="77777777" w:rsidR="005B686D" w:rsidRDefault="005B686D" w:rsidP="00D47C27">
      <w:pPr>
        <w:widowControl/>
        <w:overflowPunct/>
        <w:adjustRightInd/>
        <w:jc w:val="both"/>
        <w:rPr>
          <w:rFonts w:asciiTheme="minorHAnsi" w:hAnsiTheme="minorHAnsi" w:cstheme="minorHAnsi"/>
          <w:sz w:val="22"/>
          <w:szCs w:val="22"/>
        </w:rPr>
      </w:pPr>
    </w:p>
    <w:p w14:paraId="12C1E80B" w14:textId="77777777" w:rsidR="005B686D" w:rsidRPr="005B686D" w:rsidRDefault="005B686D" w:rsidP="005B686D">
      <w:pPr>
        <w:widowControl/>
        <w:overflowPunct/>
        <w:adjustRightInd/>
        <w:jc w:val="center"/>
        <w:rPr>
          <w:rFonts w:asciiTheme="minorHAnsi" w:hAnsiTheme="minorHAnsi" w:cstheme="minorHAnsi"/>
          <w:b/>
          <w:sz w:val="22"/>
          <w:szCs w:val="22"/>
        </w:rPr>
      </w:pPr>
      <w:r w:rsidRPr="005B686D">
        <w:rPr>
          <w:rFonts w:asciiTheme="minorHAnsi" w:hAnsiTheme="minorHAnsi" w:cstheme="minorHAnsi"/>
          <w:b/>
          <w:sz w:val="22"/>
          <w:szCs w:val="22"/>
        </w:rPr>
        <w:t>GUIDANCE ON THE APPLICATION OF PROPOSAL SECURITY, PERFORMANCE SECURITY AND LIQUIDATED DAMAGES</w:t>
      </w:r>
    </w:p>
    <w:p w14:paraId="33EFB4F4" w14:textId="77777777" w:rsidR="005B686D" w:rsidRPr="00BA0EC9" w:rsidRDefault="005B686D" w:rsidP="005B686D">
      <w:pPr>
        <w:pStyle w:val="ListParagraph"/>
        <w:spacing w:line="240" w:lineRule="auto"/>
        <w:rPr>
          <w:rFonts w:asciiTheme="minorHAnsi" w:hAnsiTheme="minorHAnsi" w:cstheme="minorHAnsi"/>
          <w:szCs w:val="22"/>
        </w:rPr>
      </w:pPr>
    </w:p>
    <w:p w14:paraId="0DFDCF02" w14:textId="77777777" w:rsidR="005B686D" w:rsidRPr="00951C3E" w:rsidRDefault="005B686D" w:rsidP="005B686D">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Pr>
          <w:rFonts w:asciiTheme="minorHAnsi" w:hAnsiTheme="minorHAnsi" w:cstheme="minorHAnsi"/>
          <w:szCs w:val="22"/>
        </w:rPr>
        <w:t xml:space="preserve">In determining the requirements for Proposal Security, the following should be </w:t>
      </w:r>
      <w:r w:rsidRPr="00951C3E">
        <w:rPr>
          <w:rFonts w:asciiTheme="minorHAnsi" w:hAnsiTheme="minorHAnsi" w:cstheme="minorHAnsi"/>
          <w:szCs w:val="22"/>
        </w:rPr>
        <w:t>considered :</w:t>
      </w:r>
    </w:p>
    <w:p w14:paraId="5CFB3573" w14:textId="77777777" w:rsidR="005B686D" w:rsidRDefault="005B686D" w:rsidP="005B686D">
      <w:pPr>
        <w:pStyle w:val="ListParagraph"/>
        <w:widowControl/>
        <w:overflowPunct/>
        <w:adjustRightInd/>
        <w:spacing w:line="240" w:lineRule="auto"/>
        <w:ind w:left="360"/>
        <w:jc w:val="both"/>
        <w:rPr>
          <w:rFonts w:asciiTheme="minorHAnsi" w:hAnsiTheme="minorHAnsi" w:cstheme="minorHAnsi"/>
          <w:szCs w:val="22"/>
        </w:rPr>
      </w:pPr>
    </w:p>
    <w:p w14:paraId="2C3E5FAF" w14:textId="77777777" w:rsidR="005B686D" w:rsidRDefault="005B686D" w:rsidP="005B686D">
      <w:pPr>
        <w:pStyle w:val="ListParagraph"/>
        <w:widowControl/>
        <w:numPr>
          <w:ilvl w:val="0"/>
          <w:numId w:val="28"/>
        </w:numPr>
        <w:overflowPunct/>
        <w:adjustRightInd/>
        <w:spacing w:line="240" w:lineRule="auto"/>
        <w:ind w:left="720"/>
        <w:jc w:val="both"/>
        <w:rPr>
          <w:rFonts w:asciiTheme="minorHAnsi" w:hAnsiTheme="minorHAnsi" w:cstheme="minorHAnsi"/>
          <w:szCs w:val="22"/>
        </w:rPr>
      </w:pPr>
      <w:r>
        <w:rPr>
          <w:rFonts w:asciiTheme="minorHAnsi" w:hAnsiTheme="minorHAnsi" w:cstheme="minorHAnsi"/>
          <w:szCs w:val="22"/>
        </w:rPr>
        <w:t>Where the contract value exceeds USD 300,000, it is recommended that Proposal Security be required;</w:t>
      </w:r>
    </w:p>
    <w:p w14:paraId="6FE98D6B" w14:textId="77777777" w:rsidR="005B686D" w:rsidRDefault="005B686D" w:rsidP="005B686D">
      <w:pPr>
        <w:pStyle w:val="ListParagraph"/>
        <w:widowControl/>
        <w:numPr>
          <w:ilvl w:val="0"/>
          <w:numId w:val="28"/>
        </w:numPr>
        <w:overflowPunct/>
        <w:adjustRightInd/>
        <w:spacing w:line="240" w:lineRule="auto"/>
        <w:ind w:left="720"/>
        <w:jc w:val="both"/>
        <w:rPr>
          <w:rFonts w:asciiTheme="minorHAnsi" w:hAnsiTheme="minorHAnsi" w:cstheme="minorHAnsi"/>
          <w:szCs w:val="22"/>
        </w:rPr>
      </w:pPr>
      <w:r w:rsidRPr="00951C3E">
        <w:rPr>
          <w:rFonts w:asciiTheme="minorHAnsi" w:hAnsiTheme="minorHAnsi" w:cstheme="minorHAnsi"/>
          <w:szCs w:val="22"/>
        </w:rPr>
        <w:t>UNDP policy requires that this be a fixed amount to be determined by UNDP at the time of solicitation, and never</w:t>
      </w:r>
      <w:r>
        <w:rPr>
          <w:rFonts w:asciiTheme="minorHAnsi" w:hAnsiTheme="minorHAnsi" w:cstheme="minorHAnsi"/>
          <w:szCs w:val="22"/>
        </w:rPr>
        <w:t xml:space="preserve"> be expressed</w:t>
      </w:r>
      <w:r w:rsidRPr="00951C3E">
        <w:rPr>
          <w:rFonts w:asciiTheme="minorHAnsi" w:hAnsiTheme="minorHAnsi" w:cstheme="minorHAnsi"/>
          <w:szCs w:val="22"/>
        </w:rPr>
        <w:t xml:space="preserve"> as a fixed percentage determined by the </w:t>
      </w:r>
      <w:r>
        <w:rPr>
          <w:rFonts w:asciiTheme="minorHAnsi" w:hAnsiTheme="minorHAnsi" w:cstheme="minorHAnsi"/>
          <w:szCs w:val="22"/>
        </w:rPr>
        <w:t>Proposer</w:t>
      </w:r>
      <w:r w:rsidRPr="00951C3E">
        <w:rPr>
          <w:rFonts w:asciiTheme="minorHAnsi" w:hAnsiTheme="minorHAnsi" w:cstheme="minorHAnsi"/>
          <w:szCs w:val="22"/>
        </w:rPr>
        <w:t>s based on the</w:t>
      </w:r>
      <w:r>
        <w:rPr>
          <w:rFonts w:asciiTheme="minorHAnsi" w:hAnsiTheme="minorHAnsi" w:cstheme="minorHAnsi"/>
          <w:szCs w:val="22"/>
        </w:rPr>
        <w:t>ir</w:t>
      </w:r>
      <w:r w:rsidRPr="00951C3E">
        <w:rPr>
          <w:rFonts w:asciiTheme="minorHAnsi" w:hAnsiTheme="minorHAnsi" w:cstheme="minorHAnsi"/>
          <w:szCs w:val="22"/>
        </w:rPr>
        <w:t xml:space="preserve"> price offer; </w:t>
      </w:r>
    </w:p>
    <w:p w14:paraId="6DE341B2" w14:textId="77777777" w:rsidR="005B686D" w:rsidRDefault="005B686D" w:rsidP="005B686D">
      <w:pPr>
        <w:pStyle w:val="ListParagraph"/>
        <w:widowControl/>
        <w:numPr>
          <w:ilvl w:val="0"/>
          <w:numId w:val="28"/>
        </w:numPr>
        <w:overflowPunct/>
        <w:adjustRightInd/>
        <w:spacing w:line="240" w:lineRule="auto"/>
        <w:ind w:left="720"/>
        <w:jc w:val="both"/>
        <w:rPr>
          <w:rFonts w:asciiTheme="minorHAnsi" w:hAnsiTheme="minorHAnsi" w:cstheme="minorHAnsi"/>
          <w:szCs w:val="22"/>
        </w:rPr>
      </w:pPr>
      <w:r>
        <w:rPr>
          <w:rFonts w:asciiTheme="minorHAnsi" w:hAnsiTheme="minorHAnsi" w:cstheme="minorHAnsi"/>
          <w:szCs w:val="22"/>
        </w:rPr>
        <w:t>H</w:t>
      </w:r>
      <w:r w:rsidRPr="00951C3E">
        <w:rPr>
          <w:rFonts w:asciiTheme="minorHAnsi" w:hAnsiTheme="minorHAnsi" w:cstheme="minorHAnsi"/>
          <w:szCs w:val="22"/>
        </w:rPr>
        <w:t>owever, under no circumstance should this amount be less than 2% of the expected contract value</w:t>
      </w:r>
      <w:r>
        <w:rPr>
          <w:rFonts w:asciiTheme="minorHAnsi" w:hAnsiTheme="minorHAnsi" w:cstheme="minorHAnsi"/>
          <w:szCs w:val="22"/>
        </w:rPr>
        <w:t>; and</w:t>
      </w:r>
    </w:p>
    <w:p w14:paraId="425C455F" w14:textId="77777777" w:rsidR="005B686D" w:rsidRPr="00951C3E" w:rsidRDefault="005B686D" w:rsidP="005B686D">
      <w:pPr>
        <w:pStyle w:val="ListParagraph"/>
        <w:widowControl/>
        <w:numPr>
          <w:ilvl w:val="0"/>
          <w:numId w:val="28"/>
        </w:numPr>
        <w:overflowPunct/>
        <w:adjustRightInd/>
        <w:spacing w:line="240" w:lineRule="auto"/>
        <w:ind w:left="720"/>
        <w:jc w:val="both"/>
        <w:rPr>
          <w:rFonts w:asciiTheme="minorHAnsi" w:hAnsiTheme="minorHAnsi" w:cstheme="minorHAnsi"/>
          <w:szCs w:val="22"/>
        </w:rPr>
      </w:pPr>
      <w:r w:rsidRPr="00951C3E">
        <w:rPr>
          <w:rFonts w:asciiTheme="minorHAnsi" w:hAnsiTheme="minorHAnsi" w:cstheme="minorHAnsi"/>
          <w:szCs w:val="22"/>
        </w:rPr>
        <w:t xml:space="preserve">The amount must be determined based on </w:t>
      </w:r>
      <w:r>
        <w:rPr>
          <w:rFonts w:asciiTheme="minorHAnsi" w:hAnsiTheme="minorHAnsi" w:cstheme="minorHAnsi"/>
          <w:szCs w:val="22"/>
        </w:rPr>
        <w:t>industry practices</w:t>
      </w:r>
      <w:r w:rsidRPr="00951C3E">
        <w:rPr>
          <w:rFonts w:asciiTheme="minorHAnsi" w:hAnsiTheme="minorHAnsi" w:cstheme="minorHAnsi"/>
          <w:szCs w:val="22"/>
        </w:rPr>
        <w:t>.</w:t>
      </w:r>
    </w:p>
    <w:p w14:paraId="68DE2327" w14:textId="77777777" w:rsidR="005B686D" w:rsidRPr="00951C3E" w:rsidRDefault="005B686D" w:rsidP="005B686D">
      <w:pPr>
        <w:rPr>
          <w:rFonts w:asciiTheme="minorHAnsi" w:hAnsiTheme="minorHAnsi" w:cstheme="minorHAnsi"/>
          <w:sz w:val="22"/>
          <w:szCs w:val="22"/>
        </w:rPr>
      </w:pPr>
    </w:p>
    <w:p w14:paraId="2CF7809C" w14:textId="77777777" w:rsidR="005B686D" w:rsidRPr="009B4734" w:rsidRDefault="005B686D" w:rsidP="005B686D">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Pr>
          <w:rFonts w:asciiTheme="minorHAnsi" w:hAnsiTheme="minorHAnsi" w:cstheme="minorHAnsi"/>
          <w:szCs w:val="22"/>
        </w:rPr>
        <w:t>In determining the requirements for Performance Security, the following should be considered :</w:t>
      </w:r>
    </w:p>
    <w:p w14:paraId="2E0DBAAA" w14:textId="77777777" w:rsidR="005B686D" w:rsidRPr="009B4734" w:rsidRDefault="005B686D" w:rsidP="005B686D">
      <w:pPr>
        <w:pStyle w:val="ListParagraph"/>
        <w:spacing w:line="240" w:lineRule="auto"/>
        <w:rPr>
          <w:rFonts w:asciiTheme="minorHAnsi" w:hAnsiTheme="minorHAnsi" w:cstheme="minorHAnsi"/>
          <w:szCs w:val="22"/>
        </w:rPr>
      </w:pPr>
    </w:p>
    <w:p w14:paraId="5FBEC500" w14:textId="77777777" w:rsidR="005B686D" w:rsidRDefault="005B686D" w:rsidP="005B686D">
      <w:pPr>
        <w:pStyle w:val="FootnoteText"/>
        <w:numPr>
          <w:ilvl w:val="0"/>
          <w:numId w:val="27"/>
        </w:numPr>
        <w:rPr>
          <w:rFonts w:asciiTheme="minorHAnsi" w:hAnsiTheme="minorHAnsi" w:cstheme="minorHAnsi"/>
          <w:sz w:val="22"/>
          <w:szCs w:val="22"/>
        </w:rPr>
      </w:pPr>
      <w:r w:rsidRPr="009B4734">
        <w:rPr>
          <w:rFonts w:asciiTheme="minorHAnsi" w:hAnsiTheme="minorHAnsi" w:cstheme="minorHAnsi"/>
          <w:sz w:val="22"/>
          <w:szCs w:val="22"/>
        </w:rPr>
        <w:t xml:space="preserve">Performance Security is mandatory for contracts exceeding </w:t>
      </w:r>
      <w:r>
        <w:rPr>
          <w:rFonts w:asciiTheme="minorHAnsi" w:hAnsiTheme="minorHAnsi" w:cstheme="minorHAnsi"/>
          <w:sz w:val="22"/>
          <w:szCs w:val="22"/>
        </w:rPr>
        <w:t xml:space="preserve">USD </w:t>
      </w:r>
      <w:r w:rsidRPr="009B4734">
        <w:rPr>
          <w:rFonts w:asciiTheme="minorHAnsi" w:hAnsiTheme="minorHAnsi" w:cstheme="minorHAnsi"/>
          <w:sz w:val="22"/>
          <w:szCs w:val="22"/>
        </w:rPr>
        <w:t xml:space="preserve">500,000.  However, UNDP may require it for contracts </w:t>
      </w:r>
      <w:r>
        <w:rPr>
          <w:rFonts w:asciiTheme="minorHAnsi" w:hAnsiTheme="minorHAnsi" w:cstheme="minorHAnsi"/>
          <w:sz w:val="22"/>
          <w:szCs w:val="22"/>
        </w:rPr>
        <w:t>of lower amounts</w:t>
      </w:r>
      <w:r w:rsidRPr="009B4734">
        <w:rPr>
          <w:rFonts w:asciiTheme="minorHAnsi" w:hAnsiTheme="minorHAnsi" w:cstheme="minorHAnsi"/>
          <w:sz w:val="22"/>
          <w:szCs w:val="22"/>
        </w:rPr>
        <w:t xml:space="preserve"> depending on the potential cost of non-performance/breach of contract, the degree of risks involved in the performance of the work, and other factors, including performance history of the selected Proposer/s; </w:t>
      </w:r>
      <w:r>
        <w:rPr>
          <w:rFonts w:asciiTheme="minorHAnsi" w:hAnsiTheme="minorHAnsi" w:cstheme="minorHAnsi"/>
          <w:sz w:val="22"/>
          <w:szCs w:val="22"/>
        </w:rPr>
        <w:t xml:space="preserve"> and</w:t>
      </w:r>
    </w:p>
    <w:p w14:paraId="34988883" w14:textId="77777777" w:rsidR="005B686D" w:rsidRPr="009B4734" w:rsidRDefault="005B686D" w:rsidP="005B686D">
      <w:pPr>
        <w:pStyle w:val="FootnoteText"/>
        <w:numPr>
          <w:ilvl w:val="0"/>
          <w:numId w:val="27"/>
        </w:numPr>
        <w:rPr>
          <w:rFonts w:asciiTheme="minorHAnsi" w:hAnsiTheme="minorHAnsi" w:cstheme="minorHAnsi"/>
          <w:sz w:val="22"/>
          <w:szCs w:val="22"/>
        </w:rPr>
      </w:pPr>
      <w:r w:rsidRPr="009B4734">
        <w:rPr>
          <w:rFonts w:asciiTheme="minorHAnsi" w:hAnsiTheme="minorHAnsi" w:cstheme="minorHAnsi"/>
          <w:sz w:val="22"/>
          <w:szCs w:val="22"/>
        </w:rPr>
        <w:t>Performance Security shall not be less</w:t>
      </w:r>
      <w:r>
        <w:rPr>
          <w:rFonts w:asciiTheme="minorHAnsi" w:hAnsiTheme="minorHAnsi" w:cstheme="minorHAnsi"/>
          <w:sz w:val="22"/>
          <w:szCs w:val="22"/>
        </w:rPr>
        <w:t xml:space="preserve"> than 10% of the contract value, and may be expressed as a fixed percentage.</w:t>
      </w:r>
    </w:p>
    <w:p w14:paraId="5AB9D890" w14:textId="77777777" w:rsidR="005B686D" w:rsidRDefault="005B686D" w:rsidP="005B686D">
      <w:pPr>
        <w:widowControl/>
        <w:overflowPunct/>
        <w:adjustRightInd/>
        <w:jc w:val="both"/>
        <w:rPr>
          <w:rFonts w:asciiTheme="minorHAnsi" w:hAnsiTheme="minorHAnsi" w:cstheme="minorHAnsi"/>
          <w:sz w:val="22"/>
          <w:szCs w:val="22"/>
        </w:rPr>
      </w:pPr>
    </w:p>
    <w:p w14:paraId="26B5F763" w14:textId="77777777" w:rsidR="005B686D" w:rsidRPr="00625D63" w:rsidRDefault="005B686D" w:rsidP="005B686D">
      <w:pPr>
        <w:pStyle w:val="ListParagraph"/>
        <w:widowControl/>
        <w:numPr>
          <w:ilvl w:val="0"/>
          <w:numId w:val="15"/>
        </w:numPr>
        <w:overflowPunct/>
        <w:adjustRightInd/>
        <w:spacing w:line="240" w:lineRule="auto"/>
        <w:ind w:left="360"/>
        <w:jc w:val="both"/>
        <w:rPr>
          <w:rFonts w:asciiTheme="minorHAnsi" w:hAnsiTheme="minorHAnsi" w:cstheme="minorHAnsi"/>
          <w:szCs w:val="22"/>
        </w:rPr>
      </w:pPr>
      <w:r>
        <w:rPr>
          <w:rFonts w:asciiTheme="minorHAnsi" w:hAnsiTheme="minorHAnsi" w:cstheme="minorHAnsi"/>
          <w:szCs w:val="22"/>
        </w:rPr>
        <w:t xml:space="preserve">Liquidated Damages (LD) </w:t>
      </w:r>
      <w:r w:rsidR="00885A3B">
        <w:rPr>
          <w:rFonts w:asciiTheme="minorHAnsi" w:hAnsiTheme="minorHAnsi" w:cstheme="minorHAnsi"/>
          <w:szCs w:val="22"/>
        </w:rPr>
        <w:t xml:space="preserve">clause </w:t>
      </w:r>
      <w:r>
        <w:rPr>
          <w:rFonts w:asciiTheme="minorHAnsi" w:hAnsiTheme="minorHAnsi" w:cstheme="minorHAnsi"/>
          <w:szCs w:val="22"/>
        </w:rPr>
        <w:t>refer</w:t>
      </w:r>
      <w:r w:rsidR="00885A3B">
        <w:rPr>
          <w:rFonts w:asciiTheme="minorHAnsi" w:hAnsiTheme="minorHAnsi" w:cstheme="minorHAnsi"/>
          <w:szCs w:val="22"/>
        </w:rPr>
        <w:t>s</w:t>
      </w:r>
      <w:r>
        <w:rPr>
          <w:rFonts w:asciiTheme="minorHAnsi" w:hAnsiTheme="minorHAnsi" w:cstheme="minorHAnsi"/>
          <w:szCs w:val="22"/>
        </w:rPr>
        <w:t xml:space="preserve"> to the amount which the Contractor must pay UNDP for the damages caused to UNDP resulting from the Contractor’s breach of its obligations as per Contract.  It is commonly used in the procurement of goods, but where delays and deviations will cause serious consequences to UNDP, they may also be applied to services, if the nature and context of the requirement justifies.  </w:t>
      </w:r>
      <w:r w:rsidR="00885A3B">
        <w:rPr>
          <w:rFonts w:asciiTheme="minorHAnsi" w:hAnsiTheme="minorHAnsi" w:cstheme="minorHAnsi"/>
          <w:szCs w:val="22"/>
        </w:rPr>
        <w:t xml:space="preserve">The application of LD is </w:t>
      </w:r>
      <w:r w:rsidR="00885A3B" w:rsidRPr="00625D63">
        <w:rPr>
          <w:rFonts w:asciiTheme="minorHAnsi" w:hAnsiTheme="minorHAnsi" w:cstheme="minorHAnsi"/>
          <w:szCs w:val="22"/>
        </w:rPr>
        <w:t xml:space="preserve">optional, as there may be procurement cases where reasonable delays do not pose serious risks.  </w:t>
      </w:r>
    </w:p>
    <w:p w14:paraId="2DE05A19" w14:textId="77777777" w:rsidR="00885A3B" w:rsidRPr="00625D63" w:rsidRDefault="00885A3B" w:rsidP="00885A3B">
      <w:pPr>
        <w:widowControl/>
        <w:overflowPunct/>
        <w:adjustRightInd/>
        <w:jc w:val="both"/>
        <w:rPr>
          <w:rFonts w:asciiTheme="minorHAnsi" w:hAnsiTheme="minorHAnsi" w:cstheme="minorHAnsi"/>
          <w:sz w:val="22"/>
          <w:szCs w:val="22"/>
        </w:rPr>
      </w:pPr>
    </w:p>
    <w:p w14:paraId="12ED2F5A" w14:textId="77777777" w:rsidR="00885A3B" w:rsidRPr="00625D63" w:rsidRDefault="00885A3B" w:rsidP="00885A3B">
      <w:pPr>
        <w:widowControl/>
        <w:overflowPunct/>
        <w:adjustRightInd/>
        <w:ind w:left="360"/>
        <w:jc w:val="both"/>
        <w:rPr>
          <w:rFonts w:asciiTheme="minorHAnsi" w:hAnsiTheme="minorHAnsi" w:cstheme="minorHAnsi"/>
          <w:sz w:val="22"/>
          <w:szCs w:val="22"/>
        </w:rPr>
      </w:pPr>
      <w:r w:rsidRPr="00625D63">
        <w:rPr>
          <w:rFonts w:asciiTheme="minorHAnsi" w:hAnsiTheme="minorHAnsi" w:cstheme="minorHAnsi"/>
          <w:sz w:val="22"/>
          <w:szCs w:val="22"/>
        </w:rPr>
        <w:t xml:space="preserve">The purpose of LD is to avoid lengthy discussions and disputes over the amount of actual damages once the aggrieved party (e.g., UNDP) can prove breach of contract.  </w:t>
      </w:r>
    </w:p>
    <w:p w14:paraId="303E4100" w14:textId="77777777" w:rsidR="005B686D" w:rsidRPr="00625D63" w:rsidRDefault="005B686D" w:rsidP="00D47C27">
      <w:pPr>
        <w:widowControl/>
        <w:overflowPunct/>
        <w:adjustRightInd/>
        <w:jc w:val="both"/>
        <w:rPr>
          <w:rFonts w:asciiTheme="minorHAnsi" w:hAnsiTheme="minorHAnsi" w:cstheme="minorHAnsi"/>
          <w:sz w:val="22"/>
          <w:szCs w:val="22"/>
        </w:rPr>
      </w:pPr>
    </w:p>
    <w:p w14:paraId="5F506468" w14:textId="77777777" w:rsidR="005B686D" w:rsidRDefault="005B686D" w:rsidP="005B686D">
      <w:pPr>
        <w:widowControl/>
        <w:overflowPunct/>
        <w:adjustRightInd/>
        <w:ind w:left="360"/>
        <w:jc w:val="both"/>
        <w:rPr>
          <w:rFonts w:asciiTheme="minorHAnsi" w:hAnsiTheme="minorHAnsi" w:cstheme="minorHAnsi"/>
          <w:sz w:val="22"/>
          <w:szCs w:val="22"/>
        </w:rPr>
      </w:pPr>
      <w:r w:rsidRPr="00625D63">
        <w:rPr>
          <w:rFonts w:asciiTheme="minorHAnsi" w:hAnsiTheme="minorHAnsi" w:cstheme="minorHAnsi"/>
          <w:sz w:val="22"/>
          <w:szCs w:val="22"/>
        </w:rPr>
        <w:t>When imposing LD, the amount must be determined based on good faith, and not as a means to penalize the contractor.  The most logical basis therefore is an</w:t>
      </w:r>
      <w:r>
        <w:rPr>
          <w:rFonts w:asciiTheme="minorHAnsi" w:hAnsiTheme="minorHAnsi" w:cstheme="minorHAnsi"/>
          <w:sz w:val="22"/>
          <w:szCs w:val="22"/>
        </w:rPr>
        <w:t xml:space="preserve"> estimate of the actual damages that will ensue from the breach of the Contract.  However, in many cases, that could not be determined.  Hence, the best practice has so far been the combined application of the following:  </w:t>
      </w:r>
    </w:p>
    <w:p w14:paraId="2A28C798" w14:textId="77777777" w:rsidR="005B686D" w:rsidRDefault="005B686D" w:rsidP="005B686D">
      <w:pPr>
        <w:widowControl/>
        <w:overflowPunct/>
        <w:adjustRightInd/>
        <w:ind w:left="360"/>
        <w:jc w:val="both"/>
        <w:rPr>
          <w:rFonts w:asciiTheme="minorHAnsi" w:hAnsiTheme="minorHAnsi" w:cstheme="minorHAnsi"/>
          <w:sz w:val="22"/>
          <w:szCs w:val="22"/>
        </w:rPr>
      </w:pPr>
    </w:p>
    <w:p w14:paraId="797DD593" w14:textId="77777777" w:rsidR="005B686D" w:rsidRDefault="005B686D" w:rsidP="005B686D">
      <w:pPr>
        <w:pStyle w:val="ListParagraph"/>
        <w:widowControl/>
        <w:numPr>
          <w:ilvl w:val="0"/>
          <w:numId w:val="62"/>
        </w:numPr>
        <w:overflowPunct/>
        <w:adjustRightInd/>
        <w:spacing w:line="240" w:lineRule="auto"/>
        <w:jc w:val="both"/>
        <w:rPr>
          <w:rFonts w:asciiTheme="minorHAnsi" w:hAnsiTheme="minorHAnsi" w:cstheme="minorHAnsi"/>
          <w:szCs w:val="22"/>
        </w:rPr>
      </w:pPr>
      <w:r w:rsidRPr="005B686D">
        <w:rPr>
          <w:rFonts w:asciiTheme="minorHAnsi" w:hAnsiTheme="minorHAnsi" w:cstheme="minorHAnsi"/>
          <w:szCs w:val="22"/>
        </w:rPr>
        <w:t>the use of fixed percentage of the contract value, applicable on the unit of time (e.g., per day or per week) of</w:t>
      </w:r>
      <w:r>
        <w:rPr>
          <w:rFonts w:asciiTheme="minorHAnsi" w:hAnsiTheme="minorHAnsi" w:cstheme="minorHAnsi"/>
          <w:szCs w:val="22"/>
        </w:rPr>
        <w:t xml:space="preserve"> delay; </w:t>
      </w:r>
    </w:p>
    <w:p w14:paraId="6B7773EB" w14:textId="77777777" w:rsidR="005B686D" w:rsidRDefault="005B686D" w:rsidP="005B686D">
      <w:pPr>
        <w:pStyle w:val="ListParagraph"/>
        <w:widowControl/>
        <w:numPr>
          <w:ilvl w:val="0"/>
          <w:numId w:val="62"/>
        </w:numPr>
        <w:overflowPunct/>
        <w:adjustRightInd/>
        <w:spacing w:line="240" w:lineRule="auto"/>
        <w:jc w:val="both"/>
        <w:rPr>
          <w:rFonts w:asciiTheme="minorHAnsi" w:hAnsiTheme="minorHAnsi" w:cstheme="minorHAnsi"/>
          <w:szCs w:val="22"/>
        </w:rPr>
      </w:pPr>
      <w:r>
        <w:rPr>
          <w:rFonts w:asciiTheme="minorHAnsi" w:hAnsiTheme="minorHAnsi" w:cstheme="minorHAnsi"/>
          <w:szCs w:val="22"/>
        </w:rPr>
        <w:t xml:space="preserve">the setting of a reasonable maximum limit of such damages (e.g., up to 10% of the contract value, or up to 60 days of delay); and </w:t>
      </w:r>
    </w:p>
    <w:p w14:paraId="60A6E09A" w14:textId="77777777" w:rsidR="005B686D" w:rsidRPr="005B686D" w:rsidRDefault="005B686D" w:rsidP="005B686D">
      <w:pPr>
        <w:pStyle w:val="ListParagraph"/>
        <w:widowControl/>
        <w:numPr>
          <w:ilvl w:val="0"/>
          <w:numId w:val="62"/>
        </w:numPr>
        <w:overflowPunct/>
        <w:adjustRightInd/>
        <w:spacing w:line="240" w:lineRule="auto"/>
        <w:jc w:val="both"/>
        <w:rPr>
          <w:rFonts w:asciiTheme="minorHAnsi" w:hAnsiTheme="minorHAnsi" w:cstheme="minorHAnsi"/>
          <w:szCs w:val="22"/>
        </w:rPr>
      </w:pPr>
      <w:r>
        <w:rPr>
          <w:rFonts w:asciiTheme="minorHAnsi" w:hAnsiTheme="minorHAnsi" w:cstheme="minorHAnsi"/>
          <w:szCs w:val="22"/>
        </w:rPr>
        <w:t>the consequence of exceeding the limit (e.g., termination of contract, cancellation of PO, etc.)</w:t>
      </w:r>
    </w:p>
    <w:p w14:paraId="7D0352E0" w14:textId="77777777" w:rsidR="005B686D" w:rsidRDefault="005B686D" w:rsidP="005B686D">
      <w:pPr>
        <w:widowControl/>
        <w:overflowPunct/>
        <w:adjustRightInd/>
        <w:ind w:left="360"/>
        <w:jc w:val="both"/>
        <w:rPr>
          <w:rFonts w:asciiTheme="minorHAnsi" w:hAnsiTheme="minorHAnsi" w:cstheme="minorHAnsi"/>
          <w:sz w:val="22"/>
          <w:szCs w:val="22"/>
        </w:rPr>
      </w:pPr>
    </w:p>
    <w:p w14:paraId="038F60E7" w14:textId="77777777" w:rsidR="00885A3B" w:rsidRPr="00885A3B" w:rsidRDefault="00885A3B" w:rsidP="005B686D">
      <w:pPr>
        <w:widowControl/>
        <w:overflowPunct/>
        <w:adjustRightInd/>
        <w:ind w:left="360"/>
        <w:jc w:val="both"/>
        <w:rPr>
          <w:rFonts w:asciiTheme="minorHAnsi" w:hAnsiTheme="minorHAnsi" w:cstheme="minorHAnsi"/>
          <w:i/>
          <w:sz w:val="22"/>
          <w:szCs w:val="22"/>
        </w:rPr>
      </w:pPr>
      <w:r>
        <w:rPr>
          <w:rFonts w:asciiTheme="minorHAnsi" w:hAnsiTheme="minorHAnsi" w:cstheme="minorHAnsi"/>
          <w:sz w:val="22"/>
          <w:szCs w:val="22"/>
        </w:rPr>
        <w:t xml:space="preserve">An example of LD clause therefore would be : </w:t>
      </w:r>
      <w:r w:rsidRPr="00885A3B">
        <w:rPr>
          <w:rFonts w:asciiTheme="minorHAnsi" w:hAnsiTheme="minorHAnsi" w:cstheme="minorHAnsi"/>
          <w:i/>
          <w:sz w:val="22"/>
          <w:szCs w:val="22"/>
        </w:rPr>
        <w:t>“0.5% of contract for every day of delay, up to a maximum duration of 1 calendar month.  Thereafter, the contract may be terminated”.</w:t>
      </w:r>
    </w:p>
    <w:p w14:paraId="2E852568" w14:textId="77777777" w:rsidR="005B686D" w:rsidRDefault="005B686D" w:rsidP="005B686D">
      <w:pPr>
        <w:widowControl/>
        <w:overflowPunct/>
        <w:adjustRightInd/>
        <w:ind w:left="360"/>
        <w:jc w:val="both"/>
        <w:rPr>
          <w:rFonts w:asciiTheme="minorHAnsi" w:hAnsiTheme="minorHAnsi" w:cstheme="minorHAnsi"/>
          <w:sz w:val="22"/>
          <w:szCs w:val="22"/>
        </w:rPr>
      </w:pPr>
    </w:p>
    <w:p w14:paraId="44F8D60E" w14:textId="77777777" w:rsidR="005B686D" w:rsidRDefault="005B686D" w:rsidP="00D47C27">
      <w:pPr>
        <w:widowControl/>
        <w:overflowPunct/>
        <w:adjustRightInd/>
        <w:jc w:val="both"/>
        <w:rPr>
          <w:rFonts w:asciiTheme="minorHAnsi" w:hAnsiTheme="minorHAnsi" w:cstheme="minorHAnsi"/>
          <w:sz w:val="22"/>
          <w:szCs w:val="22"/>
        </w:rPr>
      </w:pPr>
    </w:p>
    <w:p w14:paraId="1938B7AC" w14:textId="77777777" w:rsidR="00D5718A" w:rsidRDefault="00437629" w:rsidP="00D47C2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Pr>
          <w:rFonts w:asciiTheme="minorHAnsi" w:hAnsiTheme="minorHAnsi" w:cstheme="minorHAnsi"/>
          <w:b/>
          <w:sz w:val="22"/>
          <w:szCs w:val="22"/>
        </w:rPr>
        <w:t xml:space="preserve">IMPORTANT : </w:t>
      </w:r>
      <w:r w:rsidR="00D47C27">
        <w:rPr>
          <w:rFonts w:asciiTheme="minorHAnsi" w:hAnsiTheme="minorHAnsi" w:cstheme="minorHAnsi"/>
          <w:b/>
          <w:sz w:val="22"/>
          <w:szCs w:val="22"/>
        </w:rPr>
        <w:t>This first part</w:t>
      </w:r>
      <w:r w:rsidR="00D5718A" w:rsidRPr="00D47C27">
        <w:rPr>
          <w:rFonts w:asciiTheme="minorHAnsi" w:hAnsiTheme="minorHAnsi" w:cstheme="minorHAnsi"/>
          <w:b/>
          <w:sz w:val="22"/>
          <w:szCs w:val="22"/>
        </w:rPr>
        <w:t xml:space="preserve"> of the document is intended for UNDP staff only.  UNDP staff preparing the final RFP must ensure that this page is </w:t>
      </w:r>
      <w:r w:rsidR="00D5718A" w:rsidRPr="005E56B1">
        <w:rPr>
          <w:rFonts w:asciiTheme="minorHAnsi" w:hAnsiTheme="minorHAnsi" w:cstheme="minorHAnsi"/>
          <w:b/>
          <w:sz w:val="22"/>
          <w:szCs w:val="22"/>
          <w:u w:val="single"/>
        </w:rPr>
        <w:t>not</w:t>
      </w:r>
      <w:r w:rsidR="00D5718A" w:rsidRPr="00D47C27">
        <w:rPr>
          <w:rFonts w:asciiTheme="minorHAnsi" w:hAnsiTheme="minorHAnsi" w:cstheme="minorHAnsi"/>
          <w:b/>
          <w:sz w:val="22"/>
          <w:szCs w:val="22"/>
        </w:rPr>
        <w:t xml:space="preserve"> included in the RFP that will be transmitted to Prospective Proposers</w:t>
      </w:r>
      <w:r w:rsidR="001E7576">
        <w:rPr>
          <w:rFonts w:asciiTheme="minorHAnsi" w:hAnsiTheme="minorHAnsi" w:cstheme="minorHAnsi"/>
          <w:b/>
          <w:sz w:val="22"/>
          <w:szCs w:val="22"/>
        </w:rPr>
        <w:t>.</w:t>
      </w:r>
    </w:p>
    <w:p w14:paraId="2FEAFA22" w14:textId="77777777" w:rsidR="00D5718A" w:rsidRPr="00D47C27" w:rsidRDefault="00D5718A" w:rsidP="00D47C27">
      <w:pPr>
        <w:widowControl/>
        <w:overflowPunct/>
        <w:adjustRightInd/>
        <w:rPr>
          <w:rFonts w:asciiTheme="minorHAnsi" w:hAnsiTheme="minorHAnsi" w:cstheme="minorHAnsi"/>
          <w:sz w:val="22"/>
          <w:szCs w:val="22"/>
        </w:rPr>
      </w:pPr>
      <w:r w:rsidRPr="00D47C27">
        <w:rPr>
          <w:rFonts w:asciiTheme="minorHAnsi" w:hAnsiTheme="minorHAnsi" w:cstheme="minorHAnsi"/>
          <w:sz w:val="22"/>
          <w:szCs w:val="22"/>
        </w:rPr>
        <w:br w:type="page"/>
      </w:r>
    </w:p>
    <w:p w14:paraId="648AAA1D" w14:textId="77777777" w:rsidR="0072132F" w:rsidRPr="00D243BB" w:rsidRDefault="0072132F">
      <w:pPr>
        <w:rPr>
          <w:rFonts w:asciiTheme="minorHAnsi" w:hAnsiTheme="minorHAnsi" w:cstheme="minorHAnsi"/>
        </w:rPr>
      </w:pPr>
    </w:p>
    <w:p w14:paraId="36AD0A7B" w14:textId="77777777" w:rsidR="0040584C" w:rsidRPr="00D243BB" w:rsidRDefault="0040584C">
      <w:pPr>
        <w:rPr>
          <w:rFonts w:asciiTheme="minorHAnsi" w:hAnsiTheme="minorHAnsi" w:cstheme="minorHAnsi"/>
        </w:rPr>
      </w:pPr>
    </w:p>
    <w:p w14:paraId="2777D266" w14:textId="77777777" w:rsidR="0072132F" w:rsidRPr="00D243BB" w:rsidRDefault="0072132F">
      <w:pPr>
        <w:rPr>
          <w:rFonts w:asciiTheme="minorHAnsi" w:hAnsiTheme="minorHAnsi" w:cstheme="minorHAnsi"/>
        </w:rPr>
      </w:pPr>
    </w:p>
    <w:p w14:paraId="3ACF51FF" w14:textId="77777777" w:rsidR="00FD48A2" w:rsidRPr="00D243BB" w:rsidRDefault="00FD48A2">
      <w:pPr>
        <w:rPr>
          <w:rFonts w:asciiTheme="minorHAnsi" w:hAnsiTheme="minorHAnsi" w:cstheme="minorHAnsi"/>
        </w:rPr>
      </w:pPr>
    </w:p>
    <w:p w14:paraId="3E896D4B"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39329EED"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6607CB47" w14:textId="77777777" w:rsidR="003D088B" w:rsidRPr="00D243BB" w:rsidRDefault="003D088B" w:rsidP="004B14C9">
      <w:pPr>
        <w:tabs>
          <w:tab w:val="left" w:pos="720"/>
          <w:tab w:val="right" w:leader="dot" w:pos="8640"/>
        </w:tabs>
        <w:jc w:val="center"/>
        <w:rPr>
          <w:rFonts w:asciiTheme="minorHAnsi" w:hAnsiTheme="minorHAnsi" w:cstheme="minorHAnsi"/>
          <w:b/>
          <w:bCs/>
          <w:sz w:val="28"/>
          <w:szCs w:val="28"/>
        </w:rPr>
      </w:pPr>
    </w:p>
    <w:p w14:paraId="540E532F" w14:textId="77777777" w:rsidR="003D088B" w:rsidRPr="00D243BB" w:rsidRDefault="003D088B" w:rsidP="004B14C9">
      <w:pPr>
        <w:tabs>
          <w:tab w:val="left" w:pos="720"/>
          <w:tab w:val="right" w:leader="dot" w:pos="8640"/>
        </w:tabs>
        <w:jc w:val="center"/>
        <w:rPr>
          <w:rFonts w:asciiTheme="minorHAnsi" w:hAnsiTheme="minorHAnsi" w:cstheme="minorHAnsi"/>
          <w:b/>
          <w:bCs/>
          <w:sz w:val="36"/>
          <w:szCs w:val="36"/>
        </w:rPr>
      </w:pPr>
    </w:p>
    <w:p w14:paraId="449A1D99" w14:textId="77777777" w:rsidR="004B14C9" w:rsidRPr="00D243BB" w:rsidRDefault="004B14C9" w:rsidP="004B14C9">
      <w:pPr>
        <w:tabs>
          <w:tab w:val="left" w:pos="720"/>
          <w:tab w:val="right" w:leader="dot" w:pos="8640"/>
        </w:tabs>
        <w:jc w:val="center"/>
        <w:rPr>
          <w:rFonts w:asciiTheme="minorHAnsi" w:hAnsiTheme="minorHAnsi" w:cstheme="minorHAnsi"/>
          <w:b/>
          <w:bCs/>
          <w:sz w:val="48"/>
          <w:szCs w:val="48"/>
        </w:rPr>
      </w:pPr>
      <w:r w:rsidRPr="00D243BB">
        <w:rPr>
          <w:rFonts w:asciiTheme="minorHAnsi" w:hAnsiTheme="minorHAnsi" w:cstheme="minorHAnsi"/>
          <w:b/>
          <w:bCs/>
          <w:sz w:val="48"/>
          <w:szCs w:val="48"/>
        </w:rPr>
        <w:t>REQUEST FOR PROPOSALS</w:t>
      </w:r>
    </w:p>
    <w:p w14:paraId="676E4328" w14:textId="77777777" w:rsidR="004B14C9" w:rsidRPr="00D243BB" w:rsidRDefault="004B14C9" w:rsidP="004B14C9">
      <w:pPr>
        <w:jc w:val="center"/>
        <w:rPr>
          <w:rFonts w:asciiTheme="minorHAnsi" w:hAnsiTheme="minorHAnsi" w:cstheme="minorHAnsi"/>
          <w:b/>
          <w:bCs/>
          <w:sz w:val="28"/>
          <w:szCs w:val="28"/>
        </w:rPr>
      </w:pPr>
    </w:p>
    <w:sdt>
      <w:sdtPr>
        <w:rPr>
          <w:rFonts w:asciiTheme="minorHAnsi" w:hAnsiTheme="minorHAnsi" w:cstheme="minorHAnsi"/>
          <w:b/>
          <w:bCs/>
          <w:color w:val="000000" w:themeColor="text1"/>
          <w:sz w:val="32"/>
          <w:szCs w:val="32"/>
        </w:rPr>
        <w:id w:val="1533155053"/>
        <w:placeholder>
          <w:docPart w:val="F43195D9C8CA4D3F81BC800E83FFEB4A"/>
        </w:placeholder>
        <w:text/>
      </w:sdtPr>
      <w:sdtEndPr/>
      <w:sdtContent>
        <w:p w14:paraId="0C1347CD" w14:textId="77777777" w:rsidR="0087783D" w:rsidRPr="00814716" w:rsidRDefault="001148F2" w:rsidP="0087783D">
          <w:pPr>
            <w:tabs>
              <w:tab w:val="left" w:pos="720"/>
              <w:tab w:val="right" w:leader="dot" w:pos="8640"/>
            </w:tabs>
            <w:jc w:val="center"/>
            <w:rPr>
              <w:rFonts w:asciiTheme="minorHAnsi" w:hAnsiTheme="minorHAnsi" w:cstheme="minorHAnsi"/>
              <w:b/>
              <w:bCs/>
              <w:color w:val="000000" w:themeColor="text1"/>
              <w:sz w:val="32"/>
              <w:szCs w:val="32"/>
            </w:rPr>
          </w:pPr>
          <w:r>
            <w:rPr>
              <w:rFonts w:asciiTheme="minorHAnsi" w:hAnsiTheme="minorHAnsi" w:cstheme="minorHAnsi"/>
              <w:b/>
              <w:bCs/>
              <w:color w:val="000000" w:themeColor="text1"/>
              <w:sz w:val="32"/>
              <w:szCs w:val="32"/>
            </w:rPr>
            <w:t>Provision of Fleet Management System to UN in Uganda</w:t>
          </w:r>
        </w:p>
      </w:sdtContent>
    </w:sdt>
    <w:p w14:paraId="5AB63706" w14:textId="77777777" w:rsidR="0087783D" w:rsidRPr="00814716" w:rsidRDefault="0087783D" w:rsidP="0087783D">
      <w:pPr>
        <w:tabs>
          <w:tab w:val="left" w:pos="720"/>
          <w:tab w:val="right" w:leader="dot" w:pos="8640"/>
        </w:tabs>
        <w:jc w:val="center"/>
        <w:rPr>
          <w:rFonts w:asciiTheme="minorHAnsi" w:hAnsiTheme="minorHAnsi" w:cstheme="minorHAnsi"/>
          <w:b/>
          <w:bCs/>
          <w:color w:val="000000" w:themeColor="text1"/>
          <w:sz w:val="32"/>
          <w:szCs w:val="32"/>
        </w:rPr>
      </w:pPr>
      <w:r w:rsidRPr="00814716">
        <w:rPr>
          <w:rFonts w:asciiTheme="minorHAnsi" w:hAnsiTheme="minorHAnsi" w:cstheme="minorHAnsi"/>
          <w:b/>
          <w:bCs/>
          <w:color w:val="000000" w:themeColor="text1"/>
          <w:sz w:val="32"/>
          <w:szCs w:val="32"/>
        </w:rPr>
        <w:t xml:space="preserve"> </w:t>
      </w:r>
      <w:sdt>
        <w:sdtPr>
          <w:rPr>
            <w:rFonts w:asciiTheme="minorHAnsi" w:hAnsiTheme="minorHAnsi" w:cstheme="minorHAnsi"/>
            <w:b/>
            <w:bCs/>
            <w:color w:val="000000" w:themeColor="text1"/>
            <w:sz w:val="32"/>
            <w:szCs w:val="32"/>
          </w:rPr>
          <w:id w:val="947121137"/>
          <w:placeholder>
            <w:docPart w:val="A2B92B5FA70D4D30AAC90341C9DBC025"/>
          </w:placeholder>
          <w:text/>
        </w:sdtPr>
        <w:sdtEndPr/>
        <w:sdtContent>
          <w:r w:rsidR="001148F2">
            <w:rPr>
              <w:rFonts w:asciiTheme="minorHAnsi" w:hAnsiTheme="minorHAnsi" w:cstheme="minorHAnsi"/>
              <w:b/>
              <w:bCs/>
              <w:color w:val="000000" w:themeColor="text1"/>
              <w:sz w:val="32"/>
              <w:szCs w:val="32"/>
            </w:rPr>
            <w:t>UN Innovation Project – Fleet Management</w:t>
          </w:r>
        </w:sdtContent>
      </w:sdt>
    </w:p>
    <w:sdt>
      <w:sdtPr>
        <w:rPr>
          <w:rFonts w:asciiTheme="minorHAnsi" w:hAnsiTheme="minorHAnsi" w:cstheme="minorHAnsi"/>
          <w:color w:val="000000" w:themeColor="text1"/>
        </w:rPr>
        <w:id w:val="-502204553"/>
        <w:placeholder>
          <w:docPart w:val="41AF12F99E224247B0419596D22C7BF3"/>
        </w:placeholder>
        <w:text/>
      </w:sdtPr>
      <w:sdtEndPr/>
      <w:sdtContent>
        <w:p w14:paraId="1B69B9D3" w14:textId="77777777" w:rsidR="0087783D" w:rsidRPr="00814716" w:rsidRDefault="001148F2" w:rsidP="0087783D">
          <w:pPr>
            <w:jc w:val="center"/>
            <w:rPr>
              <w:rFonts w:asciiTheme="minorHAnsi" w:hAnsiTheme="minorHAnsi" w:cstheme="minorHAnsi"/>
              <w:b/>
              <w:bCs/>
              <w:color w:val="000000" w:themeColor="text1"/>
              <w:sz w:val="32"/>
              <w:szCs w:val="32"/>
            </w:rPr>
          </w:pPr>
          <w:r>
            <w:rPr>
              <w:rFonts w:asciiTheme="minorHAnsi" w:hAnsiTheme="minorHAnsi" w:cstheme="minorHAnsi"/>
              <w:color w:val="000000" w:themeColor="text1"/>
            </w:rPr>
            <w:t>Uganda</w:t>
          </w:r>
        </w:p>
      </w:sdtContent>
    </w:sdt>
    <w:p w14:paraId="420A828F" w14:textId="77777777" w:rsidR="0087783D" w:rsidRPr="00814716" w:rsidRDefault="0087783D" w:rsidP="0087783D">
      <w:pPr>
        <w:tabs>
          <w:tab w:val="left" w:pos="720"/>
          <w:tab w:val="right" w:leader="dot" w:pos="8640"/>
        </w:tabs>
        <w:jc w:val="center"/>
        <w:rPr>
          <w:rFonts w:asciiTheme="minorHAnsi" w:hAnsiTheme="minorHAnsi" w:cstheme="minorHAnsi"/>
          <w:b/>
          <w:bCs/>
          <w:color w:val="000000" w:themeColor="text1"/>
          <w:sz w:val="28"/>
          <w:szCs w:val="28"/>
        </w:rPr>
      </w:pPr>
    </w:p>
    <w:p w14:paraId="283F768D" w14:textId="77777777" w:rsidR="004B14C9" w:rsidRPr="00D243BB" w:rsidRDefault="004B14C9" w:rsidP="004B14C9">
      <w:pPr>
        <w:jc w:val="center"/>
        <w:rPr>
          <w:rFonts w:asciiTheme="minorHAnsi" w:hAnsiTheme="minorHAnsi" w:cstheme="minorHAnsi"/>
        </w:rPr>
      </w:pPr>
    </w:p>
    <w:p w14:paraId="25B3C775" w14:textId="77777777" w:rsidR="004B14C9" w:rsidRPr="00D243BB" w:rsidRDefault="004B14C9" w:rsidP="004B14C9">
      <w:pPr>
        <w:tabs>
          <w:tab w:val="left" w:pos="720"/>
          <w:tab w:val="right" w:leader="dot" w:pos="8640"/>
        </w:tabs>
        <w:jc w:val="center"/>
        <w:rPr>
          <w:rFonts w:asciiTheme="minorHAnsi" w:hAnsiTheme="minorHAnsi" w:cstheme="minorHAnsi"/>
          <w:b/>
          <w:bCs/>
          <w:sz w:val="28"/>
          <w:szCs w:val="28"/>
        </w:rPr>
      </w:pPr>
    </w:p>
    <w:p w14:paraId="7CF78ADF" w14:textId="77777777" w:rsidR="00FD48A2" w:rsidRPr="00D243BB" w:rsidRDefault="00FD48A2">
      <w:pPr>
        <w:rPr>
          <w:rFonts w:asciiTheme="minorHAnsi" w:hAnsiTheme="minorHAnsi" w:cstheme="minorHAnsi"/>
        </w:rPr>
      </w:pPr>
    </w:p>
    <w:p w14:paraId="3F979621" w14:textId="77777777" w:rsidR="00696759" w:rsidRPr="00D243BB" w:rsidRDefault="00696759">
      <w:pPr>
        <w:rPr>
          <w:rFonts w:asciiTheme="minorHAnsi" w:hAnsiTheme="minorHAnsi" w:cstheme="minorHAnsi"/>
        </w:rPr>
      </w:pPr>
    </w:p>
    <w:p w14:paraId="3567596A" w14:textId="77777777" w:rsidR="00696759" w:rsidRPr="00D243BB" w:rsidRDefault="00696759">
      <w:pPr>
        <w:rPr>
          <w:rFonts w:asciiTheme="minorHAnsi" w:hAnsiTheme="minorHAnsi" w:cstheme="minorHAnsi"/>
        </w:rPr>
      </w:pPr>
    </w:p>
    <w:p w14:paraId="58DE00C9" w14:textId="77777777" w:rsidR="003A0848" w:rsidRPr="00D243BB" w:rsidRDefault="003A0848">
      <w:pPr>
        <w:widowControl/>
        <w:overflowPunct/>
        <w:adjustRightInd/>
        <w:rPr>
          <w:rFonts w:asciiTheme="minorHAnsi" w:hAnsiTheme="minorHAnsi" w:cstheme="minorHAnsi"/>
        </w:rPr>
      </w:pPr>
    </w:p>
    <w:p w14:paraId="57D11195" w14:textId="77777777" w:rsidR="0040584C" w:rsidRPr="00D243BB" w:rsidRDefault="0040584C">
      <w:pPr>
        <w:widowControl/>
        <w:overflowPunct/>
        <w:adjustRightInd/>
        <w:rPr>
          <w:rFonts w:asciiTheme="minorHAnsi" w:hAnsiTheme="minorHAnsi" w:cstheme="minorHAnsi"/>
        </w:rPr>
      </w:pPr>
    </w:p>
    <w:p w14:paraId="0A9C76EB" w14:textId="77777777" w:rsidR="0040584C" w:rsidRPr="00D243BB" w:rsidRDefault="0040584C">
      <w:pPr>
        <w:widowControl/>
        <w:overflowPunct/>
        <w:adjustRightInd/>
        <w:rPr>
          <w:rFonts w:asciiTheme="minorHAnsi" w:hAnsiTheme="minorHAnsi" w:cstheme="minorHAnsi"/>
        </w:rPr>
      </w:pPr>
    </w:p>
    <w:p w14:paraId="2F8ADD87" w14:textId="77777777" w:rsidR="003A0848" w:rsidRPr="00D243BB" w:rsidRDefault="003A0848">
      <w:pPr>
        <w:widowControl/>
        <w:overflowPunct/>
        <w:adjustRightInd/>
        <w:rPr>
          <w:rFonts w:asciiTheme="minorHAnsi" w:hAnsiTheme="minorHAnsi" w:cstheme="minorHAnsi"/>
        </w:rPr>
      </w:pPr>
    </w:p>
    <w:p w14:paraId="7D615ACE" w14:textId="77777777" w:rsidR="003A0848" w:rsidRPr="00D243BB" w:rsidRDefault="003A0848">
      <w:pPr>
        <w:widowControl/>
        <w:overflowPunct/>
        <w:adjustRightInd/>
        <w:rPr>
          <w:rFonts w:asciiTheme="minorHAnsi" w:hAnsiTheme="minorHAnsi" w:cstheme="minorHAnsi"/>
        </w:rPr>
      </w:pPr>
    </w:p>
    <w:p w14:paraId="1AE59E14" w14:textId="77777777" w:rsidR="003A0848" w:rsidRPr="00D243BB" w:rsidRDefault="003A0848">
      <w:pPr>
        <w:widowControl/>
        <w:overflowPunct/>
        <w:adjustRightInd/>
        <w:rPr>
          <w:rFonts w:asciiTheme="minorHAnsi" w:hAnsiTheme="minorHAnsi" w:cstheme="minorHAnsi"/>
        </w:rPr>
      </w:pPr>
    </w:p>
    <w:p w14:paraId="75EE27E0" w14:textId="77777777" w:rsidR="003A0848" w:rsidRPr="00D243BB" w:rsidRDefault="003A0848">
      <w:pPr>
        <w:widowControl/>
        <w:overflowPunct/>
        <w:adjustRightInd/>
        <w:rPr>
          <w:rFonts w:asciiTheme="minorHAnsi" w:hAnsiTheme="minorHAnsi" w:cstheme="minorHAnsi"/>
        </w:rPr>
      </w:pPr>
    </w:p>
    <w:p w14:paraId="4C7CA892" w14:textId="77777777" w:rsidR="005536EC" w:rsidRPr="00D243BB" w:rsidRDefault="005536EC">
      <w:pPr>
        <w:widowControl/>
        <w:overflowPunct/>
        <w:adjustRightInd/>
        <w:rPr>
          <w:rFonts w:asciiTheme="minorHAnsi" w:hAnsiTheme="minorHAnsi" w:cstheme="minorHAnsi"/>
        </w:rPr>
      </w:pPr>
    </w:p>
    <w:p w14:paraId="655BCDF7" w14:textId="77777777" w:rsidR="005536EC" w:rsidRPr="00D243BB" w:rsidRDefault="005536EC">
      <w:pPr>
        <w:widowControl/>
        <w:overflowPunct/>
        <w:adjustRightInd/>
        <w:rPr>
          <w:rFonts w:asciiTheme="minorHAnsi" w:hAnsiTheme="minorHAnsi" w:cstheme="minorHAnsi"/>
        </w:rPr>
      </w:pPr>
    </w:p>
    <w:p w14:paraId="0DF97046" w14:textId="77777777" w:rsidR="003A0848" w:rsidRPr="00D243BB" w:rsidRDefault="003A0848">
      <w:pPr>
        <w:widowControl/>
        <w:overflowPunct/>
        <w:adjustRightInd/>
        <w:rPr>
          <w:rFonts w:asciiTheme="minorHAnsi" w:hAnsiTheme="minorHAnsi" w:cstheme="minorHAnsi"/>
        </w:rPr>
      </w:pPr>
    </w:p>
    <w:p w14:paraId="3554E45A" w14:textId="77777777" w:rsidR="003A0848" w:rsidRPr="00D243BB" w:rsidRDefault="00CA5773" w:rsidP="00CA5773">
      <w:pPr>
        <w:widowControl/>
        <w:overflowPunct/>
        <w:adjustRightInd/>
        <w:jc w:val="center"/>
        <w:rPr>
          <w:rFonts w:asciiTheme="minorHAnsi" w:hAnsiTheme="minorHAnsi" w:cstheme="minorHAnsi"/>
        </w:rPr>
      </w:pPr>
      <w:r w:rsidRPr="00D243BB">
        <w:rPr>
          <w:rFonts w:asciiTheme="minorHAnsi" w:hAnsiTheme="minorHAnsi" w:cstheme="minorHAnsi"/>
          <w:b/>
          <w:noProof/>
          <w:lang w:eastAsia="zh-CN"/>
        </w:rPr>
        <w:drawing>
          <wp:inline distT="0" distB="0" distL="0" distR="0" wp14:anchorId="711A09F3" wp14:editId="0EFCAF55">
            <wp:extent cx="708660" cy="1428807"/>
            <wp:effectExtent l="0" t="0" r="0" b="0"/>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717608" cy="1446847"/>
                    </a:xfrm>
                    <a:prstGeom prst="rect">
                      <a:avLst/>
                    </a:prstGeom>
                    <a:noFill/>
                    <a:ln w="9525">
                      <a:noFill/>
                      <a:miter lim="800000"/>
                      <a:headEnd/>
                      <a:tailEnd/>
                    </a:ln>
                  </pic:spPr>
                </pic:pic>
              </a:graphicData>
            </a:graphic>
          </wp:inline>
        </w:drawing>
      </w:r>
    </w:p>
    <w:p w14:paraId="14C93002" w14:textId="77777777" w:rsidR="003A0848" w:rsidRPr="00D243BB" w:rsidRDefault="003A0848" w:rsidP="0078449B">
      <w:pPr>
        <w:widowControl/>
        <w:overflowPunct/>
        <w:adjustRightInd/>
        <w:jc w:val="center"/>
        <w:rPr>
          <w:rFonts w:asciiTheme="minorHAnsi" w:hAnsiTheme="minorHAnsi" w:cstheme="minorHAnsi"/>
          <w:b/>
          <w:sz w:val="32"/>
          <w:szCs w:val="32"/>
        </w:rPr>
      </w:pPr>
      <w:r w:rsidRPr="00D243BB">
        <w:rPr>
          <w:rFonts w:asciiTheme="minorHAnsi" w:hAnsiTheme="minorHAnsi" w:cstheme="minorHAnsi"/>
          <w:b/>
          <w:sz w:val="32"/>
          <w:szCs w:val="32"/>
        </w:rPr>
        <w:t>United Nations Development Programme</w:t>
      </w:r>
    </w:p>
    <w:p w14:paraId="05437201" w14:textId="77777777" w:rsidR="0087783D" w:rsidRPr="00814716" w:rsidRDefault="00025A55" w:rsidP="0087783D">
      <w:pPr>
        <w:widowControl/>
        <w:overflowPunct/>
        <w:adjustRightInd/>
        <w:jc w:val="center"/>
        <w:rPr>
          <w:rFonts w:asciiTheme="minorHAnsi" w:hAnsiTheme="minorHAnsi" w:cstheme="minorHAnsi"/>
          <w:b/>
          <w:color w:val="000000" w:themeColor="text1"/>
          <w:sz w:val="32"/>
          <w:szCs w:val="32"/>
        </w:rPr>
      </w:pPr>
      <w:sdt>
        <w:sdtPr>
          <w:rPr>
            <w:rFonts w:asciiTheme="minorHAnsi" w:hAnsiTheme="minorHAnsi" w:cstheme="minorHAnsi"/>
            <w:color w:val="000000" w:themeColor="text1"/>
          </w:rPr>
          <w:id w:val="-1854492622"/>
          <w:placeholder>
            <w:docPart w:val="684BEA33CA4D4952B97AC4F9661C5C80"/>
          </w:placeholder>
          <w:date w:fullDate="2015-09-01T00:00:00Z">
            <w:dateFormat w:val="MMMM, yyyy"/>
            <w:lid w:val="en-US"/>
            <w:storeMappedDataAs w:val="date"/>
            <w:calendar w:val="gregorian"/>
          </w:date>
        </w:sdtPr>
        <w:sdtEndPr/>
        <w:sdtContent>
          <w:r w:rsidR="0033297D">
            <w:rPr>
              <w:rFonts w:asciiTheme="minorHAnsi" w:hAnsiTheme="minorHAnsi" w:cstheme="minorHAnsi"/>
              <w:color w:val="000000" w:themeColor="text1"/>
            </w:rPr>
            <w:t>September, 2015</w:t>
          </w:r>
        </w:sdtContent>
      </w:sdt>
    </w:p>
    <w:p w14:paraId="07794976" w14:textId="77777777" w:rsidR="003A0848" w:rsidRPr="00D243BB" w:rsidRDefault="0087783D" w:rsidP="0087783D">
      <w:pPr>
        <w:widowControl/>
        <w:overflowPunct/>
        <w:adjustRightInd/>
        <w:rPr>
          <w:rFonts w:asciiTheme="minorHAnsi" w:hAnsiTheme="minorHAnsi" w:cstheme="minorHAnsi"/>
        </w:rPr>
      </w:pPr>
      <w:r w:rsidRPr="00D243BB">
        <w:rPr>
          <w:rFonts w:asciiTheme="minorHAnsi" w:hAnsiTheme="minorHAnsi" w:cstheme="minorHAnsi"/>
        </w:rPr>
        <w:t xml:space="preserve"> </w:t>
      </w:r>
      <w:r w:rsidR="003A0848" w:rsidRPr="00D243BB">
        <w:rPr>
          <w:rFonts w:asciiTheme="minorHAnsi" w:hAnsiTheme="minorHAnsi" w:cstheme="minorHAnsi"/>
        </w:rPr>
        <w:br w:type="page"/>
      </w:r>
    </w:p>
    <w:p w14:paraId="5303F714" w14:textId="77777777" w:rsidR="000C562F" w:rsidRPr="00D243BB" w:rsidRDefault="000C562F" w:rsidP="0078449B">
      <w:pPr>
        <w:jc w:val="center"/>
        <w:rPr>
          <w:rFonts w:asciiTheme="minorHAnsi" w:hAnsiTheme="minorHAnsi" w:cstheme="minorHAnsi"/>
          <w:b/>
          <w:bCs/>
          <w:sz w:val="32"/>
          <w:szCs w:val="32"/>
        </w:rPr>
      </w:pPr>
      <w:r w:rsidRPr="00D243BB">
        <w:rPr>
          <w:rFonts w:asciiTheme="minorHAnsi" w:hAnsiTheme="minorHAnsi" w:cstheme="minorHAnsi"/>
          <w:b/>
          <w:bCs/>
          <w:sz w:val="32"/>
          <w:szCs w:val="32"/>
          <w:lang w:val="en-GB"/>
        </w:rPr>
        <w:lastRenderedPageBreak/>
        <w:t xml:space="preserve">Section 1.  </w:t>
      </w:r>
      <w:r w:rsidR="00BE65E7" w:rsidRPr="00D243BB">
        <w:rPr>
          <w:rFonts w:asciiTheme="minorHAnsi" w:hAnsiTheme="minorHAnsi" w:cstheme="minorHAnsi"/>
          <w:b/>
          <w:bCs/>
          <w:sz w:val="32"/>
          <w:szCs w:val="32"/>
        </w:rPr>
        <w:t>Letter of Invitation</w:t>
      </w:r>
    </w:p>
    <w:p w14:paraId="5A2A917B" w14:textId="77777777" w:rsidR="000C562F" w:rsidRDefault="000C562F">
      <w:pPr>
        <w:ind w:left="282" w:hanging="282"/>
        <w:rPr>
          <w:rFonts w:asciiTheme="minorHAnsi" w:hAnsiTheme="minorHAnsi" w:cstheme="minorHAnsi"/>
        </w:rPr>
      </w:pPr>
    </w:p>
    <w:p w14:paraId="2E1C0602" w14:textId="77777777" w:rsidR="002F040E" w:rsidRPr="00D243BB" w:rsidRDefault="002F040E">
      <w:pPr>
        <w:ind w:left="282" w:hanging="282"/>
        <w:rPr>
          <w:rFonts w:asciiTheme="minorHAnsi" w:hAnsiTheme="minorHAnsi" w:cstheme="minorHAnsi"/>
        </w:rPr>
      </w:pPr>
    </w:p>
    <w:p w14:paraId="041F4AE7" w14:textId="77777777" w:rsidR="0087783D" w:rsidRDefault="00025A55"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593600146"/>
          <w:placeholder>
            <w:docPart w:val="4F06BEF4218C47738E6AD761E6F0263B"/>
          </w:placeholder>
          <w:text/>
        </w:sdtPr>
        <w:sdtEndPr/>
        <w:sdtContent>
          <w:r w:rsidR="0033297D">
            <w:rPr>
              <w:rFonts w:asciiTheme="minorHAnsi" w:hAnsiTheme="minorHAnsi" w:cstheme="minorHAnsi"/>
              <w:color w:val="000000" w:themeColor="text1"/>
            </w:rPr>
            <w:t>UNDP Uganda</w:t>
          </w:r>
        </w:sdtContent>
      </w:sdt>
      <w:r w:rsidR="0087783D" w:rsidRPr="00814716">
        <w:rPr>
          <w:rFonts w:asciiTheme="minorHAnsi" w:hAnsiTheme="minorHAnsi" w:cstheme="minorHAnsi"/>
          <w:color w:val="000000" w:themeColor="text1"/>
        </w:rPr>
        <w:t xml:space="preserve"> </w:t>
      </w:r>
    </w:p>
    <w:p w14:paraId="3F894108" w14:textId="77777777" w:rsidR="0087783D" w:rsidRPr="00814716" w:rsidRDefault="00025A55"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624930140"/>
          <w:placeholder>
            <w:docPart w:val="3E1A9C1BC59F497C9646561B70B6009A"/>
          </w:placeholder>
          <w:date w:fullDate="2015-09-22T00:00:00Z">
            <w:dateFormat w:val="MMMM d, yyyy"/>
            <w:lid w:val="en-US"/>
            <w:storeMappedDataAs w:val="dateTime"/>
            <w:calendar w:val="gregorian"/>
          </w:date>
        </w:sdtPr>
        <w:sdtEndPr/>
        <w:sdtContent>
          <w:r w:rsidR="0033297D">
            <w:rPr>
              <w:rFonts w:asciiTheme="minorHAnsi" w:hAnsiTheme="minorHAnsi" w:cstheme="minorHAnsi"/>
              <w:color w:val="000000" w:themeColor="text1"/>
            </w:rPr>
            <w:t>September 22, 2015</w:t>
          </w:r>
        </w:sdtContent>
      </w:sdt>
    </w:p>
    <w:p w14:paraId="0F90A3D4" w14:textId="77777777" w:rsidR="000C562F" w:rsidRPr="00D243BB" w:rsidRDefault="000C562F">
      <w:pPr>
        <w:tabs>
          <w:tab w:val="left" w:pos="720"/>
          <w:tab w:val="right" w:leader="dot" w:pos="8640"/>
        </w:tabs>
        <w:rPr>
          <w:rFonts w:asciiTheme="minorHAnsi" w:hAnsiTheme="minorHAnsi" w:cstheme="minorHAnsi"/>
          <w:sz w:val="22"/>
          <w:szCs w:val="22"/>
        </w:rPr>
      </w:pPr>
    </w:p>
    <w:p w14:paraId="3AE9C047" w14:textId="77777777" w:rsidR="003A0848" w:rsidRPr="00D243BB" w:rsidRDefault="003A0848">
      <w:pPr>
        <w:tabs>
          <w:tab w:val="left" w:pos="720"/>
          <w:tab w:val="right" w:leader="dot" w:pos="8640"/>
        </w:tabs>
        <w:rPr>
          <w:rFonts w:asciiTheme="minorHAnsi" w:hAnsiTheme="minorHAnsi" w:cstheme="minorHAnsi"/>
          <w:sz w:val="22"/>
          <w:szCs w:val="22"/>
        </w:rPr>
      </w:pPr>
    </w:p>
    <w:sdt>
      <w:sdtPr>
        <w:rPr>
          <w:rFonts w:asciiTheme="minorHAnsi" w:hAnsiTheme="minorHAnsi" w:cstheme="minorHAnsi"/>
          <w:color w:val="000000" w:themeColor="text1"/>
          <w:sz w:val="22"/>
          <w:szCs w:val="22"/>
        </w:rPr>
        <w:id w:val="-933050657"/>
        <w:placeholder>
          <w:docPart w:val="BEEDA40CD49B4B3E92B1A5FC3858C5F5"/>
        </w:placeholder>
        <w:text/>
      </w:sdtPr>
      <w:sdtEndPr/>
      <w:sdtContent>
        <w:p w14:paraId="3482297A" w14:textId="77777777" w:rsidR="003A0848" w:rsidRPr="0087783D" w:rsidRDefault="0033297D" w:rsidP="0087783D">
          <w:pPr>
            <w:tabs>
              <w:tab w:val="right" w:leader="dot" w:pos="9000"/>
            </w:tabs>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Fleet Management System</w:t>
          </w:r>
        </w:p>
      </w:sdtContent>
    </w:sdt>
    <w:p w14:paraId="007E0451" w14:textId="77777777" w:rsidR="000C562F" w:rsidRPr="00D243BB" w:rsidRDefault="000C562F">
      <w:pPr>
        <w:rPr>
          <w:rFonts w:asciiTheme="minorHAnsi" w:hAnsiTheme="minorHAnsi" w:cstheme="minorHAnsi"/>
          <w:sz w:val="22"/>
          <w:szCs w:val="22"/>
        </w:rPr>
      </w:pPr>
      <w:r w:rsidRPr="00D243BB">
        <w:rPr>
          <w:rFonts w:asciiTheme="minorHAnsi" w:hAnsiTheme="minorHAnsi" w:cstheme="minorHAnsi"/>
          <w:sz w:val="22"/>
          <w:szCs w:val="22"/>
        </w:rPr>
        <w:t>Dear Mr./Ms.:</w:t>
      </w:r>
      <w:r w:rsidR="0087783D">
        <w:rPr>
          <w:rFonts w:asciiTheme="minorHAnsi" w:hAnsiTheme="minorHAnsi" w:cstheme="minorHAnsi"/>
          <w:sz w:val="22"/>
          <w:szCs w:val="22"/>
        </w:rPr>
        <w:t xml:space="preserve"> </w:t>
      </w:r>
      <w:sdt>
        <w:sdtPr>
          <w:rPr>
            <w:rFonts w:asciiTheme="minorHAnsi" w:hAnsiTheme="minorHAnsi" w:cstheme="minorHAnsi"/>
            <w:color w:val="000000" w:themeColor="text1"/>
            <w:sz w:val="22"/>
            <w:szCs w:val="22"/>
          </w:rPr>
          <w:id w:val="-1480150807"/>
          <w:placeholder>
            <w:docPart w:val="30E5B15F79604FE681C1F0CD95188AD4"/>
          </w:placeholder>
          <w:showingPlcHdr/>
          <w:text/>
        </w:sdtPr>
        <w:sdtEndPr/>
        <w:sdtContent>
          <w:r w:rsidR="0087783D" w:rsidRPr="00814716">
            <w:rPr>
              <w:rFonts w:asciiTheme="minorHAnsi" w:hAnsiTheme="minorHAnsi" w:cstheme="minorHAnsi"/>
              <w:i/>
              <w:color w:val="000000" w:themeColor="text1"/>
              <w:sz w:val="22"/>
              <w:szCs w:val="22"/>
            </w:rPr>
            <w:t>[indicate name]</w:t>
          </w:r>
        </w:sdtContent>
      </w:sdt>
    </w:p>
    <w:p w14:paraId="7D78467A" w14:textId="77777777" w:rsidR="000C562F" w:rsidRDefault="000C562F" w:rsidP="000C562F">
      <w:pPr>
        <w:jc w:val="both"/>
        <w:rPr>
          <w:rFonts w:asciiTheme="minorHAnsi" w:hAnsiTheme="minorHAnsi" w:cstheme="minorHAnsi"/>
          <w:sz w:val="22"/>
          <w:szCs w:val="22"/>
        </w:rPr>
      </w:pPr>
    </w:p>
    <w:p w14:paraId="0A34B93A" w14:textId="77777777" w:rsidR="00EF7D5F" w:rsidRPr="00D243BB" w:rsidRDefault="00EF7D5F" w:rsidP="000C562F">
      <w:pPr>
        <w:jc w:val="both"/>
        <w:rPr>
          <w:rFonts w:asciiTheme="minorHAnsi" w:hAnsiTheme="minorHAnsi" w:cstheme="minorHAnsi"/>
          <w:sz w:val="22"/>
          <w:szCs w:val="22"/>
        </w:rPr>
      </w:pPr>
    </w:p>
    <w:p w14:paraId="23B28B50" w14:textId="77777777" w:rsidR="000C562F" w:rsidRPr="00D243BB" w:rsidRDefault="000C562F" w:rsidP="00057338">
      <w:pPr>
        <w:ind w:firstLine="360"/>
        <w:jc w:val="both"/>
        <w:rPr>
          <w:rFonts w:asciiTheme="minorHAnsi" w:hAnsiTheme="minorHAnsi" w:cstheme="minorHAnsi"/>
          <w:i/>
          <w:iCs/>
          <w:sz w:val="22"/>
          <w:szCs w:val="22"/>
        </w:rPr>
      </w:pPr>
      <w:r w:rsidRPr="00D243BB">
        <w:rPr>
          <w:rFonts w:asciiTheme="minorHAnsi" w:hAnsiTheme="minorHAnsi" w:cstheme="minorHAnsi"/>
          <w:sz w:val="22"/>
          <w:szCs w:val="22"/>
        </w:rPr>
        <w:t>The United Nations Development Programme (UNDP) hereby invites you to submit a Proposal to this Request for Proposal (RFP) for the above</w:t>
      </w:r>
      <w:r w:rsidR="0022762B">
        <w:rPr>
          <w:rFonts w:asciiTheme="minorHAnsi" w:hAnsiTheme="minorHAnsi" w:cstheme="minorHAnsi"/>
          <w:sz w:val="22"/>
          <w:szCs w:val="22"/>
        </w:rPr>
        <w:t>-referenced</w:t>
      </w:r>
      <w:r w:rsidRPr="00D243BB">
        <w:rPr>
          <w:rFonts w:asciiTheme="minorHAnsi" w:hAnsiTheme="minorHAnsi" w:cstheme="minorHAnsi"/>
          <w:sz w:val="22"/>
          <w:szCs w:val="22"/>
        </w:rPr>
        <w:t xml:space="preserve"> subject.  </w:t>
      </w:r>
    </w:p>
    <w:p w14:paraId="13973A1B" w14:textId="77777777" w:rsidR="000C562F" w:rsidRPr="00D243BB" w:rsidRDefault="000C562F" w:rsidP="000C562F">
      <w:pPr>
        <w:jc w:val="both"/>
        <w:rPr>
          <w:rFonts w:asciiTheme="minorHAnsi" w:hAnsiTheme="minorHAnsi" w:cstheme="minorHAnsi"/>
          <w:sz w:val="22"/>
          <w:szCs w:val="22"/>
        </w:rPr>
      </w:pPr>
    </w:p>
    <w:p w14:paraId="2B9CE092" w14:textId="77777777" w:rsidR="000C562F" w:rsidRPr="00D243BB" w:rsidRDefault="000C562F" w:rsidP="00057338">
      <w:pPr>
        <w:spacing w:after="240"/>
        <w:ind w:left="360"/>
        <w:rPr>
          <w:rFonts w:asciiTheme="minorHAnsi" w:hAnsiTheme="minorHAnsi" w:cstheme="minorHAnsi"/>
          <w:sz w:val="22"/>
          <w:szCs w:val="22"/>
        </w:rPr>
      </w:pPr>
      <w:r w:rsidRPr="00D243BB">
        <w:rPr>
          <w:rFonts w:asciiTheme="minorHAnsi" w:hAnsiTheme="minorHAnsi" w:cstheme="minorHAnsi"/>
          <w:sz w:val="22"/>
          <w:szCs w:val="22"/>
        </w:rPr>
        <w:t>Th</w:t>
      </w:r>
      <w:r w:rsidR="003A0848" w:rsidRPr="00D243BB">
        <w:rPr>
          <w:rFonts w:asciiTheme="minorHAnsi" w:hAnsiTheme="minorHAnsi" w:cstheme="minorHAnsi"/>
          <w:sz w:val="22"/>
          <w:szCs w:val="22"/>
        </w:rPr>
        <w:t xml:space="preserve">is </w:t>
      </w:r>
      <w:r w:rsidRPr="00D243BB">
        <w:rPr>
          <w:rFonts w:asciiTheme="minorHAnsi" w:hAnsiTheme="minorHAnsi" w:cstheme="minorHAnsi"/>
          <w:sz w:val="22"/>
          <w:szCs w:val="22"/>
        </w:rPr>
        <w:t>RFP includes the following documents:</w:t>
      </w:r>
    </w:p>
    <w:p w14:paraId="3C6014CF" w14:textId="77777777" w:rsidR="00BE65E7" w:rsidRPr="00D243BB" w:rsidRDefault="00BE65E7" w:rsidP="00BE65E7">
      <w:pPr>
        <w:rPr>
          <w:rFonts w:asciiTheme="minorHAnsi" w:hAnsiTheme="minorHAnsi" w:cstheme="minorHAnsi"/>
          <w:sz w:val="22"/>
          <w:szCs w:val="22"/>
        </w:rPr>
      </w:pPr>
      <w:r w:rsidRPr="00D243BB">
        <w:rPr>
          <w:rFonts w:asciiTheme="minorHAnsi" w:hAnsiTheme="minorHAnsi" w:cstheme="minorHAnsi"/>
          <w:sz w:val="22"/>
          <w:szCs w:val="22"/>
        </w:rPr>
        <w:tab/>
        <w:t xml:space="preserve">Section 1 – </w:t>
      </w:r>
      <w:r w:rsidR="00AB589C" w:rsidRPr="00D243BB">
        <w:rPr>
          <w:rFonts w:asciiTheme="minorHAnsi" w:hAnsiTheme="minorHAnsi" w:cstheme="minorHAnsi"/>
          <w:sz w:val="22"/>
          <w:szCs w:val="22"/>
        </w:rPr>
        <w:t xml:space="preserve">This </w:t>
      </w:r>
      <w:r w:rsidRPr="00D243BB">
        <w:rPr>
          <w:rFonts w:asciiTheme="minorHAnsi" w:hAnsiTheme="minorHAnsi" w:cstheme="minorHAnsi"/>
          <w:sz w:val="22"/>
          <w:szCs w:val="22"/>
        </w:rPr>
        <w:t>Letter of Invitation</w:t>
      </w:r>
    </w:p>
    <w:p w14:paraId="4D0B25E3" w14:textId="77777777" w:rsidR="0043159A" w:rsidRDefault="000C562F" w:rsidP="00452F4B">
      <w:pPr>
        <w:ind w:firstLine="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2</w:t>
      </w:r>
      <w:r w:rsidRPr="00D243BB">
        <w:rPr>
          <w:rFonts w:asciiTheme="minorHAnsi" w:hAnsiTheme="minorHAnsi" w:cstheme="minorHAnsi"/>
          <w:sz w:val="22"/>
          <w:szCs w:val="22"/>
        </w:rPr>
        <w:t xml:space="preserve"> </w:t>
      </w:r>
      <w:r w:rsidR="00911F9D" w:rsidRPr="00D243BB">
        <w:rPr>
          <w:rFonts w:asciiTheme="minorHAnsi" w:hAnsiTheme="minorHAnsi" w:cstheme="minorHAnsi"/>
          <w:sz w:val="22"/>
          <w:szCs w:val="22"/>
        </w:rPr>
        <w:t xml:space="preserve">– </w:t>
      </w:r>
      <w:r w:rsidRPr="00D243BB">
        <w:rPr>
          <w:rFonts w:asciiTheme="minorHAnsi" w:hAnsiTheme="minorHAnsi" w:cstheme="minorHAnsi"/>
          <w:sz w:val="22"/>
          <w:szCs w:val="22"/>
        </w:rPr>
        <w:t>Instructions to Proposers (including Data Sheet)</w:t>
      </w:r>
    </w:p>
    <w:p w14:paraId="3FB94364"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3</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Terms of Reference</w:t>
      </w:r>
    </w:p>
    <w:p w14:paraId="415B2992"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4</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Proposal Submission Form</w:t>
      </w:r>
    </w:p>
    <w:p w14:paraId="6156A280" w14:textId="77777777" w:rsidR="00EB3DC3"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5</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xml:space="preserve">– </w:t>
      </w:r>
      <w:r w:rsidR="009F5D18" w:rsidRPr="00D243BB">
        <w:rPr>
          <w:rFonts w:asciiTheme="minorHAnsi" w:hAnsiTheme="minorHAnsi" w:cstheme="minorHAnsi"/>
          <w:sz w:val="22"/>
          <w:szCs w:val="22"/>
        </w:rPr>
        <w:t>Documents Establishing the Eligibility and Qualifications of the Proposer</w:t>
      </w:r>
    </w:p>
    <w:p w14:paraId="53A4E7E2"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6</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Technical Proposal</w:t>
      </w:r>
      <w:r w:rsidR="00315841" w:rsidRPr="00D243BB">
        <w:rPr>
          <w:rFonts w:asciiTheme="minorHAnsi" w:hAnsiTheme="minorHAnsi" w:cstheme="minorHAnsi"/>
          <w:sz w:val="22"/>
          <w:szCs w:val="22"/>
        </w:rPr>
        <w:t xml:space="preserve"> Form</w:t>
      </w:r>
      <w:r w:rsidR="00AB589C" w:rsidRPr="00D243BB">
        <w:rPr>
          <w:rFonts w:asciiTheme="minorHAnsi" w:hAnsiTheme="minorHAnsi" w:cstheme="minorHAnsi"/>
          <w:sz w:val="22"/>
          <w:szCs w:val="22"/>
        </w:rPr>
        <w:t xml:space="preserve"> </w:t>
      </w:r>
    </w:p>
    <w:p w14:paraId="7860ABB4" w14:textId="77777777" w:rsidR="005B595F" w:rsidRDefault="00EB3DC3" w:rsidP="005B595F">
      <w:pPr>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7</w:t>
      </w:r>
      <w:r w:rsidR="007C0AE8" w:rsidRPr="00D243BB">
        <w:rPr>
          <w:rFonts w:asciiTheme="minorHAnsi" w:hAnsiTheme="minorHAnsi" w:cstheme="minorHAnsi"/>
          <w:sz w:val="22"/>
          <w:szCs w:val="22"/>
        </w:rPr>
        <w:t xml:space="preserve"> </w:t>
      </w:r>
      <w:r w:rsidR="00BF6D48"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Financial Proposal</w:t>
      </w:r>
      <w:r w:rsidR="000C562F" w:rsidRPr="00D243BB">
        <w:rPr>
          <w:rFonts w:asciiTheme="minorHAnsi" w:hAnsiTheme="minorHAnsi" w:cstheme="minorHAnsi"/>
          <w:sz w:val="22"/>
          <w:szCs w:val="22"/>
        </w:rPr>
        <w:t xml:space="preserve"> </w:t>
      </w:r>
      <w:r w:rsidR="00315841" w:rsidRPr="00D243BB">
        <w:rPr>
          <w:rFonts w:asciiTheme="minorHAnsi" w:hAnsiTheme="minorHAnsi" w:cstheme="minorHAnsi"/>
          <w:sz w:val="22"/>
          <w:szCs w:val="22"/>
        </w:rPr>
        <w:t>Form</w:t>
      </w:r>
    </w:p>
    <w:p w14:paraId="2FA81A18" w14:textId="77777777" w:rsidR="00194DB5" w:rsidRPr="00D243BB" w:rsidRDefault="00194DB5" w:rsidP="005B595F">
      <w:pPr>
        <w:ind w:left="720"/>
        <w:jc w:val="both"/>
        <w:rPr>
          <w:rFonts w:asciiTheme="minorHAnsi" w:hAnsiTheme="minorHAnsi" w:cstheme="minorHAnsi"/>
          <w:sz w:val="22"/>
          <w:szCs w:val="22"/>
        </w:rPr>
      </w:pPr>
      <w:r>
        <w:rPr>
          <w:rFonts w:asciiTheme="minorHAnsi" w:hAnsiTheme="minorHAnsi" w:cstheme="minorHAnsi"/>
          <w:sz w:val="22"/>
          <w:szCs w:val="22"/>
        </w:rPr>
        <w:t xml:space="preserve">Section 8 – </w:t>
      </w:r>
      <w:r w:rsidR="005F7183">
        <w:rPr>
          <w:rFonts w:asciiTheme="minorHAnsi" w:hAnsiTheme="minorHAnsi" w:cstheme="minorHAnsi"/>
          <w:sz w:val="22"/>
          <w:szCs w:val="22"/>
        </w:rPr>
        <w:t xml:space="preserve">Form for </w:t>
      </w:r>
      <w:r>
        <w:rPr>
          <w:rFonts w:asciiTheme="minorHAnsi" w:hAnsiTheme="minorHAnsi" w:cstheme="minorHAnsi"/>
          <w:sz w:val="22"/>
          <w:szCs w:val="22"/>
        </w:rPr>
        <w:t xml:space="preserve">Proposal Security </w:t>
      </w:r>
      <w:r w:rsidR="005F7183">
        <w:rPr>
          <w:rFonts w:asciiTheme="minorHAnsi" w:hAnsiTheme="minorHAnsi" w:cstheme="minorHAnsi"/>
          <w:sz w:val="22"/>
          <w:szCs w:val="22"/>
        </w:rPr>
        <w:t xml:space="preserve"> </w:t>
      </w:r>
      <w:r>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r w:rsidR="004A2AD9">
        <w:rPr>
          <w:rFonts w:asciiTheme="minorHAnsi" w:hAnsiTheme="minorHAnsi" w:cstheme="minorHAnsi"/>
          <w:i/>
          <w:color w:val="FF0000"/>
          <w:sz w:val="22"/>
          <w:szCs w:val="22"/>
        </w:rPr>
        <w:t xml:space="preserve">disregard, </w:t>
      </w:r>
      <w:r w:rsidRPr="00EF7D5F">
        <w:rPr>
          <w:rFonts w:asciiTheme="minorHAnsi" w:hAnsiTheme="minorHAnsi" w:cstheme="minorHAnsi"/>
          <w:i/>
          <w:color w:val="FF0000"/>
          <w:sz w:val="22"/>
          <w:szCs w:val="22"/>
        </w:rPr>
        <w:t>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p>
    <w:p w14:paraId="5EFDCE61" w14:textId="77777777" w:rsidR="000C562F" w:rsidRPr="00D243BB" w:rsidRDefault="00EB3DC3" w:rsidP="000C562F">
      <w:pPr>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194DB5">
        <w:rPr>
          <w:rFonts w:asciiTheme="minorHAnsi" w:hAnsiTheme="minorHAnsi" w:cstheme="minorHAnsi"/>
          <w:sz w:val="22"/>
          <w:szCs w:val="22"/>
        </w:rPr>
        <w:t>9</w:t>
      </w:r>
      <w:r w:rsidR="007C0AE8" w:rsidRPr="00D243BB">
        <w:rPr>
          <w:rFonts w:asciiTheme="minorHAnsi" w:hAnsiTheme="minorHAnsi" w:cstheme="minorHAnsi"/>
          <w:sz w:val="22"/>
          <w:szCs w:val="22"/>
        </w:rPr>
        <w:t xml:space="preserve"> </w:t>
      </w:r>
      <w:r w:rsidR="00315841" w:rsidRPr="00D243BB">
        <w:rPr>
          <w:rFonts w:asciiTheme="minorHAnsi" w:hAnsiTheme="minorHAnsi" w:cstheme="minorHAnsi"/>
          <w:sz w:val="22"/>
          <w:szCs w:val="22"/>
        </w:rPr>
        <w:t xml:space="preserve">– </w:t>
      </w:r>
      <w:r w:rsidR="005F7183">
        <w:rPr>
          <w:rFonts w:asciiTheme="minorHAnsi" w:hAnsiTheme="minorHAnsi" w:cstheme="minorHAnsi"/>
          <w:sz w:val="22"/>
          <w:szCs w:val="22"/>
        </w:rPr>
        <w:t xml:space="preserve">Form for </w:t>
      </w:r>
      <w:r w:rsidR="00315841" w:rsidRPr="00D243BB">
        <w:rPr>
          <w:rFonts w:asciiTheme="minorHAnsi" w:hAnsiTheme="minorHAnsi" w:cstheme="minorHAnsi"/>
          <w:sz w:val="22"/>
          <w:szCs w:val="22"/>
        </w:rPr>
        <w:t xml:space="preserve">Performance Security </w:t>
      </w:r>
      <w:r w:rsidR="000C562F" w:rsidRPr="00D243BB">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r w:rsidR="004A2AD9">
        <w:rPr>
          <w:rFonts w:asciiTheme="minorHAnsi" w:hAnsiTheme="minorHAnsi" w:cstheme="minorHAnsi"/>
          <w:i/>
          <w:color w:val="FF0000"/>
          <w:sz w:val="22"/>
          <w:szCs w:val="22"/>
        </w:rPr>
        <w:t>disregard,</w:t>
      </w:r>
      <w:r w:rsidR="006C6650" w:rsidRPr="00EF7D5F">
        <w:rPr>
          <w:rFonts w:asciiTheme="minorHAnsi" w:hAnsiTheme="minorHAnsi" w:cstheme="minorHAnsi"/>
          <w:i/>
          <w:color w:val="FF0000"/>
          <w:sz w:val="22"/>
          <w:szCs w:val="22"/>
        </w:rPr>
        <w:t xml:space="preserve"> 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p>
    <w:p w14:paraId="49E339E7" w14:textId="77777777" w:rsidR="002F040E" w:rsidRDefault="00124661" w:rsidP="00E80D57">
      <w:pPr>
        <w:ind w:left="720" w:right="-450"/>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194DB5">
        <w:rPr>
          <w:rFonts w:asciiTheme="minorHAnsi" w:hAnsiTheme="minorHAnsi" w:cstheme="minorHAnsi"/>
          <w:sz w:val="22"/>
          <w:szCs w:val="22"/>
        </w:rPr>
        <w:t>10</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xml:space="preserve">– </w:t>
      </w:r>
      <w:r w:rsidR="005F7183">
        <w:rPr>
          <w:rFonts w:asciiTheme="minorHAnsi" w:hAnsiTheme="minorHAnsi" w:cstheme="minorHAnsi"/>
          <w:sz w:val="22"/>
          <w:szCs w:val="22"/>
        </w:rPr>
        <w:t xml:space="preserve">Form for </w:t>
      </w:r>
      <w:r w:rsidR="000C562F" w:rsidRPr="00D243BB">
        <w:rPr>
          <w:rFonts w:asciiTheme="minorHAnsi" w:hAnsiTheme="minorHAnsi" w:cstheme="minorHAnsi"/>
          <w:sz w:val="22"/>
          <w:szCs w:val="22"/>
        </w:rPr>
        <w:t xml:space="preserve">Advanced </w:t>
      </w:r>
      <w:r w:rsidR="00F60783" w:rsidRPr="00D243BB">
        <w:rPr>
          <w:rFonts w:asciiTheme="minorHAnsi" w:hAnsiTheme="minorHAnsi" w:cstheme="minorHAnsi"/>
          <w:sz w:val="22"/>
          <w:szCs w:val="22"/>
        </w:rPr>
        <w:t xml:space="preserve">Payment </w:t>
      </w:r>
      <w:r w:rsidR="00315841" w:rsidRPr="00D243BB">
        <w:rPr>
          <w:rFonts w:asciiTheme="minorHAnsi" w:hAnsiTheme="minorHAnsi" w:cstheme="minorHAnsi"/>
          <w:sz w:val="22"/>
          <w:szCs w:val="22"/>
        </w:rPr>
        <w:t>Gua</w:t>
      </w:r>
      <w:r w:rsidR="009F447C">
        <w:rPr>
          <w:rFonts w:asciiTheme="minorHAnsi" w:hAnsiTheme="minorHAnsi" w:cstheme="minorHAnsi"/>
          <w:sz w:val="22"/>
          <w:szCs w:val="22"/>
        </w:rPr>
        <w:t>r</w:t>
      </w:r>
      <w:r w:rsidR="00315841" w:rsidRPr="00D243BB">
        <w:rPr>
          <w:rFonts w:asciiTheme="minorHAnsi" w:hAnsiTheme="minorHAnsi" w:cstheme="minorHAnsi"/>
          <w:sz w:val="22"/>
          <w:szCs w:val="22"/>
        </w:rPr>
        <w:t xml:space="preserve">rantee </w:t>
      </w:r>
      <w:r w:rsidR="005B595F" w:rsidRPr="00D243BB">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r w:rsidR="004A2AD9">
        <w:rPr>
          <w:rFonts w:asciiTheme="minorHAnsi" w:hAnsiTheme="minorHAnsi" w:cstheme="minorHAnsi"/>
          <w:i/>
          <w:color w:val="FF0000"/>
          <w:sz w:val="22"/>
          <w:szCs w:val="22"/>
        </w:rPr>
        <w:t>disregard,</w:t>
      </w:r>
      <w:r w:rsidR="005B595F" w:rsidRPr="00EF7D5F">
        <w:rPr>
          <w:rFonts w:asciiTheme="minorHAnsi" w:hAnsiTheme="minorHAnsi" w:cstheme="minorHAnsi"/>
          <w:i/>
          <w:color w:val="FF0000"/>
          <w:sz w:val="22"/>
          <w:szCs w:val="22"/>
        </w:rPr>
        <w:t xml:space="preserve"> 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r w:rsidR="005B595F" w:rsidRPr="00D243BB">
        <w:rPr>
          <w:rFonts w:asciiTheme="minorHAnsi" w:hAnsiTheme="minorHAnsi" w:cstheme="minorHAnsi"/>
          <w:sz w:val="22"/>
          <w:szCs w:val="22"/>
        </w:rPr>
        <w:br/>
        <w:t xml:space="preserve">Section </w:t>
      </w:r>
      <w:r w:rsidR="00BE65E7" w:rsidRPr="00D243BB">
        <w:rPr>
          <w:rFonts w:asciiTheme="minorHAnsi" w:hAnsiTheme="minorHAnsi" w:cstheme="minorHAnsi"/>
          <w:sz w:val="22"/>
          <w:szCs w:val="22"/>
        </w:rPr>
        <w:t>1</w:t>
      </w:r>
      <w:r w:rsidR="00194DB5">
        <w:rPr>
          <w:rFonts w:asciiTheme="minorHAnsi" w:hAnsiTheme="minorHAnsi" w:cstheme="minorHAnsi"/>
          <w:sz w:val="22"/>
          <w:szCs w:val="22"/>
        </w:rPr>
        <w:t>1</w:t>
      </w:r>
      <w:r w:rsidR="005B595F" w:rsidRPr="00D243BB">
        <w:rPr>
          <w:rFonts w:asciiTheme="minorHAnsi" w:hAnsiTheme="minorHAnsi" w:cstheme="minorHAnsi"/>
          <w:sz w:val="22"/>
          <w:szCs w:val="22"/>
        </w:rPr>
        <w:t xml:space="preserve"> – Contract </w:t>
      </w:r>
      <w:r w:rsidR="0004133C" w:rsidRPr="00D243BB">
        <w:rPr>
          <w:rFonts w:asciiTheme="minorHAnsi" w:hAnsiTheme="minorHAnsi" w:cstheme="minorHAnsi"/>
          <w:sz w:val="22"/>
          <w:szCs w:val="22"/>
        </w:rPr>
        <w:t>for Professional Services</w:t>
      </w:r>
      <w:r w:rsidR="005B595F" w:rsidRPr="00D243BB">
        <w:rPr>
          <w:rFonts w:asciiTheme="minorHAnsi" w:hAnsiTheme="minorHAnsi" w:cstheme="minorHAnsi"/>
          <w:sz w:val="22"/>
          <w:szCs w:val="22"/>
        </w:rPr>
        <w:t>, including General Terms and Conditions</w:t>
      </w:r>
    </w:p>
    <w:p w14:paraId="2D312484" w14:textId="77777777" w:rsidR="002F040E" w:rsidRDefault="002F040E" w:rsidP="002F040E">
      <w:pPr>
        <w:ind w:left="720"/>
        <w:rPr>
          <w:rFonts w:asciiTheme="minorHAnsi" w:hAnsiTheme="minorHAnsi" w:cstheme="minorHAnsi"/>
          <w:sz w:val="22"/>
          <w:szCs w:val="22"/>
        </w:rPr>
      </w:pPr>
    </w:p>
    <w:p w14:paraId="5152AE60" w14:textId="77777777" w:rsidR="002F040E" w:rsidRDefault="002F040E" w:rsidP="00057338">
      <w:pPr>
        <w:keepNext/>
        <w:ind w:firstLine="360"/>
        <w:rPr>
          <w:rFonts w:asciiTheme="minorHAnsi" w:hAnsiTheme="minorHAnsi" w:cstheme="minorHAnsi"/>
          <w:sz w:val="22"/>
          <w:szCs w:val="22"/>
        </w:rPr>
      </w:pPr>
      <w:r w:rsidRPr="00D243BB">
        <w:rPr>
          <w:rFonts w:asciiTheme="minorHAnsi" w:hAnsiTheme="minorHAnsi" w:cstheme="minorHAnsi"/>
          <w:sz w:val="22"/>
          <w:szCs w:val="22"/>
        </w:rPr>
        <w:t>Your offer</w:t>
      </w:r>
      <w:r w:rsidR="006866CE">
        <w:rPr>
          <w:rFonts w:asciiTheme="minorHAnsi" w:hAnsiTheme="minorHAnsi" w:cstheme="minorHAnsi"/>
          <w:sz w:val="22"/>
          <w:szCs w:val="22"/>
        </w:rPr>
        <w:t>,</w:t>
      </w:r>
      <w:r w:rsidRPr="00D243BB">
        <w:rPr>
          <w:rFonts w:asciiTheme="minorHAnsi" w:hAnsiTheme="minorHAnsi" w:cstheme="minorHAnsi"/>
          <w:sz w:val="22"/>
          <w:szCs w:val="22"/>
        </w:rPr>
        <w:t xml:space="preserve"> comprising of a Technical and Financial Proposal, in separate sealed envelopes, should be submitted in accordance with Section </w:t>
      </w:r>
      <w:r>
        <w:rPr>
          <w:rFonts w:asciiTheme="minorHAnsi" w:hAnsiTheme="minorHAnsi" w:cstheme="minorHAnsi"/>
          <w:sz w:val="22"/>
          <w:szCs w:val="22"/>
        </w:rPr>
        <w:t>2.</w:t>
      </w:r>
      <w:r w:rsidRPr="00D243BB">
        <w:rPr>
          <w:rFonts w:asciiTheme="minorHAnsi" w:hAnsiTheme="minorHAnsi" w:cstheme="minorHAnsi"/>
          <w:sz w:val="22"/>
          <w:szCs w:val="22"/>
        </w:rPr>
        <w:t xml:space="preserve"> </w:t>
      </w:r>
    </w:p>
    <w:p w14:paraId="6BF86B38" w14:textId="77777777" w:rsidR="002F040E" w:rsidRDefault="002F040E" w:rsidP="002F040E">
      <w:pPr>
        <w:ind w:left="720"/>
        <w:rPr>
          <w:rFonts w:asciiTheme="minorHAnsi" w:hAnsiTheme="minorHAnsi" w:cstheme="minorHAnsi"/>
          <w:sz w:val="22"/>
          <w:szCs w:val="22"/>
        </w:rPr>
      </w:pPr>
    </w:p>
    <w:p w14:paraId="34363516" w14:textId="77777777" w:rsidR="00EF7D5F" w:rsidRDefault="000C562F" w:rsidP="00057338">
      <w:pPr>
        <w:ind w:firstLine="360"/>
        <w:rPr>
          <w:rFonts w:asciiTheme="minorHAnsi" w:hAnsiTheme="minorHAnsi" w:cstheme="minorHAnsi"/>
          <w:sz w:val="22"/>
          <w:szCs w:val="22"/>
        </w:rPr>
      </w:pPr>
      <w:r w:rsidRPr="00D243BB">
        <w:rPr>
          <w:rFonts w:asciiTheme="minorHAnsi" w:hAnsiTheme="minorHAnsi" w:cstheme="minorHAnsi"/>
          <w:sz w:val="22"/>
          <w:szCs w:val="22"/>
        </w:rPr>
        <w:t xml:space="preserve">You are kindly </w:t>
      </w:r>
      <w:r w:rsidR="002F040E">
        <w:rPr>
          <w:rFonts w:asciiTheme="minorHAnsi" w:hAnsiTheme="minorHAnsi" w:cstheme="minorHAnsi"/>
          <w:sz w:val="22"/>
          <w:szCs w:val="22"/>
        </w:rPr>
        <w:t>r</w:t>
      </w:r>
      <w:r w:rsidR="00221DA7" w:rsidRPr="00D243BB">
        <w:rPr>
          <w:rFonts w:asciiTheme="minorHAnsi" w:hAnsiTheme="minorHAnsi" w:cstheme="minorHAnsi"/>
          <w:sz w:val="22"/>
          <w:szCs w:val="22"/>
        </w:rPr>
        <w:t xml:space="preserve">equested to submit an acknowledgment letter </w:t>
      </w:r>
      <w:r w:rsidRPr="00D243BB">
        <w:rPr>
          <w:rFonts w:asciiTheme="minorHAnsi" w:hAnsiTheme="minorHAnsi" w:cstheme="minorHAnsi"/>
          <w:sz w:val="22"/>
          <w:szCs w:val="22"/>
        </w:rPr>
        <w:t xml:space="preserve">to UNDP </w:t>
      </w:r>
      <w:r w:rsidR="0022762B">
        <w:rPr>
          <w:rFonts w:asciiTheme="minorHAnsi" w:hAnsiTheme="minorHAnsi" w:cstheme="minorHAnsi"/>
          <w:sz w:val="22"/>
          <w:szCs w:val="22"/>
        </w:rPr>
        <w:t>to the following address:</w:t>
      </w:r>
      <w:r w:rsidR="00EF7D5F">
        <w:rPr>
          <w:rFonts w:asciiTheme="minorHAnsi" w:hAnsiTheme="minorHAnsi" w:cstheme="minorHAnsi"/>
          <w:sz w:val="22"/>
          <w:szCs w:val="22"/>
        </w:rPr>
        <w:t xml:space="preserve"> </w:t>
      </w:r>
    </w:p>
    <w:p w14:paraId="1E9F5CA5" w14:textId="77777777" w:rsidR="00EF7D5F" w:rsidRDefault="00EF7D5F" w:rsidP="00EF7D5F">
      <w:pPr>
        <w:ind w:left="360" w:hanging="360"/>
        <w:rPr>
          <w:rFonts w:asciiTheme="minorHAnsi" w:hAnsiTheme="minorHAnsi" w:cstheme="minorHAnsi"/>
          <w:sz w:val="22"/>
          <w:szCs w:val="22"/>
        </w:rPr>
      </w:pPr>
    </w:p>
    <w:p w14:paraId="62B1DCA3" w14:textId="77777777" w:rsidR="00EF7D5F" w:rsidRDefault="00EF7D5F" w:rsidP="00EF7D5F">
      <w:pPr>
        <w:ind w:left="360" w:hanging="360"/>
        <w:jc w:val="center"/>
        <w:rPr>
          <w:rFonts w:asciiTheme="minorHAnsi" w:hAnsiTheme="minorHAnsi" w:cstheme="minorHAnsi"/>
          <w:sz w:val="22"/>
          <w:szCs w:val="22"/>
        </w:rPr>
      </w:pPr>
      <w:r>
        <w:rPr>
          <w:rFonts w:asciiTheme="minorHAnsi" w:hAnsiTheme="minorHAnsi" w:cstheme="minorHAnsi"/>
          <w:sz w:val="22"/>
          <w:szCs w:val="22"/>
        </w:rPr>
        <w:t>U</w:t>
      </w:r>
      <w:r w:rsidR="00564AB4" w:rsidRPr="00D243BB">
        <w:rPr>
          <w:rFonts w:asciiTheme="minorHAnsi" w:hAnsiTheme="minorHAnsi" w:cstheme="minorHAnsi"/>
          <w:sz w:val="22"/>
          <w:szCs w:val="22"/>
        </w:rPr>
        <w:t>nited Nations Development Programme</w:t>
      </w:r>
      <w:r>
        <w:rPr>
          <w:rFonts w:asciiTheme="minorHAnsi" w:hAnsiTheme="minorHAnsi" w:cstheme="minorHAnsi"/>
          <w:sz w:val="22"/>
          <w:szCs w:val="22"/>
        </w:rPr>
        <w:t xml:space="preserve">  </w:t>
      </w:r>
    </w:p>
    <w:sdt>
      <w:sdtPr>
        <w:rPr>
          <w:rFonts w:asciiTheme="minorHAnsi" w:hAnsiTheme="minorHAnsi" w:cstheme="minorHAnsi"/>
          <w:color w:val="000000" w:themeColor="text1"/>
          <w:sz w:val="22"/>
          <w:szCs w:val="22"/>
        </w:rPr>
        <w:id w:val="-69580975"/>
        <w:placeholder>
          <w:docPart w:val="CBC8BDDA51FF4F15803DE311CCA79A49"/>
        </w:placeholder>
        <w:showingPlcHdr/>
        <w:text w:multiLine="1"/>
      </w:sdtPr>
      <w:sdtEndPr/>
      <w:sdtContent>
        <w:p w14:paraId="5C6A49FB" w14:textId="77777777" w:rsidR="0087783D" w:rsidRPr="00814716" w:rsidRDefault="0087783D" w:rsidP="0087783D">
          <w:pPr>
            <w:ind w:left="360" w:hanging="360"/>
            <w:jc w:val="center"/>
            <w:rPr>
              <w:rFonts w:asciiTheme="minorHAnsi" w:hAnsiTheme="minorHAnsi" w:cstheme="minorHAnsi"/>
              <w:i/>
              <w:color w:val="000000" w:themeColor="text1"/>
              <w:sz w:val="22"/>
              <w:szCs w:val="22"/>
            </w:rPr>
          </w:pPr>
          <w:r w:rsidRPr="00814716">
            <w:rPr>
              <w:rFonts w:asciiTheme="minorHAnsi" w:hAnsiTheme="minorHAnsi" w:cstheme="minorHAnsi"/>
              <w:i/>
              <w:color w:val="000000" w:themeColor="text1"/>
              <w:sz w:val="22"/>
              <w:szCs w:val="22"/>
            </w:rPr>
            <w:t>[insert: address and email address]</w:t>
          </w:r>
        </w:p>
      </w:sdtContent>
    </w:sdt>
    <w:p w14:paraId="74A50A2E" w14:textId="77777777" w:rsidR="0087783D" w:rsidRDefault="0087783D" w:rsidP="0087783D">
      <w:pPr>
        <w:ind w:left="360" w:hanging="36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Attention: </w:t>
      </w:r>
      <w:sdt>
        <w:sdtPr>
          <w:rPr>
            <w:rFonts w:asciiTheme="minorHAnsi" w:hAnsiTheme="minorHAnsi" w:cstheme="minorHAnsi"/>
            <w:color w:val="000000" w:themeColor="text1"/>
            <w:sz w:val="22"/>
            <w:szCs w:val="22"/>
          </w:rPr>
          <w:id w:val="91672042"/>
          <w:placeholder>
            <w:docPart w:val="8E8B57D1E13D4E23A866D02FF7840684"/>
          </w:placeholder>
          <w:showingPlcHdr/>
          <w:text/>
        </w:sdtPr>
        <w:sdtEndPr/>
        <w:sdtContent>
          <w:r w:rsidRPr="00814716">
            <w:rPr>
              <w:rFonts w:asciiTheme="minorHAnsi" w:hAnsiTheme="minorHAnsi" w:cstheme="minorHAnsi"/>
              <w:i/>
              <w:color w:val="000000" w:themeColor="text1"/>
              <w:sz w:val="22"/>
              <w:szCs w:val="22"/>
            </w:rPr>
            <w:t>[insert: name of focal point]</w:t>
          </w:r>
        </w:sdtContent>
      </w:sdt>
    </w:p>
    <w:p w14:paraId="7A848B68" w14:textId="77777777" w:rsidR="00EF7D5F" w:rsidRDefault="00057338" w:rsidP="00EF7D5F">
      <w:pPr>
        <w:ind w:left="360" w:hanging="360"/>
        <w:rPr>
          <w:rFonts w:asciiTheme="minorHAnsi" w:hAnsiTheme="minorHAnsi" w:cstheme="minorHAnsi"/>
          <w:sz w:val="22"/>
          <w:szCs w:val="22"/>
        </w:rPr>
      </w:pPr>
      <w:r>
        <w:rPr>
          <w:rFonts w:asciiTheme="minorHAnsi" w:hAnsiTheme="minorHAnsi" w:cstheme="minorHAnsi"/>
          <w:sz w:val="22"/>
          <w:szCs w:val="22"/>
        </w:rPr>
        <w:tab/>
      </w:r>
      <w:r w:rsidR="00EF7D5F">
        <w:rPr>
          <w:rFonts w:asciiTheme="minorHAnsi" w:hAnsiTheme="minorHAnsi" w:cstheme="minorHAnsi"/>
          <w:sz w:val="22"/>
          <w:szCs w:val="22"/>
        </w:rPr>
        <w:tab/>
      </w:r>
    </w:p>
    <w:p w14:paraId="49E508FF" w14:textId="77777777" w:rsidR="00EF7D5F" w:rsidRDefault="00564AB4" w:rsidP="00057338">
      <w:pPr>
        <w:ind w:firstLine="360"/>
        <w:rPr>
          <w:rFonts w:asciiTheme="minorHAnsi" w:hAnsiTheme="minorHAnsi" w:cstheme="minorHAnsi"/>
          <w:sz w:val="22"/>
          <w:szCs w:val="22"/>
        </w:rPr>
      </w:pPr>
      <w:r w:rsidRPr="00D243BB">
        <w:rPr>
          <w:rFonts w:asciiTheme="minorHAnsi" w:hAnsiTheme="minorHAnsi" w:cstheme="minorHAnsi"/>
          <w:sz w:val="22"/>
          <w:szCs w:val="22"/>
        </w:rPr>
        <w:t xml:space="preserve">The letter should be received by UNDP </w:t>
      </w:r>
      <w:r w:rsidR="000C562F" w:rsidRPr="00D243BB">
        <w:rPr>
          <w:rFonts w:asciiTheme="minorHAnsi" w:hAnsiTheme="minorHAnsi" w:cstheme="minorHAnsi"/>
          <w:sz w:val="22"/>
          <w:szCs w:val="22"/>
        </w:rPr>
        <w:t>no later than</w:t>
      </w:r>
      <w:r w:rsidR="000C562F" w:rsidRPr="00EF7D5F">
        <w:rPr>
          <w:rFonts w:asciiTheme="minorHAnsi" w:hAnsiTheme="minorHAnsi" w:cstheme="minorHAnsi"/>
          <w:i/>
          <w:sz w:val="22"/>
          <w:szCs w:val="22"/>
        </w:rPr>
        <w:t xml:space="preserve"> </w:t>
      </w:r>
      <w:sdt>
        <w:sdtPr>
          <w:rPr>
            <w:rFonts w:asciiTheme="minorHAnsi" w:hAnsiTheme="minorHAnsi" w:cstheme="minorHAnsi"/>
            <w:color w:val="000000" w:themeColor="text1"/>
            <w:sz w:val="22"/>
            <w:szCs w:val="22"/>
          </w:rPr>
          <w:id w:val="1243683390"/>
          <w:placeholder>
            <w:docPart w:val="0AA11C6A5AE445849AB578C6FA6A1C27"/>
          </w:placeholder>
          <w:showingPlcHdr/>
          <w:text/>
        </w:sdtPr>
        <w:sdtEndPr/>
        <w:sdtContent>
          <w:r w:rsidR="0087783D" w:rsidRPr="00814716">
            <w:rPr>
              <w:rFonts w:asciiTheme="minorHAnsi" w:hAnsiTheme="minorHAnsi" w:cstheme="minorHAnsi"/>
              <w:i/>
              <w:color w:val="000000" w:themeColor="text1"/>
              <w:sz w:val="22"/>
              <w:szCs w:val="22"/>
            </w:rPr>
            <w:t>[insert: Close of Business, date]</w:t>
          </w:r>
        </w:sdtContent>
      </w:sdt>
      <w:r w:rsidR="0087783D" w:rsidRPr="00814716">
        <w:rPr>
          <w:rFonts w:asciiTheme="minorHAnsi" w:hAnsiTheme="minorHAnsi" w:cstheme="minorHAnsi"/>
          <w:i/>
          <w:color w:val="000000" w:themeColor="text1"/>
          <w:sz w:val="22"/>
          <w:szCs w:val="22"/>
        </w:rPr>
        <w:t>.</w:t>
      </w:r>
      <w:r w:rsidR="0087783D">
        <w:rPr>
          <w:rFonts w:asciiTheme="minorHAnsi" w:hAnsiTheme="minorHAnsi" w:cstheme="minorHAnsi"/>
          <w:color w:val="000000" w:themeColor="text1"/>
          <w:sz w:val="22"/>
          <w:szCs w:val="22"/>
        </w:rPr>
        <w:t xml:space="preserve">  </w:t>
      </w:r>
      <w:r w:rsidR="000C562F" w:rsidRPr="00D243BB">
        <w:rPr>
          <w:rFonts w:asciiTheme="minorHAnsi" w:hAnsiTheme="minorHAnsi" w:cstheme="minorHAnsi"/>
          <w:sz w:val="22"/>
          <w:szCs w:val="22"/>
        </w:rPr>
        <w:t xml:space="preserve">The </w:t>
      </w:r>
      <w:r w:rsidR="00EF7D5F">
        <w:rPr>
          <w:rFonts w:asciiTheme="minorHAnsi" w:hAnsiTheme="minorHAnsi" w:cstheme="minorHAnsi"/>
          <w:sz w:val="22"/>
          <w:szCs w:val="22"/>
        </w:rPr>
        <w:t xml:space="preserve">same </w:t>
      </w:r>
      <w:r w:rsidR="000C562F" w:rsidRPr="00D243BB">
        <w:rPr>
          <w:rFonts w:asciiTheme="minorHAnsi" w:hAnsiTheme="minorHAnsi" w:cstheme="minorHAnsi"/>
          <w:sz w:val="22"/>
          <w:szCs w:val="22"/>
        </w:rPr>
        <w:t>letter should advise whether your company intends to submit a Proposal</w:t>
      </w:r>
      <w:r w:rsidR="0022762B">
        <w:rPr>
          <w:rFonts w:asciiTheme="minorHAnsi" w:hAnsiTheme="minorHAnsi" w:cstheme="minorHAnsi"/>
          <w:sz w:val="22"/>
          <w:szCs w:val="22"/>
        </w:rPr>
        <w:t>. If that is not the case, UNDP would appreciate your indicating the reason, for our records</w:t>
      </w:r>
      <w:r w:rsidR="00EF7D5F">
        <w:rPr>
          <w:rFonts w:asciiTheme="minorHAnsi" w:hAnsiTheme="minorHAnsi" w:cstheme="minorHAnsi"/>
          <w:sz w:val="22"/>
          <w:szCs w:val="22"/>
        </w:rPr>
        <w:t xml:space="preserve">.  </w:t>
      </w:r>
    </w:p>
    <w:p w14:paraId="7296EDFC" w14:textId="77777777" w:rsidR="00EF7D5F" w:rsidRDefault="00EF7D5F" w:rsidP="00EF7D5F">
      <w:pPr>
        <w:ind w:left="360"/>
        <w:rPr>
          <w:rFonts w:asciiTheme="minorHAnsi" w:hAnsiTheme="minorHAnsi" w:cstheme="minorHAnsi"/>
          <w:sz w:val="22"/>
          <w:szCs w:val="22"/>
        </w:rPr>
      </w:pPr>
    </w:p>
    <w:p w14:paraId="2334C41A" w14:textId="77777777" w:rsidR="000C562F" w:rsidRPr="00D243BB" w:rsidRDefault="00364D1D"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t>If</w:t>
      </w:r>
      <w:r w:rsidR="0022762B">
        <w:rPr>
          <w:rFonts w:asciiTheme="minorHAnsi" w:hAnsiTheme="minorHAnsi" w:cstheme="minorHAnsi"/>
          <w:sz w:val="22"/>
          <w:szCs w:val="22"/>
        </w:rPr>
        <w:t xml:space="preserve"> you have received this RFP through a direct invitation by UNDP, transferring this invitation to another firm </w:t>
      </w:r>
      <w:r w:rsidR="00B970DE">
        <w:rPr>
          <w:rFonts w:asciiTheme="minorHAnsi" w:hAnsiTheme="minorHAnsi" w:cstheme="minorHAnsi"/>
          <w:sz w:val="22"/>
          <w:szCs w:val="22"/>
        </w:rPr>
        <w:t xml:space="preserve">requires </w:t>
      </w:r>
      <w:r w:rsidR="006866CE">
        <w:rPr>
          <w:rFonts w:asciiTheme="minorHAnsi" w:hAnsiTheme="minorHAnsi" w:cstheme="minorHAnsi"/>
          <w:sz w:val="22"/>
          <w:szCs w:val="22"/>
        </w:rPr>
        <w:t>your written notification to UNDP of such transfer and the name of the company to whom the invitation was forwarded</w:t>
      </w:r>
      <w:r w:rsidR="00B970DE">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p>
    <w:p w14:paraId="3A53CE1F" w14:textId="77777777" w:rsidR="000C562F" w:rsidRPr="00D243BB" w:rsidRDefault="000C562F" w:rsidP="000C562F">
      <w:pPr>
        <w:keepNext/>
        <w:ind w:left="282" w:hanging="282"/>
        <w:rPr>
          <w:rFonts w:asciiTheme="minorHAnsi" w:hAnsiTheme="minorHAnsi" w:cstheme="minorHAnsi"/>
          <w:sz w:val="22"/>
          <w:szCs w:val="22"/>
        </w:rPr>
      </w:pPr>
    </w:p>
    <w:p w14:paraId="3C174956" w14:textId="77777777" w:rsidR="00967F56" w:rsidRPr="00D243BB" w:rsidRDefault="00967F56"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t xml:space="preserve">Should you </w:t>
      </w:r>
      <w:r w:rsidR="00B970DE">
        <w:rPr>
          <w:rFonts w:asciiTheme="minorHAnsi" w:hAnsiTheme="minorHAnsi" w:cstheme="minorHAnsi"/>
          <w:sz w:val="22"/>
          <w:szCs w:val="22"/>
        </w:rPr>
        <w:t>require</w:t>
      </w:r>
      <w:r w:rsidR="00B970DE" w:rsidRPr="00D243BB">
        <w:rPr>
          <w:rFonts w:asciiTheme="minorHAnsi" w:hAnsiTheme="minorHAnsi" w:cstheme="minorHAnsi"/>
          <w:sz w:val="22"/>
          <w:szCs w:val="22"/>
        </w:rPr>
        <w:t xml:space="preserve"> </w:t>
      </w:r>
      <w:r w:rsidRPr="00D243BB">
        <w:rPr>
          <w:rFonts w:asciiTheme="minorHAnsi" w:hAnsiTheme="minorHAnsi" w:cstheme="minorHAnsi"/>
          <w:sz w:val="22"/>
          <w:szCs w:val="22"/>
        </w:rPr>
        <w:t>further clarification</w:t>
      </w:r>
      <w:r w:rsidR="006866CE">
        <w:rPr>
          <w:rFonts w:asciiTheme="minorHAnsi" w:hAnsiTheme="minorHAnsi" w:cstheme="minorHAnsi"/>
          <w:sz w:val="22"/>
          <w:szCs w:val="22"/>
        </w:rPr>
        <w:t>s</w:t>
      </w:r>
      <w:r w:rsidRPr="00D243BB">
        <w:rPr>
          <w:rFonts w:asciiTheme="minorHAnsi" w:hAnsiTheme="minorHAnsi" w:cstheme="minorHAnsi"/>
          <w:sz w:val="22"/>
          <w:szCs w:val="22"/>
        </w:rPr>
        <w:t>, kindly communicate with the contact perso</w:t>
      </w:r>
      <w:r w:rsidR="00C53A94" w:rsidRPr="00D243BB">
        <w:rPr>
          <w:rFonts w:asciiTheme="minorHAnsi" w:hAnsiTheme="minorHAnsi" w:cstheme="minorHAnsi"/>
          <w:sz w:val="22"/>
          <w:szCs w:val="22"/>
        </w:rPr>
        <w:t xml:space="preserve">n </w:t>
      </w:r>
      <w:r w:rsidR="00B970DE">
        <w:rPr>
          <w:rFonts w:asciiTheme="minorHAnsi" w:hAnsiTheme="minorHAnsi" w:cstheme="minorHAnsi"/>
          <w:sz w:val="22"/>
          <w:szCs w:val="22"/>
        </w:rPr>
        <w:t>identified</w:t>
      </w:r>
      <w:r w:rsidR="00B970DE" w:rsidRPr="00D243BB">
        <w:rPr>
          <w:rFonts w:asciiTheme="minorHAnsi" w:hAnsiTheme="minorHAnsi" w:cstheme="minorHAnsi"/>
          <w:sz w:val="22"/>
          <w:szCs w:val="22"/>
        </w:rPr>
        <w:t xml:space="preserve"> </w:t>
      </w:r>
      <w:r w:rsidR="00C53A94" w:rsidRPr="00D243BB">
        <w:rPr>
          <w:rFonts w:asciiTheme="minorHAnsi" w:hAnsiTheme="minorHAnsi" w:cstheme="minorHAnsi"/>
          <w:sz w:val="22"/>
          <w:szCs w:val="22"/>
        </w:rPr>
        <w:t xml:space="preserve">in </w:t>
      </w:r>
      <w:r w:rsidR="00C53A94" w:rsidRPr="00D243BB">
        <w:rPr>
          <w:rFonts w:asciiTheme="minorHAnsi" w:hAnsiTheme="minorHAnsi" w:cstheme="minorHAnsi"/>
          <w:sz w:val="22"/>
          <w:szCs w:val="22"/>
        </w:rPr>
        <w:lastRenderedPageBreak/>
        <w:t xml:space="preserve">the attached </w:t>
      </w:r>
      <w:r w:rsidRPr="00D243BB">
        <w:rPr>
          <w:rFonts w:asciiTheme="minorHAnsi" w:hAnsiTheme="minorHAnsi" w:cstheme="minorHAnsi"/>
          <w:sz w:val="22"/>
          <w:szCs w:val="22"/>
        </w:rPr>
        <w:t>Data Sheet</w:t>
      </w:r>
      <w:r w:rsidR="00B970DE">
        <w:rPr>
          <w:rFonts w:asciiTheme="minorHAnsi" w:hAnsiTheme="minorHAnsi" w:cstheme="minorHAnsi"/>
          <w:sz w:val="22"/>
          <w:szCs w:val="22"/>
        </w:rPr>
        <w:t xml:space="preserve"> as the focal point for queries on this RFP. </w:t>
      </w:r>
      <w:r w:rsidRPr="00D243BB">
        <w:rPr>
          <w:rFonts w:asciiTheme="minorHAnsi" w:hAnsiTheme="minorHAnsi" w:cstheme="minorHAnsi"/>
          <w:sz w:val="22"/>
          <w:szCs w:val="22"/>
        </w:rPr>
        <w:t xml:space="preserve"> </w:t>
      </w:r>
    </w:p>
    <w:p w14:paraId="64654C6B" w14:textId="77777777" w:rsidR="00967F56" w:rsidRPr="00D243BB" w:rsidRDefault="00967F56" w:rsidP="000C562F">
      <w:pPr>
        <w:keepNext/>
        <w:ind w:left="282" w:hanging="282"/>
        <w:rPr>
          <w:rFonts w:asciiTheme="minorHAnsi" w:hAnsiTheme="minorHAnsi" w:cstheme="minorHAnsi"/>
          <w:sz w:val="22"/>
          <w:szCs w:val="22"/>
        </w:rPr>
      </w:pPr>
    </w:p>
    <w:p w14:paraId="1D319F75" w14:textId="77777777" w:rsidR="000C562F" w:rsidRPr="00D243BB" w:rsidRDefault="00B970DE" w:rsidP="00057338">
      <w:pPr>
        <w:keepNext/>
        <w:ind w:firstLine="360"/>
        <w:rPr>
          <w:rFonts w:asciiTheme="minorHAnsi" w:hAnsiTheme="minorHAnsi" w:cstheme="minorHAnsi"/>
          <w:sz w:val="22"/>
          <w:szCs w:val="22"/>
        </w:rPr>
      </w:pPr>
      <w:r>
        <w:rPr>
          <w:rFonts w:asciiTheme="minorHAnsi" w:hAnsiTheme="minorHAnsi" w:cstheme="minorHAnsi"/>
          <w:sz w:val="22"/>
          <w:szCs w:val="22"/>
        </w:rPr>
        <w:t xml:space="preserve">UNDP </w:t>
      </w:r>
      <w:r w:rsidR="000C562F" w:rsidRPr="00D243BB">
        <w:rPr>
          <w:rFonts w:asciiTheme="minorHAnsi" w:hAnsiTheme="minorHAnsi" w:cstheme="minorHAnsi"/>
          <w:sz w:val="22"/>
          <w:szCs w:val="22"/>
        </w:rPr>
        <w:t>look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forward to </w:t>
      </w:r>
      <w:r>
        <w:rPr>
          <w:rFonts w:asciiTheme="minorHAnsi" w:hAnsiTheme="minorHAnsi" w:cstheme="minorHAnsi"/>
          <w:sz w:val="22"/>
          <w:szCs w:val="22"/>
        </w:rPr>
        <w:t xml:space="preserve">receiving </w:t>
      </w:r>
      <w:r w:rsidR="000C562F" w:rsidRPr="00D243BB">
        <w:rPr>
          <w:rFonts w:asciiTheme="minorHAnsi" w:hAnsiTheme="minorHAnsi" w:cstheme="minorHAnsi"/>
          <w:sz w:val="22"/>
          <w:szCs w:val="22"/>
        </w:rPr>
        <w:t>your Proposal and thank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you in advance for your interest in UNDP procurement opportunities. </w:t>
      </w:r>
    </w:p>
    <w:p w14:paraId="13BF0547" w14:textId="77777777" w:rsidR="000C562F" w:rsidRPr="00D243BB" w:rsidRDefault="000C562F" w:rsidP="000C562F">
      <w:pPr>
        <w:keepNext/>
        <w:ind w:left="282" w:hanging="282"/>
        <w:rPr>
          <w:rFonts w:asciiTheme="minorHAnsi" w:hAnsiTheme="minorHAnsi" w:cstheme="minorHAnsi"/>
          <w:sz w:val="22"/>
          <w:szCs w:val="22"/>
        </w:rPr>
      </w:pPr>
    </w:p>
    <w:p w14:paraId="223A29FF" w14:textId="77777777" w:rsidR="00BF6D48" w:rsidRPr="00D243BB" w:rsidRDefault="00BF6D48" w:rsidP="000C562F">
      <w:pPr>
        <w:keepNext/>
        <w:ind w:left="282" w:hanging="282"/>
        <w:rPr>
          <w:rFonts w:asciiTheme="minorHAnsi" w:hAnsiTheme="minorHAnsi" w:cstheme="minorHAnsi"/>
          <w:sz w:val="22"/>
          <w:szCs w:val="22"/>
        </w:rPr>
      </w:pPr>
    </w:p>
    <w:p w14:paraId="2C69CDC4" w14:textId="77777777" w:rsidR="000C562F" w:rsidRPr="00D243BB" w:rsidRDefault="000C562F" w:rsidP="0078449B">
      <w:pPr>
        <w:spacing w:after="240"/>
        <w:ind w:left="4320" w:firstLine="720"/>
        <w:rPr>
          <w:rFonts w:asciiTheme="minorHAnsi" w:hAnsiTheme="minorHAnsi" w:cstheme="minorHAnsi"/>
          <w:sz w:val="22"/>
          <w:szCs w:val="22"/>
        </w:rPr>
      </w:pPr>
      <w:r w:rsidRPr="00D243BB">
        <w:rPr>
          <w:rFonts w:asciiTheme="minorHAnsi" w:hAnsiTheme="minorHAnsi" w:cstheme="minorHAnsi"/>
          <w:noProof/>
          <w:sz w:val="22"/>
          <w:szCs w:val="22"/>
        </w:rPr>
        <w:t>Yours sincerely,</w:t>
      </w:r>
    </w:p>
    <w:p w14:paraId="72079F88" w14:textId="77777777" w:rsidR="00696759" w:rsidRPr="00D243BB" w:rsidRDefault="003A0848" w:rsidP="00221DA7">
      <w:pPr>
        <w:suppressAutoHyphens/>
        <w:spacing w:after="240"/>
        <w:jc w:val="both"/>
        <w:rPr>
          <w:rFonts w:asciiTheme="minorHAnsi" w:hAnsiTheme="minorHAnsi" w:cstheme="minorHAnsi"/>
          <w:i/>
          <w:iCs/>
          <w:color w:val="FF0000"/>
          <w:sz w:val="22"/>
          <w:szCs w:val="22"/>
        </w:rPr>
      </w:pPr>
      <w:r w:rsidRPr="00D243BB">
        <w:rPr>
          <w:rFonts w:asciiTheme="minorHAnsi" w:hAnsiTheme="minorHAnsi" w:cstheme="minorHAnsi"/>
          <w:sz w:val="22"/>
          <w:szCs w:val="22"/>
          <w:lang w:val="en-GB"/>
        </w:rPr>
        <w:tab/>
      </w:r>
      <w:r w:rsidRPr="00D243BB">
        <w:rPr>
          <w:rFonts w:asciiTheme="minorHAnsi" w:hAnsiTheme="minorHAnsi" w:cstheme="minorHAnsi"/>
          <w:sz w:val="22"/>
          <w:szCs w:val="22"/>
          <w:lang w:val="en-GB"/>
        </w:rPr>
        <w:tab/>
      </w:r>
      <w:r w:rsidRPr="00D243BB">
        <w:rPr>
          <w:rFonts w:asciiTheme="minorHAnsi" w:hAnsiTheme="minorHAnsi" w:cstheme="minorHAnsi"/>
          <w:sz w:val="22"/>
          <w:szCs w:val="22"/>
          <w:lang w:val="en-GB"/>
        </w:rPr>
        <w:tab/>
      </w:r>
      <w:r w:rsidRPr="00D243BB">
        <w:rPr>
          <w:rFonts w:asciiTheme="minorHAnsi" w:hAnsiTheme="minorHAnsi" w:cstheme="minorHAnsi"/>
          <w:sz w:val="22"/>
          <w:szCs w:val="22"/>
          <w:lang w:val="en-GB"/>
        </w:rPr>
        <w:tab/>
      </w:r>
      <w:r w:rsidRPr="00D243BB">
        <w:rPr>
          <w:rFonts w:asciiTheme="minorHAnsi" w:hAnsiTheme="minorHAnsi" w:cstheme="minorHAnsi"/>
          <w:sz w:val="22"/>
          <w:szCs w:val="22"/>
          <w:lang w:val="en-GB"/>
        </w:rPr>
        <w:tab/>
      </w:r>
      <w:sdt>
        <w:sdtPr>
          <w:rPr>
            <w:rFonts w:asciiTheme="minorHAnsi" w:hAnsiTheme="minorHAnsi" w:cstheme="minorHAnsi"/>
            <w:color w:val="000000" w:themeColor="text1"/>
            <w:sz w:val="22"/>
            <w:szCs w:val="22"/>
            <w:lang w:val="en-GB"/>
          </w:rPr>
          <w:id w:val="-453641771"/>
          <w:placeholder>
            <w:docPart w:val="D83BA0EB0FCF478DA7CD590B825A1A97"/>
          </w:placeholder>
          <w:showingPlcHdr/>
          <w:text/>
        </w:sdtPr>
        <w:sdtEndPr/>
        <w:sdtContent>
          <w:r w:rsidR="0087783D" w:rsidRPr="00814716">
            <w:rPr>
              <w:rFonts w:asciiTheme="minorHAnsi" w:hAnsiTheme="minorHAnsi" w:cstheme="minorHAnsi"/>
              <w:i/>
              <w:iCs/>
              <w:color w:val="000000" w:themeColor="text1"/>
              <w:sz w:val="22"/>
              <w:szCs w:val="22"/>
            </w:rPr>
            <w:t>[insert: Signature, name, title of UNDP authorized signatory]</w:t>
          </w:r>
        </w:sdtContent>
      </w:sdt>
    </w:p>
    <w:p w14:paraId="2980219D" w14:textId="77777777" w:rsidR="00450B82" w:rsidRPr="00D243BB" w:rsidRDefault="00450B82">
      <w:pPr>
        <w:widowControl/>
        <w:overflowPunct/>
        <w:adjustRightInd/>
        <w:rPr>
          <w:rFonts w:asciiTheme="minorHAnsi" w:hAnsiTheme="minorHAnsi" w:cstheme="minorHAnsi"/>
          <w:b/>
          <w:bCs/>
          <w:sz w:val="32"/>
          <w:szCs w:val="32"/>
          <w:lang w:val="en-GB"/>
        </w:rPr>
      </w:pPr>
      <w:r w:rsidRPr="00D243BB">
        <w:rPr>
          <w:rFonts w:asciiTheme="minorHAnsi" w:hAnsiTheme="minorHAnsi" w:cstheme="minorHAnsi"/>
          <w:b/>
          <w:bCs/>
          <w:sz w:val="32"/>
          <w:szCs w:val="32"/>
          <w:lang w:val="en-GB"/>
        </w:rPr>
        <w:br w:type="page"/>
      </w:r>
    </w:p>
    <w:p w14:paraId="33964B98" w14:textId="77777777" w:rsidR="0043159A" w:rsidRPr="00D243BB" w:rsidRDefault="0043159A" w:rsidP="005B5BC2">
      <w:pPr>
        <w:jc w:val="center"/>
        <w:rPr>
          <w:rFonts w:asciiTheme="minorHAnsi" w:hAnsiTheme="minorHAnsi" w:cstheme="minorHAnsi"/>
          <w:b/>
          <w:bCs/>
          <w:sz w:val="32"/>
          <w:szCs w:val="32"/>
          <w:lang w:val="en-GB"/>
        </w:rPr>
      </w:pPr>
      <w:r w:rsidRPr="00D243BB">
        <w:rPr>
          <w:rFonts w:asciiTheme="minorHAnsi" w:hAnsiTheme="minorHAnsi" w:cstheme="minorHAnsi"/>
          <w:b/>
          <w:bCs/>
          <w:sz w:val="32"/>
          <w:szCs w:val="32"/>
          <w:lang w:val="en-GB"/>
        </w:rPr>
        <w:lastRenderedPageBreak/>
        <w:t>Section 2:  Instruction to Proposers</w:t>
      </w:r>
      <w:r w:rsidR="00163681" w:rsidRPr="00D243BB">
        <w:rPr>
          <w:rStyle w:val="FootnoteReference"/>
          <w:rFonts w:asciiTheme="minorHAnsi" w:hAnsiTheme="minorHAnsi" w:cstheme="minorHAnsi"/>
          <w:b/>
          <w:bCs/>
          <w:sz w:val="32"/>
          <w:szCs w:val="32"/>
          <w:lang w:val="en-GB"/>
        </w:rPr>
        <w:footnoteReference w:id="1"/>
      </w:r>
    </w:p>
    <w:p w14:paraId="27DECB9B" w14:textId="77777777" w:rsidR="00696759" w:rsidRPr="00D243BB" w:rsidRDefault="00696759">
      <w:pPr>
        <w:rPr>
          <w:rFonts w:asciiTheme="minorHAnsi" w:hAnsiTheme="minorHAnsi" w:cstheme="minorHAnsi"/>
        </w:rPr>
      </w:pPr>
    </w:p>
    <w:p w14:paraId="2935B46E" w14:textId="77777777" w:rsidR="008821C1" w:rsidRPr="00D243BB" w:rsidRDefault="008821C1" w:rsidP="007419C9">
      <w:pPr>
        <w:jc w:val="both"/>
        <w:rPr>
          <w:rFonts w:asciiTheme="minorHAnsi" w:hAnsiTheme="minorHAnsi" w:cstheme="minorHAnsi"/>
          <w:sz w:val="22"/>
          <w:szCs w:val="22"/>
        </w:rPr>
      </w:pPr>
    </w:p>
    <w:p w14:paraId="0C579F81" w14:textId="77777777" w:rsidR="008821C1" w:rsidRPr="00D243BB" w:rsidRDefault="008821C1" w:rsidP="007419C9">
      <w:pPr>
        <w:jc w:val="both"/>
        <w:rPr>
          <w:rFonts w:asciiTheme="minorHAnsi" w:hAnsiTheme="minorHAnsi" w:cstheme="minorHAnsi"/>
          <w:b/>
          <w:bCs/>
          <w:sz w:val="22"/>
          <w:szCs w:val="22"/>
          <w:lang w:val="en-GB"/>
        </w:rPr>
      </w:pPr>
      <w:r w:rsidRPr="00D243BB">
        <w:rPr>
          <w:rFonts w:asciiTheme="minorHAnsi" w:hAnsiTheme="minorHAnsi" w:cstheme="minorHAnsi"/>
          <w:b/>
          <w:bCs/>
          <w:sz w:val="22"/>
          <w:szCs w:val="22"/>
          <w:lang w:val="en-GB"/>
        </w:rPr>
        <w:t>Definitions</w:t>
      </w:r>
      <w:r w:rsidR="00BF6D48" w:rsidRPr="00D243BB">
        <w:rPr>
          <w:rFonts w:asciiTheme="minorHAnsi" w:hAnsiTheme="minorHAnsi" w:cstheme="minorHAnsi"/>
          <w:b/>
          <w:bCs/>
          <w:sz w:val="22"/>
          <w:szCs w:val="22"/>
          <w:lang w:val="en-GB"/>
        </w:rPr>
        <w:t xml:space="preserve"> </w:t>
      </w:r>
    </w:p>
    <w:p w14:paraId="188ECC8A" w14:textId="77777777" w:rsidR="008821C1" w:rsidRPr="00D243BB" w:rsidRDefault="008821C1" w:rsidP="007419C9">
      <w:pPr>
        <w:jc w:val="both"/>
        <w:rPr>
          <w:rFonts w:asciiTheme="minorHAnsi" w:hAnsiTheme="minorHAnsi" w:cstheme="minorHAnsi"/>
          <w:b/>
          <w:bCs/>
          <w:sz w:val="22"/>
          <w:szCs w:val="22"/>
          <w:lang w:val="en-GB"/>
        </w:rPr>
      </w:pPr>
    </w:p>
    <w:p w14:paraId="39499835" w14:textId="77777777" w:rsidR="00221DA7" w:rsidRPr="00D243BB" w:rsidRDefault="00221DA7"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“Contract”</w:t>
      </w:r>
      <w:r w:rsidRPr="00D243BB">
        <w:rPr>
          <w:rFonts w:asciiTheme="minorHAnsi" w:hAnsiTheme="minorHAnsi" w:cstheme="minorHAnsi"/>
          <w:szCs w:val="22"/>
          <w:lang w:val="en-GB"/>
        </w:rPr>
        <w:t xml:space="preserve"> </w:t>
      </w:r>
      <w:r w:rsidR="0040341C"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 xml:space="preserve">the </w:t>
      </w:r>
      <w:r w:rsidR="0041252B" w:rsidRPr="00D243BB">
        <w:rPr>
          <w:rFonts w:asciiTheme="minorHAnsi" w:hAnsiTheme="minorHAnsi" w:cstheme="minorHAnsi"/>
          <w:szCs w:val="22"/>
          <w:lang w:val="en-GB"/>
        </w:rPr>
        <w:t xml:space="preserve">agreement </w:t>
      </w:r>
      <w:r w:rsidR="00734979" w:rsidRPr="00D243BB">
        <w:rPr>
          <w:rFonts w:asciiTheme="minorHAnsi" w:hAnsiTheme="minorHAnsi" w:cstheme="minorHAnsi"/>
          <w:szCs w:val="22"/>
          <w:lang w:val="en-GB"/>
        </w:rPr>
        <w:t xml:space="preserve">that will be </w:t>
      </w:r>
      <w:r w:rsidRPr="00D243BB">
        <w:rPr>
          <w:rFonts w:asciiTheme="minorHAnsi" w:hAnsiTheme="minorHAnsi" w:cstheme="minorHAnsi"/>
          <w:szCs w:val="22"/>
          <w:lang w:val="en-GB"/>
        </w:rPr>
        <w:t xml:space="preserve">signed by </w:t>
      </w:r>
      <w:r w:rsidR="008E4AAD" w:rsidRPr="00D243BB">
        <w:rPr>
          <w:rFonts w:asciiTheme="minorHAnsi" w:hAnsiTheme="minorHAnsi" w:cstheme="minorHAnsi"/>
          <w:szCs w:val="22"/>
          <w:lang w:val="en-GB"/>
        </w:rPr>
        <w:t xml:space="preserve">and between </w:t>
      </w:r>
      <w:r w:rsidRPr="00D243BB">
        <w:rPr>
          <w:rFonts w:asciiTheme="minorHAnsi" w:hAnsiTheme="minorHAnsi" w:cstheme="minorHAnsi"/>
          <w:szCs w:val="22"/>
          <w:lang w:val="en-GB"/>
        </w:rPr>
        <w:t xml:space="preserve">the </w:t>
      </w:r>
      <w:r w:rsidR="008E4AAD" w:rsidRPr="00D243BB">
        <w:rPr>
          <w:rFonts w:asciiTheme="minorHAnsi" w:hAnsiTheme="minorHAnsi" w:cstheme="minorHAnsi"/>
          <w:szCs w:val="22"/>
          <w:lang w:val="en-GB"/>
        </w:rPr>
        <w:t xml:space="preserve">UNDP and the successful </w:t>
      </w:r>
      <w:r w:rsidR="0040341C" w:rsidRPr="00D243BB">
        <w:rPr>
          <w:rFonts w:asciiTheme="minorHAnsi" w:hAnsiTheme="minorHAnsi" w:cstheme="minorHAnsi"/>
          <w:szCs w:val="22"/>
          <w:lang w:val="en-GB"/>
        </w:rPr>
        <w:t>proposer</w:t>
      </w:r>
      <w:r w:rsidR="008E4AAD"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all the attached documents </w:t>
      </w:r>
      <w:r w:rsidR="008E4AAD" w:rsidRPr="00D243BB">
        <w:rPr>
          <w:rFonts w:asciiTheme="minorHAnsi" w:hAnsiTheme="minorHAnsi" w:cstheme="minorHAnsi"/>
          <w:szCs w:val="22"/>
          <w:lang w:val="en-GB"/>
        </w:rPr>
        <w:t>thereto</w:t>
      </w:r>
      <w:r w:rsidRPr="00D243BB">
        <w:rPr>
          <w:rFonts w:asciiTheme="minorHAnsi" w:hAnsiTheme="minorHAnsi" w:cstheme="minorHAnsi"/>
          <w:szCs w:val="22"/>
          <w:lang w:val="en-GB"/>
        </w:rPr>
        <w:t>, including the General Terms and Conditions (GTC</w:t>
      </w:r>
      <w:r w:rsidR="00820A4C"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and the Appendices.</w:t>
      </w:r>
    </w:p>
    <w:p w14:paraId="57610D6F"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414D2F8B" w14:textId="77777777" w:rsidR="00734979" w:rsidRPr="00D243BB" w:rsidRDefault="00734979"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szCs w:val="22"/>
          <w:lang w:val="en-GB"/>
        </w:rPr>
        <w:t>“</w:t>
      </w:r>
      <w:r w:rsidRPr="00D243BB">
        <w:rPr>
          <w:rFonts w:asciiTheme="minorHAnsi" w:hAnsiTheme="minorHAnsi" w:cstheme="minorHAnsi"/>
          <w:i/>
          <w:szCs w:val="22"/>
          <w:lang w:val="en-GB"/>
        </w:rPr>
        <w:t>Country”</w:t>
      </w:r>
      <w:r w:rsidRPr="00D243BB">
        <w:rPr>
          <w:rFonts w:asciiTheme="minorHAnsi" w:hAnsiTheme="minorHAnsi" w:cstheme="minorHAnsi"/>
          <w:szCs w:val="22"/>
          <w:lang w:val="en-GB"/>
        </w:rPr>
        <w:t xml:space="preserve"> refers to the country indicated in the Data Sheet.  </w:t>
      </w:r>
    </w:p>
    <w:p w14:paraId="4925C7A1"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4968470D" w14:textId="77777777" w:rsidR="00734979" w:rsidRPr="00D243BB" w:rsidRDefault="00734979"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“Data Sheet”</w:t>
      </w:r>
      <w:r w:rsidRPr="00D243BB">
        <w:rPr>
          <w:rFonts w:asciiTheme="minorHAnsi" w:hAnsiTheme="minorHAnsi" w:cstheme="minorHAnsi"/>
          <w:szCs w:val="22"/>
          <w:lang w:val="en-GB"/>
        </w:rPr>
        <w:t xml:space="preserve"> refers to such part of the Instructions to Proposers used to reflect conditions of the tendering process that are specific for the requirements of the RFP.</w:t>
      </w:r>
    </w:p>
    <w:p w14:paraId="407A9637"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9E18350" w14:textId="77777777" w:rsidR="00734979" w:rsidRPr="00D243BB" w:rsidRDefault="00734979"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“Day” </w:t>
      </w:r>
      <w:r w:rsidRPr="00D243BB">
        <w:rPr>
          <w:rFonts w:asciiTheme="minorHAnsi" w:hAnsiTheme="minorHAnsi" w:cstheme="minorHAnsi"/>
          <w:szCs w:val="22"/>
          <w:lang w:val="en-GB"/>
        </w:rPr>
        <w:t>refers to calendar day.</w:t>
      </w:r>
    </w:p>
    <w:p w14:paraId="1B776AE8"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4F4D0DC3" w14:textId="77777777" w:rsidR="00734979" w:rsidRPr="00D243BB" w:rsidRDefault="00734979"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“Government”</w:t>
      </w:r>
      <w:r w:rsidRPr="00D243BB">
        <w:rPr>
          <w:rFonts w:asciiTheme="minorHAnsi" w:hAnsiTheme="minorHAnsi" w:cstheme="minorHAnsi"/>
          <w:szCs w:val="22"/>
          <w:lang w:val="en-GB"/>
        </w:rPr>
        <w:t xml:space="preserve"> refers to the Government of the country that will be receiving the services provided/rendered specified under the Contract. </w:t>
      </w:r>
    </w:p>
    <w:p w14:paraId="5A15D69E"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12D75101" w14:textId="77777777" w:rsidR="00734979" w:rsidRPr="00D243BB" w:rsidRDefault="00734979"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“Instructions to Proposers”</w:t>
      </w:r>
      <w:r w:rsidRPr="00D243BB">
        <w:rPr>
          <w:rFonts w:asciiTheme="minorHAnsi" w:hAnsiTheme="minorHAnsi" w:cstheme="minorHAnsi"/>
          <w:szCs w:val="22"/>
          <w:lang w:val="en-GB"/>
        </w:rPr>
        <w:t xml:space="preserve"> (Section 2 of the RFP) refers to the complete set of documents </w:t>
      </w:r>
      <w:r w:rsidR="00CE3510">
        <w:rPr>
          <w:rFonts w:asciiTheme="minorHAnsi" w:hAnsiTheme="minorHAnsi" w:cstheme="minorHAnsi"/>
          <w:szCs w:val="22"/>
          <w:lang w:val="en-GB"/>
        </w:rPr>
        <w:t xml:space="preserve">that </w:t>
      </w:r>
      <w:r w:rsidRPr="00D243BB">
        <w:rPr>
          <w:rFonts w:asciiTheme="minorHAnsi" w:hAnsiTheme="minorHAnsi" w:cstheme="minorHAnsi"/>
          <w:szCs w:val="22"/>
          <w:lang w:val="en-GB"/>
        </w:rPr>
        <w:t>provides Proposers with all information needed and procedures to be followed in the course of preparing their Proposals</w:t>
      </w:r>
    </w:p>
    <w:p w14:paraId="694B5287"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09A9E39B" w14:textId="77777777" w:rsidR="00734979" w:rsidRPr="00D243BB" w:rsidRDefault="00734979"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“LOI”</w:t>
      </w:r>
      <w:r w:rsidRPr="00D243BB">
        <w:rPr>
          <w:rFonts w:asciiTheme="minorHAnsi" w:hAnsiTheme="minorHAnsi" w:cstheme="minorHAnsi"/>
          <w:szCs w:val="22"/>
          <w:lang w:val="en-GB"/>
        </w:rPr>
        <w:t xml:space="preserve"> (Section </w:t>
      </w:r>
      <w:r w:rsidR="00244EBB">
        <w:rPr>
          <w:rFonts w:asciiTheme="minorHAnsi" w:hAnsiTheme="minorHAnsi" w:cstheme="minorHAnsi"/>
          <w:szCs w:val="22"/>
          <w:lang w:val="en-GB"/>
        </w:rPr>
        <w:t>1</w:t>
      </w:r>
      <w:r w:rsidRPr="00D243BB">
        <w:rPr>
          <w:rFonts w:asciiTheme="minorHAnsi" w:hAnsiTheme="minorHAnsi" w:cstheme="minorHAnsi"/>
          <w:szCs w:val="22"/>
          <w:lang w:val="en-GB"/>
        </w:rPr>
        <w:t xml:space="preserve"> of the RFP) refers to the Letter of Invitation sent by UNDP to Proposers.</w:t>
      </w:r>
    </w:p>
    <w:p w14:paraId="558D6DA0"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2DB3756F" w14:textId="77777777" w:rsidR="00B43A97" w:rsidRDefault="00B43A97" w:rsidP="007B6389">
      <w:pPr>
        <w:pStyle w:val="ListParagraph"/>
        <w:numPr>
          <w:ilvl w:val="0"/>
          <w:numId w:val="12"/>
        </w:numPr>
        <w:autoSpaceDE w:val="0"/>
        <w:autoSpaceDN w:val="0"/>
        <w:spacing w:line="240" w:lineRule="auto"/>
        <w:ind w:right="-71"/>
        <w:jc w:val="both"/>
        <w:rPr>
          <w:rFonts w:asciiTheme="minorHAnsi" w:hAnsiTheme="minorHAnsi" w:cstheme="minorHAnsi"/>
          <w:szCs w:val="22"/>
        </w:rPr>
      </w:pPr>
      <w:r>
        <w:rPr>
          <w:rFonts w:asciiTheme="minorHAnsi" w:hAnsiTheme="minorHAnsi" w:cstheme="minorHAnsi"/>
          <w:i/>
          <w:szCs w:val="22"/>
          <w:lang w:val="en-GB"/>
        </w:rPr>
        <w:t>“</w:t>
      </w:r>
      <w:r w:rsidR="00866317" w:rsidRPr="00B945BB">
        <w:rPr>
          <w:rFonts w:asciiTheme="minorHAnsi" w:hAnsiTheme="minorHAnsi" w:cstheme="minorHAnsi"/>
          <w:i/>
          <w:szCs w:val="22"/>
          <w:lang w:val="en-GB"/>
        </w:rPr>
        <w:t>Material Deviation”</w:t>
      </w:r>
      <w:r w:rsidR="00866317" w:rsidRPr="00B945BB">
        <w:rPr>
          <w:rFonts w:asciiTheme="minorHAnsi" w:hAnsiTheme="minorHAnsi" w:cstheme="minorHAnsi"/>
          <w:szCs w:val="22"/>
          <w:lang w:val="en-GB"/>
        </w:rPr>
        <w:t xml:space="preserve"> refers to any contents or characteristics of the </w:t>
      </w:r>
      <w:r w:rsidR="00866317">
        <w:rPr>
          <w:rFonts w:asciiTheme="minorHAnsi" w:hAnsiTheme="minorHAnsi" w:cstheme="minorHAnsi"/>
          <w:szCs w:val="22"/>
          <w:lang w:val="en-GB"/>
        </w:rPr>
        <w:t>proposal</w:t>
      </w:r>
      <w:r w:rsidR="00866317" w:rsidRPr="00B945BB">
        <w:rPr>
          <w:rFonts w:asciiTheme="minorHAnsi" w:hAnsiTheme="minorHAnsi" w:cstheme="minorHAnsi"/>
          <w:szCs w:val="22"/>
          <w:lang w:val="en-GB"/>
        </w:rPr>
        <w:t xml:space="preserve"> that is </w:t>
      </w:r>
      <w:r w:rsidR="00866317" w:rsidRPr="00B945BB">
        <w:rPr>
          <w:rFonts w:asciiTheme="minorHAnsi" w:hAnsiTheme="minorHAnsi" w:cstheme="minorHAnsi"/>
          <w:szCs w:val="22"/>
        </w:rPr>
        <w:t xml:space="preserve">significantly different from an essential aspect or requirement of the </w:t>
      </w:r>
      <w:r w:rsidR="00866317">
        <w:rPr>
          <w:rFonts w:asciiTheme="minorHAnsi" w:hAnsiTheme="minorHAnsi" w:cstheme="minorHAnsi"/>
          <w:szCs w:val="22"/>
        </w:rPr>
        <w:t>RFP</w:t>
      </w:r>
      <w:r w:rsidR="00866317" w:rsidRPr="00B945BB">
        <w:rPr>
          <w:rFonts w:asciiTheme="minorHAnsi" w:hAnsiTheme="minorHAnsi" w:cstheme="minorHAnsi"/>
          <w:szCs w:val="22"/>
        </w:rPr>
        <w:t xml:space="preserve">, </w:t>
      </w:r>
      <w:r w:rsidR="00866317">
        <w:rPr>
          <w:rFonts w:asciiTheme="minorHAnsi" w:hAnsiTheme="minorHAnsi" w:cstheme="minorHAnsi"/>
          <w:szCs w:val="22"/>
        </w:rPr>
        <w:t>and</w:t>
      </w:r>
      <w:r w:rsidR="00866317" w:rsidRPr="00B945BB">
        <w:rPr>
          <w:rFonts w:asciiTheme="minorHAnsi" w:hAnsiTheme="minorHAnsi" w:cstheme="minorHAnsi"/>
          <w:szCs w:val="22"/>
        </w:rPr>
        <w:t xml:space="preserve"> : (i) </w:t>
      </w:r>
      <w:r w:rsidR="00866317">
        <w:rPr>
          <w:rFonts w:asciiTheme="minorHAnsi" w:hAnsiTheme="minorHAnsi" w:cstheme="minorHAnsi"/>
          <w:szCs w:val="22"/>
        </w:rPr>
        <w:t xml:space="preserve">substantially alters the scope and quality of the requirements; </w:t>
      </w:r>
      <w:r w:rsidR="00866317" w:rsidRPr="00B945BB">
        <w:rPr>
          <w:rFonts w:asciiTheme="minorHAnsi" w:hAnsiTheme="minorHAnsi" w:cstheme="minorHAnsi"/>
          <w:szCs w:val="22"/>
        </w:rPr>
        <w:t xml:space="preserve">(ii) </w:t>
      </w:r>
      <w:r w:rsidR="00866317">
        <w:rPr>
          <w:rFonts w:asciiTheme="minorHAnsi" w:hAnsiTheme="minorHAnsi" w:cstheme="minorHAnsi"/>
          <w:szCs w:val="22"/>
        </w:rPr>
        <w:t>limits the rights of UNDP and/or the obligations of the offeror; and (iii) adversely impacts the fairness and principles of the procurement process, such as those that compromise the competitive position of other offerors.</w:t>
      </w:r>
      <w:r>
        <w:rPr>
          <w:rFonts w:asciiTheme="minorHAnsi" w:hAnsiTheme="minorHAnsi" w:cstheme="minorHAnsi"/>
          <w:szCs w:val="22"/>
        </w:rPr>
        <w:t xml:space="preserve"> </w:t>
      </w:r>
    </w:p>
    <w:p w14:paraId="58ACE2CA" w14:textId="77777777" w:rsidR="00B43A97" w:rsidRDefault="00B43A97" w:rsidP="007419C9">
      <w:pPr>
        <w:rPr>
          <w:rFonts w:asciiTheme="minorHAnsi" w:hAnsiTheme="minorHAnsi" w:cstheme="minorBidi"/>
          <w:szCs w:val="22"/>
        </w:rPr>
      </w:pPr>
    </w:p>
    <w:p w14:paraId="7B853373" w14:textId="77777777" w:rsidR="00734979" w:rsidRPr="00D243BB" w:rsidRDefault="00B43A97"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 </w:t>
      </w:r>
      <w:r w:rsidR="00734979" w:rsidRPr="00D243BB">
        <w:rPr>
          <w:rFonts w:asciiTheme="minorHAnsi" w:hAnsiTheme="minorHAnsi" w:cstheme="minorHAnsi"/>
          <w:i/>
          <w:szCs w:val="22"/>
          <w:lang w:val="en-GB"/>
        </w:rPr>
        <w:t>“Proposal”</w:t>
      </w:r>
      <w:r w:rsidR="00734979" w:rsidRPr="00D243BB">
        <w:rPr>
          <w:rFonts w:asciiTheme="minorHAnsi" w:hAnsiTheme="minorHAnsi" w:cstheme="minorHAnsi"/>
          <w:szCs w:val="22"/>
          <w:lang w:val="en-GB"/>
        </w:rPr>
        <w:t xml:space="preserve"> refers to the Proposer’s response to the Request for Proposal, including the Proposal Submission Form, Technical and Financial Proposal and all other documentation attached thereto as required by the RFP.  </w:t>
      </w:r>
    </w:p>
    <w:p w14:paraId="4013BB56"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5006B61F" w14:textId="77777777" w:rsidR="00820A4C" w:rsidRPr="00D243BB" w:rsidRDefault="00734979"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“Proposer”</w:t>
      </w:r>
      <w:r w:rsidRPr="00D243BB">
        <w:rPr>
          <w:rFonts w:asciiTheme="minorHAnsi" w:hAnsiTheme="minorHAnsi" w:cstheme="minorHAnsi"/>
          <w:szCs w:val="22"/>
          <w:lang w:val="en-GB"/>
        </w:rPr>
        <w:t xml:space="preserve"> refers to any legal entity that may submit, or has submitted, a Proposal for the provision of services requested by UNDP</w:t>
      </w:r>
      <w:r w:rsidR="00CE3510">
        <w:rPr>
          <w:rFonts w:asciiTheme="minorHAnsi" w:hAnsiTheme="minorHAnsi" w:cstheme="minorHAnsi"/>
          <w:szCs w:val="22"/>
          <w:lang w:val="en-GB"/>
        </w:rPr>
        <w:t xml:space="preserve"> through this RFP</w:t>
      </w:r>
      <w:r w:rsidR="009734A2" w:rsidRPr="00D243BB">
        <w:rPr>
          <w:rFonts w:asciiTheme="minorHAnsi" w:hAnsiTheme="minorHAnsi" w:cstheme="minorHAnsi"/>
          <w:szCs w:val="22"/>
          <w:lang w:val="en-GB"/>
        </w:rPr>
        <w:t>.</w:t>
      </w:r>
    </w:p>
    <w:p w14:paraId="2C85A1F9" w14:textId="77777777" w:rsidR="00820A4C" w:rsidRPr="00D243BB" w:rsidRDefault="00820A4C" w:rsidP="007419C9">
      <w:pPr>
        <w:ind w:right="-71"/>
        <w:jc w:val="both"/>
        <w:rPr>
          <w:rFonts w:asciiTheme="minorHAnsi" w:hAnsiTheme="minorHAnsi" w:cstheme="minorHAnsi"/>
          <w:szCs w:val="22"/>
          <w:lang w:val="en-GB"/>
        </w:rPr>
      </w:pPr>
    </w:p>
    <w:p w14:paraId="1DA397B7" w14:textId="77777777" w:rsidR="00221DA7" w:rsidRPr="00D243BB" w:rsidRDefault="00221DA7"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“RFP”</w:t>
      </w:r>
      <w:r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the Request for Proposal</w:t>
      </w:r>
      <w:r w:rsidR="0073571C" w:rsidRPr="00D243BB">
        <w:rPr>
          <w:rFonts w:asciiTheme="minorHAnsi" w:hAnsiTheme="minorHAnsi" w:cstheme="minorHAnsi"/>
          <w:szCs w:val="22"/>
          <w:lang w:val="en-GB"/>
        </w:rPr>
        <w:t>s</w:t>
      </w:r>
      <w:r w:rsidR="00450B82" w:rsidRPr="00D243BB">
        <w:rPr>
          <w:rFonts w:asciiTheme="minorHAnsi" w:hAnsiTheme="minorHAnsi" w:cstheme="minorHAnsi"/>
          <w:szCs w:val="22"/>
          <w:lang w:val="en-GB"/>
        </w:rPr>
        <w:t xml:space="preserve"> consisting of instructions and references</w:t>
      </w:r>
      <w:r w:rsidRPr="00D243BB">
        <w:rPr>
          <w:rFonts w:asciiTheme="minorHAnsi" w:hAnsiTheme="minorHAnsi" w:cstheme="minorHAnsi"/>
          <w:szCs w:val="22"/>
          <w:lang w:val="en-GB"/>
        </w:rPr>
        <w:t xml:space="preserve"> prepared by UNDP for </w:t>
      </w:r>
      <w:r w:rsidR="00450B82" w:rsidRPr="00D243BB">
        <w:rPr>
          <w:rFonts w:asciiTheme="minorHAnsi" w:hAnsiTheme="minorHAnsi" w:cstheme="minorHAnsi"/>
          <w:szCs w:val="22"/>
          <w:lang w:val="en-GB"/>
        </w:rPr>
        <w:t>purposes of</w:t>
      </w:r>
      <w:r w:rsidRPr="00D243BB">
        <w:rPr>
          <w:rFonts w:asciiTheme="minorHAnsi" w:hAnsiTheme="minorHAnsi" w:cstheme="minorHAnsi"/>
          <w:szCs w:val="22"/>
          <w:lang w:val="en-GB"/>
        </w:rPr>
        <w:t xml:space="preserve"> selectin</w:t>
      </w:r>
      <w:r w:rsidR="00450B82" w:rsidRPr="00D243BB">
        <w:rPr>
          <w:rFonts w:asciiTheme="minorHAnsi" w:hAnsiTheme="minorHAnsi" w:cstheme="minorHAnsi"/>
          <w:szCs w:val="22"/>
          <w:lang w:val="en-GB"/>
        </w:rPr>
        <w:t>g the best service provider to perform the services described in the Terms of Reference</w:t>
      </w:r>
      <w:r w:rsidRPr="00D243BB">
        <w:rPr>
          <w:rFonts w:asciiTheme="minorHAnsi" w:hAnsiTheme="minorHAnsi" w:cstheme="minorHAnsi"/>
          <w:szCs w:val="22"/>
          <w:lang w:val="en-GB"/>
        </w:rPr>
        <w:t>.</w:t>
      </w:r>
    </w:p>
    <w:p w14:paraId="27FFFB2F" w14:textId="77777777" w:rsidR="00820A4C" w:rsidRPr="00D243BB" w:rsidRDefault="00820A4C" w:rsidP="007419C9">
      <w:pPr>
        <w:ind w:right="-71"/>
        <w:jc w:val="both"/>
        <w:rPr>
          <w:rFonts w:asciiTheme="minorHAnsi" w:hAnsiTheme="minorHAnsi" w:cstheme="minorHAnsi"/>
          <w:szCs w:val="22"/>
          <w:lang w:val="en-GB"/>
        </w:rPr>
      </w:pPr>
    </w:p>
    <w:p w14:paraId="2253FA4A" w14:textId="77777777" w:rsidR="00221DA7" w:rsidRPr="00D243BB" w:rsidRDefault="00152708" w:rsidP="007B6389">
      <w:pPr>
        <w:pStyle w:val="ListParagraph"/>
        <w:numPr>
          <w:ilvl w:val="0"/>
          <w:numId w:val="12"/>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w:t>
      </w:r>
      <w:r w:rsidR="00221DA7" w:rsidRPr="00D243BB">
        <w:rPr>
          <w:rFonts w:asciiTheme="minorHAnsi" w:hAnsiTheme="minorHAnsi" w:cstheme="minorHAnsi"/>
          <w:i/>
          <w:szCs w:val="22"/>
          <w:lang w:val="en-GB"/>
        </w:rPr>
        <w:t>Services”</w:t>
      </w:r>
      <w:r w:rsidR="00221DA7"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the </w:t>
      </w:r>
      <w:r w:rsidR="00CA6E40" w:rsidRPr="00D243BB">
        <w:rPr>
          <w:rFonts w:asciiTheme="minorHAnsi" w:hAnsiTheme="minorHAnsi" w:cstheme="minorHAnsi"/>
          <w:szCs w:val="22"/>
          <w:lang w:val="en-GB"/>
        </w:rPr>
        <w:t>entire scope of tasks and deliverables</w:t>
      </w:r>
      <w:r w:rsidR="00221DA7" w:rsidRPr="00D243BB">
        <w:rPr>
          <w:rFonts w:asciiTheme="minorHAnsi" w:hAnsiTheme="minorHAnsi" w:cstheme="minorHAnsi"/>
          <w:szCs w:val="22"/>
          <w:lang w:val="en-GB"/>
        </w:rPr>
        <w:t xml:space="preserve"> </w:t>
      </w:r>
      <w:r w:rsidRPr="00D243BB">
        <w:rPr>
          <w:rFonts w:asciiTheme="minorHAnsi" w:hAnsiTheme="minorHAnsi" w:cstheme="minorHAnsi"/>
          <w:szCs w:val="22"/>
          <w:lang w:val="en-GB"/>
        </w:rPr>
        <w:t xml:space="preserve">requested by UNDP under the RFP.  </w:t>
      </w:r>
    </w:p>
    <w:p w14:paraId="0AB5B5EA" w14:textId="77777777" w:rsidR="00820A4C" w:rsidRPr="00D243BB" w:rsidRDefault="00820A4C" w:rsidP="007419C9">
      <w:pPr>
        <w:ind w:right="-71"/>
        <w:jc w:val="both"/>
        <w:rPr>
          <w:rFonts w:asciiTheme="minorHAnsi" w:hAnsiTheme="minorHAnsi" w:cstheme="minorHAnsi"/>
          <w:szCs w:val="22"/>
          <w:lang w:val="en-GB"/>
        </w:rPr>
      </w:pPr>
    </w:p>
    <w:p w14:paraId="78107AFE" w14:textId="77777777" w:rsidR="00820A4C" w:rsidRPr="00D243BB" w:rsidRDefault="00820A4C" w:rsidP="007B6389">
      <w:pPr>
        <w:pStyle w:val="ListParagraph"/>
        <w:numPr>
          <w:ilvl w:val="0"/>
          <w:numId w:val="12"/>
        </w:numPr>
        <w:spacing w:line="240" w:lineRule="auto"/>
        <w:jc w:val="both"/>
        <w:rPr>
          <w:rFonts w:asciiTheme="minorHAnsi" w:hAnsiTheme="minorHAnsi" w:cstheme="minorHAnsi"/>
          <w:lang w:val="en-GB"/>
        </w:rPr>
      </w:pPr>
      <w:r w:rsidRPr="00D243BB">
        <w:rPr>
          <w:rFonts w:asciiTheme="minorHAnsi" w:hAnsiTheme="minorHAnsi" w:cstheme="minorHAnsi"/>
          <w:lang w:val="en-GB"/>
        </w:rPr>
        <w:t>“</w:t>
      </w:r>
      <w:r w:rsidRPr="00D243BB">
        <w:rPr>
          <w:rFonts w:asciiTheme="minorHAnsi" w:hAnsiTheme="minorHAnsi" w:cstheme="minorHAnsi"/>
          <w:i/>
          <w:lang w:val="en-GB"/>
        </w:rPr>
        <w:t xml:space="preserve">Supplemental Information to the RFP” </w:t>
      </w:r>
      <w:r w:rsidRPr="00D243BB">
        <w:rPr>
          <w:rFonts w:asciiTheme="minorHAnsi" w:hAnsiTheme="minorHAnsi" w:cstheme="minorHAnsi"/>
          <w:lang w:val="en-GB"/>
        </w:rPr>
        <w:t>refers to a written communication issued by UNDP to prospective Proposers containing clarifications, responses to queries received from prospective Proposers, or changes to be made in the RFP,</w:t>
      </w:r>
      <w:r w:rsidR="00364D1D" w:rsidRPr="00D243BB">
        <w:rPr>
          <w:rFonts w:asciiTheme="minorHAnsi" w:hAnsiTheme="minorHAnsi" w:cstheme="minorHAnsi"/>
          <w:lang w:val="en-GB"/>
        </w:rPr>
        <w:t xml:space="preserve"> at</w:t>
      </w:r>
      <w:r w:rsidRPr="00D243BB">
        <w:rPr>
          <w:rFonts w:asciiTheme="minorHAnsi" w:hAnsiTheme="minorHAnsi" w:cstheme="minorHAnsi"/>
          <w:lang w:val="en-GB"/>
        </w:rPr>
        <w:t xml:space="preserve"> </w:t>
      </w:r>
      <w:r w:rsidR="00364D1D" w:rsidRPr="00D243BB">
        <w:rPr>
          <w:rFonts w:asciiTheme="minorHAnsi" w:hAnsiTheme="minorHAnsi" w:cstheme="minorHAnsi"/>
          <w:lang w:val="en-GB"/>
        </w:rPr>
        <w:t xml:space="preserve">any time after the release of the RFP but </w:t>
      </w:r>
      <w:r w:rsidRPr="00D243BB">
        <w:rPr>
          <w:rFonts w:asciiTheme="minorHAnsi" w:hAnsiTheme="minorHAnsi" w:cstheme="minorHAnsi"/>
          <w:lang w:val="en-GB"/>
        </w:rPr>
        <w:t>before the deadline for the submission of Proposals.</w:t>
      </w:r>
    </w:p>
    <w:p w14:paraId="2B4B49D3" w14:textId="77777777" w:rsidR="00820A4C" w:rsidRPr="00D243BB" w:rsidRDefault="00820A4C" w:rsidP="007419C9">
      <w:pPr>
        <w:jc w:val="both"/>
        <w:rPr>
          <w:rFonts w:asciiTheme="minorHAnsi" w:hAnsiTheme="minorHAnsi" w:cstheme="minorHAnsi"/>
          <w:lang w:val="en-GB"/>
        </w:rPr>
      </w:pPr>
    </w:p>
    <w:p w14:paraId="025BFEB2" w14:textId="77777777" w:rsidR="008821C1" w:rsidRPr="00D243BB" w:rsidRDefault="008821C1" w:rsidP="007B6389">
      <w:pPr>
        <w:pStyle w:val="ListParagraph"/>
        <w:numPr>
          <w:ilvl w:val="0"/>
          <w:numId w:val="12"/>
        </w:numPr>
        <w:spacing w:line="240" w:lineRule="auto"/>
        <w:jc w:val="both"/>
        <w:rPr>
          <w:rFonts w:asciiTheme="minorHAnsi" w:hAnsiTheme="minorHAnsi" w:cstheme="minorHAnsi"/>
          <w:lang w:val="en-GB"/>
        </w:rPr>
      </w:pPr>
      <w:r w:rsidRPr="00D243BB">
        <w:rPr>
          <w:rFonts w:asciiTheme="minorHAnsi" w:hAnsiTheme="minorHAnsi" w:cstheme="minorHAnsi"/>
          <w:i/>
          <w:szCs w:val="22"/>
          <w:lang w:val="en-GB"/>
        </w:rPr>
        <w:t>“Terms of Reference”</w:t>
      </w:r>
      <w:r w:rsidRPr="00D243BB">
        <w:rPr>
          <w:rFonts w:asciiTheme="minorHAnsi" w:hAnsiTheme="minorHAnsi" w:cstheme="minorHAnsi"/>
          <w:szCs w:val="22"/>
          <w:lang w:val="en-GB"/>
        </w:rPr>
        <w:t xml:space="preserve"> (TOR)</w:t>
      </w:r>
      <w:r w:rsidR="00DC439D" w:rsidRPr="00D243BB">
        <w:rPr>
          <w:rFonts w:asciiTheme="minorHAnsi" w:hAnsiTheme="minorHAnsi" w:cstheme="minorHAnsi"/>
          <w:szCs w:val="22"/>
          <w:lang w:val="en-GB"/>
        </w:rPr>
        <w:t xml:space="preserve"> refers to </w:t>
      </w:r>
      <w:r w:rsidR="00820A4C" w:rsidRPr="00D243BB">
        <w:rPr>
          <w:rFonts w:asciiTheme="minorHAnsi" w:hAnsiTheme="minorHAnsi" w:cstheme="minorHAnsi"/>
          <w:szCs w:val="22"/>
          <w:lang w:val="en-GB"/>
        </w:rPr>
        <w:t>the document included in</w:t>
      </w:r>
      <w:r w:rsidRPr="00D243BB">
        <w:rPr>
          <w:rFonts w:asciiTheme="minorHAnsi" w:hAnsiTheme="minorHAnsi" w:cstheme="minorHAnsi"/>
          <w:szCs w:val="22"/>
          <w:lang w:val="en-GB"/>
        </w:rPr>
        <w:t xml:space="preserve"> </w:t>
      </w:r>
      <w:r w:rsidR="00244EBB">
        <w:rPr>
          <w:rFonts w:asciiTheme="minorHAnsi" w:hAnsiTheme="minorHAnsi" w:cstheme="minorHAnsi"/>
          <w:szCs w:val="22"/>
          <w:lang w:val="en-GB"/>
        </w:rPr>
        <w:t xml:space="preserve">this </w:t>
      </w:r>
      <w:r w:rsidRPr="00D243BB">
        <w:rPr>
          <w:rFonts w:asciiTheme="minorHAnsi" w:hAnsiTheme="minorHAnsi" w:cstheme="minorHAnsi"/>
          <w:szCs w:val="22"/>
          <w:lang w:val="en-GB"/>
        </w:rPr>
        <w:t>RFP as Section</w:t>
      </w:r>
      <w:r w:rsidR="00DC439D" w:rsidRPr="00D243BB">
        <w:rPr>
          <w:rFonts w:asciiTheme="minorHAnsi" w:hAnsiTheme="minorHAnsi" w:cstheme="minorHAnsi"/>
          <w:szCs w:val="22"/>
          <w:lang w:val="en-GB"/>
        </w:rPr>
        <w:t xml:space="preserve"> </w:t>
      </w:r>
      <w:r w:rsidR="00085236" w:rsidRPr="00D243BB">
        <w:rPr>
          <w:rFonts w:asciiTheme="minorHAnsi" w:hAnsiTheme="minorHAnsi" w:cstheme="minorHAnsi"/>
          <w:szCs w:val="22"/>
          <w:lang w:val="en-GB"/>
        </w:rPr>
        <w:t>3</w:t>
      </w:r>
      <w:r w:rsidRPr="00D243BB">
        <w:rPr>
          <w:rFonts w:asciiTheme="minorHAnsi" w:hAnsiTheme="minorHAnsi" w:cstheme="minorHAnsi"/>
          <w:szCs w:val="22"/>
          <w:lang w:val="en-GB"/>
        </w:rPr>
        <w:t xml:space="preserve"> which </w:t>
      </w:r>
      <w:r w:rsidR="008E4AAD" w:rsidRPr="00D243BB">
        <w:rPr>
          <w:rFonts w:asciiTheme="minorHAnsi" w:hAnsiTheme="minorHAnsi" w:cstheme="minorHAnsi"/>
          <w:szCs w:val="22"/>
          <w:lang w:val="en-GB"/>
        </w:rPr>
        <w:t>describes</w:t>
      </w:r>
      <w:r w:rsidR="00CA6E40" w:rsidRPr="00D243BB">
        <w:rPr>
          <w:rFonts w:asciiTheme="minorHAnsi" w:hAnsiTheme="minorHAnsi" w:cstheme="minorHAnsi"/>
          <w:szCs w:val="22"/>
          <w:lang w:val="en-GB"/>
        </w:rPr>
        <w:t xml:space="preserve"> the objectives, scope of services</w:t>
      </w:r>
      <w:r w:rsidRPr="00D243BB">
        <w:rPr>
          <w:rFonts w:asciiTheme="minorHAnsi" w:hAnsiTheme="minorHAnsi" w:cstheme="minorHAnsi"/>
          <w:szCs w:val="22"/>
          <w:lang w:val="en-GB"/>
        </w:rPr>
        <w:t xml:space="preserve">, activities, tasks to be performed, respective responsibilities </w:t>
      </w:r>
      <w:r w:rsidR="00152708" w:rsidRPr="00D243BB">
        <w:rPr>
          <w:rFonts w:asciiTheme="minorHAnsi" w:hAnsiTheme="minorHAnsi" w:cstheme="minorHAnsi"/>
          <w:szCs w:val="22"/>
          <w:lang w:val="en-GB"/>
        </w:rPr>
        <w:t xml:space="preserve">of the </w:t>
      </w:r>
      <w:r w:rsidR="00232A17" w:rsidRPr="00D243BB">
        <w:rPr>
          <w:rFonts w:asciiTheme="minorHAnsi" w:hAnsiTheme="minorHAnsi" w:cstheme="minorHAnsi"/>
          <w:szCs w:val="22"/>
          <w:lang w:val="en-GB"/>
        </w:rPr>
        <w:t>proposer</w:t>
      </w:r>
      <w:r w:rsidRPr="00D243BB">
        <w:rPr>
          <w:rFonts w:asciiTheme="minorHAnsi" w:hAnsiTheme="minorHAnsi" w:cstheme="minorHAnsi"/>
          <w:szCs w:val="22"/>
          <w:lang w:val="en-GB"/>
        </w:rPr>
        <w:t xml:space="preserve">, expected results and deliverables </w:t>
      </w:r>
      <w:r w:rsidR="008E4AAD" w:rsidRPr="00D243BB">
        <w:rPr>
          <w:rFonts w:asciiTheme="minorHAnsi" w:hAnsiTheme="minorHAnsi" w:cstheme="minorHAnsi"/>
          <w:szCs w:val="22"/>
          <w:lang w:val="en-GB"/>
        </w:rPr>
        <w:t xml:space="preserve">and other data pertinent to the performance of the range of duties and services expected of the successful </w:t>
      </w:r>
      <w:r w:rsidR="0041252B" w:rsidRPr="00D243BB">
        <w:rPr>
          <w:rFonts w:asciiTheme="minorHAnsi" w:hAnsiTheme="minorHAnsi" w:cstheme="minorHAnsi"/>
          <w:szCs w:val="22"/>
          <w:lang w:val="en-GB"/>
        </w:rPr>
        <w:t>proposer</w:t>
      </w:r>
      <w:r w:rsidRPr="00D243BB">
        <w:rPr>
          <w:rFonts w:asciiTheme="minorHAnsi" w:hAnsiTheme="minorHAnsi" w:cstheme="minorHAnsi"/>
          <w:lang w:val="en-GB"/>
        </w:rPr>
        <w:t>.</w:t>
      </w:r>
      <w:r w:rsidR="008E4AAD" w:rsidRPr="00D243BB">
        <w:rPr>
          <w:rFonts w:asciiTheme="minorHAnsi" w:hAnsiTheme="minorHAnsi" w:cstheme="minorHAnsi"/>
          <w:lang w:val="en-GB"/>
        </w:rPr>
        <w:t xml:space="preserve">  </w:t>
      </w:r>
    </w:p>
    <w:p w14:paraId="1E469A61" w14:textId="77777777" w:rsidR="00F57F1A" w:rsidRPr="00D243BB" w:rsidRDefault="00F57F1A" w:rsidP="007419C9">
      <w:pPr>
        <w:widowControl/>
        <w:overflowPunct/>
        <w:adjustRightInd/>
        <w:rPr>
          <w:rFonts w:asciiTheme="minorHAnsi" w:hAnsiTheme="minorHAnsi" w:cstheme="minorHAnsi"/>
          <w:lang w:val="en-GB"/>
        </w:rPr>
      </w:pPr>
    </w:p>
    <w:p w14:paraId="159D390F" w14:textId="77777777" w:rsidR="00954CD4" w:rsidRPr="00D243BB" w:rsidRDefault="00954CD4" w:rsidP="007419C9">
      <w:pPr>
        <w:rPr>
          <w:rFonts w:asciiTheme="minorHAnsi" w:hAnsiTheme="minorHAnsi" w:cstheme="minorHAnsi"/>
          <w:lang w:val="en-GB"/>
        </w:rPr>
      </w:pPr>
    </w:p>
    <w:p w14:paraId="4BA2B94F" w14:textId="77777777" w:rsidR="0056702C" w:rsidRPr="00D243BB" w:rsidRDefault="00667928" w:rsidP="007419C9">
      <w:pPr>
        <w:pStyle w:val="ListParagraph"/>
        <w:numPr>
          <w:ilvl w:val="0"/>
          <w:numId w:val="6"/>
        </w:numPr>
        <w:spacing w:line="240" w:lineRule="auto"/>
        <w:ind w:left="360"/>
        <w:rPr>
          <w:rFonts w:asciiTheme="minorHAnsi" w:hAnsiTheme="minorHAnsi" w:cstheme="minorHAnsi"/>
          <w:b/>
          <w:bCs/>
          <w:sz w:val="28"/>
          <w:szCs w:val="32"/>
          <w:lang w:val="en-GB"/>
        </w:rPr>
      </w:pPr>
      <w:r w:rsidRPr="00D243BB">
        <w:rPr>
          <w:rFonts w:asciiTheme="minorHAnsi" w:hAnsiTheme="minorHAnsi" w:cstheme="minorHAnsi"/>
          <w:b/>
          <w:bCs/>
          <w:sz w:val="28"/>
          <w:szCs w:val="32"/>
          <w:lang w:val="en-GB"/>
        </w:rPr>
        <w:t>GENERAL</w:t>
      </w:r>
    </w:p>
    <w:p w14:paraId="3CABE2C4" w14:textId="77777777" w:rsidR="0056702C" w:rsidRPr="00D243BB" w:rsidRDefault="0056702C" w:rsidP="007419C9">
      <w:pPr>
        <w:ind w:left="720" w:hanging="360"/>
        <w:rPr>
          <w:rFonts w:asciiTheme="minorHAnsi" w:hAnsiTheme="minorHAnsi" w:cstheme="minorHAnsi"/>
        </w:rPr>
      </w:pPr>
    </w:p>
    <w:p w14:paraId="29275597" w14:textId="77777777" w:rsidR="0056702C" w:rsidRPr="00F9600F" w:rsidRDefault="0056702C" w:rsidP="007B6389">
      <w:pPr>
        <w:pStyle w:val="ListParagraph"/>
        <w:numPr>
          <w:ilvl w:val="0"/>
          <w:numId w:val="23"/>
        </w:numPr>
        <w:tabs>
          <w:tab w:val="left" w:pos="720"/>
        </w:tabs>
        <w:spacing w:line="240" w:lineRule="auto"/>
        <w:jc w:val="both"/>
        <w:rPr>
          <w:rFonts w:asciiTheme="minorHAnsi" w:hAnsiTheme="minorHAnsi" w:cstheme="minorHAnsi"/>
          <w:szCs w:val="22"/>
        </w:rPr>
      </w:pPr>
      <w:r w:rsidRPr="00F9600F">
        <w:rPr>
          <w:rFonts w:asciiTheme="minorHAnsi" w:hAnsiTheme="minorHAnsi" w:cstheme="minorHAnsi"/>
          <w:bCs/>
          <w:szCs w:val="22"/>
        </w:rPr>
        <w:t xml:space="preserve">UNDP </w:t>
      </w:r>
      <w:r w:rsidR="002D34E6" w:rsidRPr="00F9600F">
        <w:rPr>
          <w:rFonts w:asciiTheme="minorHAnsi" w:hAnsiTheme="minorHAnsi" w:cstheme="minorHAnsi"/>
          <w:bCs/>
          <w:szCs w:val="22"/>
        </w:rPr>
        <w:t xml:space="preserve">hereby </w:t>
      </w:r>
      <w:r w:rsidRPr="00F9600F">
        <w:rPr>
          <w:rFonts w:asciiTheme="minorHAnsi" w:hAnsiTheme="minorHAnsi" w:cstheme="minorHAnsi"/>
          <w:bCs/>
          <w:szCs w:val="22"/>
        </w:rPr>
        <w:t xml:space="preserve">solicits </w:t>
      </w:r>
      <w:r w:rsidR="00BF46FA" w:rsidRPr="00F9600F">
        <w:rPr>
          <w:rFonts w:asciiTheme="minorHAnsi" w:hAnsiTheme="minorHAnsi" w:cstheme="minorHAnsi"/>
          <w:bCs/>
          <w:szCs w:val="22"/>
        </w:rPr>
        <w:t>Proposals</w:t>
      </w:r>
      <w:r w:rsidRPr="00F9600F">
        <w:rPr>
          <w:rFonts w:asciiTheme="minorHAnsi" w:hAnsiTheme="minorHAnsi" w:cstheme="minorHAnsi"/>
          <w:bCs/>
          <w:szCs w:val="22"/>
        </w:rPr>
        <w:t xml:space="preserve"> in response to this </w:t>
      </w:r>
      <w:r w:rsidR="00BF46FA" w:rsidRPr="00F9600F">
        <w:rPr>
          <w:rFonts w:asciiTheme="minorHAnsi" w:hAnsiTheme="minorHAnsi" w:cstheme="minorHAnsi"/>
          <w:bCs/>
          <w:szCs w:val="22"/>
        </w:rPr>
        <w:t>Request for Proposal (RFP)</w:t>
      </w:r>
      <w:r w:rsidRPr="00F9600F">
        <w:rPr>
          <w:rFonts w:asciiTheme="minorHAnsi" w:hAnsiTheme="minorHAnsi" w:cstheme="minorHAnsi"/>
          <w:bCs/>
          <w:szCs w:val="22"/>
        </w:rPr>
        <w:t xml:space="preserve">.  </w:t>
      </w:r>
      <w:r w:rsidR="00BF46FA" w:rsidRPr="00F9600F">
        <w:rPr>
          <w:rFonts w:asciiTheme="minorHAnsi" w:hAnsiTheme="minorHAnsi" w:cstheme="minorHAnsi"/>
          <w:bCs/>
          <w:szCs w:val="22"/>
        </w:rPr>
        <w:t>Proposers</w:t>
      </w:r>
      <w:r w:rsidR="00664E92" w:rsidRPr="00F9600F">
        <w:rPr>
          <w:rFonts w:asciiTheme="minorHAnsi" w:hAnsiTheme="minorHAnsi" w:cstheme="minorHAnsi"/>
          <w:bCs/>
          <w:szCs w:val="22"/>
        </w:rPr>
        <w:t xml:space="preserve"> </w:t>
      </w:r>
      <w:r w:rsidR="003A25F2" w:rsidRPr="00F9600F">
        <w:rPr>
          <w:rFonts w:asciiTheme="minorHAnsi" w:hAnsiTheme="minorHAnsi" w:cstheme="minorHAnsi"/>
          <w:bCs/>
          <w:szCs w:val="22"/>
        </w:rPr>
        <w:t xml:space="preserve">must strictly adhere to all the </w:t>
      </w:r>
      <w:r w:rsidRPr="00F9600F">
        <w:rPr>
          <w:rFonts w:asciiTheme="minorHAnsi" w:hAnsiTheme="minorHAnsi" w:cstheme="minorHAnsi"/>
          <w:bCs/>
          <w:szCs w:val="22"/>
        </w:rPr>
        <w:t xml:space="preserve">requirements of this </w:t>
      </w:r>
      <w:r w:rsidR="00BF46FA" w:rsidRPr="00F9600F">
        <w:rPr>
          <w:rFonts w:asciiTheme="minorHAnsi" w:hAnsiTheme="minorHAnsi" w:cstheme="minorHAnsi"/>
          <w:bCs/>
          <w:szCs w:val="22"/>
        </w:rPr>
        <w:t>RFP</w:t>
      </w:r>
      <w:r w:rsidRPr="00F9600F">
        <w:rPr>
          <w:rFonts w:asciiTheme="minorHAnsi" w:hAnsiTheme="minorHAnsi" w:cstheme="minorHAnsi"/>
          <w:bCs/>
          <w:szCs w:val="22"/>
        </w:rPr>
        <w:t xml:space="preserve">.  No changes, substitutions or other alterations to the </w:t>
      </w:r>
      <w:r w:rsidR="00F9600F">
        <w:rPr>
          <w:rFonts w:asciiTheme="minorHAnsi" w:hAnsiTheme="minorHAnsi" w:cstheme="minorHAnsi"/>
          <w:bCs/>
          <w:szCs w:val="22"/>
        </w:rPr>
        <w:t xml:space="preserve">rules and </w:t>
      </w:r>
      <w:r w:rsidRPr="00F9600F">
        <w:rPr>
          <w:rFonts w:asciiTheme="minorHAnsi" w:hAnsiTheme="minorHAnsi" w:cstheme="minorHAnsi"/>
          <w:bCs/>
          <w:szCs w:val="22"/>
        </w:rPr>
        <w:t>provisions stipulated in this</w:t>
      </w:r>
      <w:r w:rsidR="00BF46FA" w:rsidRPr="00F9600F">
        <w:rPr>
          <w:rFonts w:asciiTheme="minorHAnsi" w:hAnsiTheme="minorHAnsi" w:cstheme="minorHAnsi"/>
          <w:bCs/>
          <w:szCs w:val="22"/>
        </w:rPr>
        <w:t xml:space="preserve"> RFP</w:t>
      </w:r>
      <w:r w:rsidRPr="00F9600F">
        <w:rPr>
          <w:rFonts w:asciiTheme="minorHAnsi" w:hAnsiTheme="minorHAnsi" w:cstheme="minorHAnsi"/>
          <w:bCs/>
          <w:szCs w:val="22"/>
        </w:rPr>
        <w:t xml:space="preserve"> </w:t>
      </w:r>
      <w:r w:rsidR="00F9600F">
        <w:rPr>
          <w:rFonts w:asciiTheme="minorHAnsi" w:hAnsiTheme="minorHAnsi" w:cstheme="minorHAnsi"/>
          <w:bCs/>
          <w:szCs w:val="22"/>
        </w:rPr>
        <w:t>may be made</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or assumed </w:t>
      </w:r>
      <w:r w:rsidRPr="00F9600F">
        <w:rPr>
          <w:rFonts w:asciiTheme="minorHAnsi" w:hAnsiTheme="minorHAnsi" w:cstheme="minorHAnsi"/>
          <w:bCs/>
          <w:szCs w:val="22"/>
        </w:rPr>
        <w:t xml:space="preserve">unless </w:t>
      </w:r>
      <w:r w:rsidR="00F9600F">
        <w:rPr>
          <w:rFonts w:asciiTheme="minorHAnsi" w:hAnsiTheme="minorHAnsi" w:cstheme="minorHAnsi"/>
          <w:bCs/>
          <w:szCs w:val="22"/>
        </w:rPr>
        <w:t xml:space="preserve">it is instructed or </w:t>
      </w:r>
      <w:r w:rsidRPr="00F9600F">
        <w:rPr>
          <w:rFonts w:asciiTheme="minorHAnsi" w:hAnsiTheme="minorHAnsi" w:cstheme="minorHAnsi"/>
          <w:bCs/>
          <w:szCs w:val="22"/>
        </w:rPr>
        <w:t>approved in writing by UNDP</w:t>
      </w:r>
      <w:r w:rsidR="00F9600F">
        <w:rPr>
          <w:rFonts w:asciiTheme="minorHAnsi" w:hAnsiTheme="minorHAnsi" w:cstheme="minorHAnsi"/>
          <w:bCs/>
          <w:szCs w:val="22"/>
        </w:rPr>
        <w:t xml:space="preserve"> in the form of Supplemental Information to the RFP</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 </w:t>
      </w:r>
    </w:p>
    <w:p w14:paraId="650B5A45" w14:textId="77777777" w:rsidR="00105CA9" w:rsidRPr="00F9600F" w:rsidRDefault="00105CA9" w:rsidP="007419C9">
      <w:pPr>
        <w:tabs>
          <w:tab w:val="left" w:pos="720"/>
        </w:tabs>
        <w:ind w:left="720" w:hanging="360"/>
        <w:jc w:val="both"/>
        <w:rPr>
          <w:rFonts w:asciiTheme="minorHAnsi" w:hAnsiTheme="minorHAnsi" w:cstheme="minorHAnsi"/>
          <w:sz w:val="22"/>
          <w:szCs w:val="22"/>
        </w:rPr>
      </w:pPr>
    </w:p>
    <w:p w14:paraId="7F92EFCA"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2.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Submission of a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shall be deemed </w:t>
      </w:r>
      <w:r w:rsidR="002D34E6">
        <w:rPr>
          <w:rFonts w:asciiTheme="minorHAnsi" w:hAnsiTheme="minorHAnsi" w:cstheme="minorHAnsi"/>
          <w:sz w:val="22"/>
          <w:szCs w:val="22"/>
        </w:rPr>
        <w:t>as</w:t>
      </w:r>
      <w:r w:rsidR="0056702C" w:rsidRPr="00D243BB">
        <w:rPr>
          <w:rFonts w:asciiTheme="minorHAnsi" w:hAnsiTheme="minorHAnsi" w:cstheme="minorHAnsi"/>
          <w:sz w:val="22"/>
          <w:szCs w:val="22"/>
        </w:rPr>
        <w:t xml:space="preserve"> an </w:t>
      </w:r>
      <w:r w:rsidR="00BF46FA" w:rsidRPr="00D243BB">
        <w:rPr>
          <w:rFonts w:asciiTheme="minorHAnsi" w:hAnsiTheme="minorHAnsi" w:cstheme="minorHAnsi"/>
          <w:sz w:val="22"/>
          <w:szCs w:val="22"/>
        </w:rPr>
        <w:t xml:space="preserve">acknowledgement by the Proposer </w:t>
      </w:r>
      <w:r w:rsidR="0056702C" w:rsidRPr="00D243BB">
        <w:rPr>
          <w:rFonts w:asciiTheme="minorHAnsi" w:hAnsiTheme="minorHAnsi" w:cstheme="minorHAnsi"/>
          <w:sz w:val="22"/>
          <w:szCs w:val="22"/>
        </w:rPr>
        <w:t xml:space="preserve">that all obligations stipulated by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will be met and</w:t>
      </w:r>
      <w:r w:rsidR="002D34E6">
        <w:rPr>
          <w:rFonts w:asciiTheme="minorHAnsi" w:hAnsiTheme="minorHAnsi" w:cstheme="minorHAnsi"/>
          <w:sz w:val="22"/>
          <w:szCs w:val="22"/>
        </w:rPr>
        <w:t>,</w:t>
      </w:r>
      <w:r w:rsidR="0056702C" w:rsidRPr="00D243BB">
        <w:rPr>
          <w:rFonts w:asciiTheme="minorHAnsi" w:hAnsiTheme="minorHAnsi" w:cstheme="minorHAnsi"/>
          <w:sz w:val="22"/>
          <w:szCs w:val="22"/>
        </w:rPr>
        <w:t xml:space="preserve"> unless</w:t>
      </w:r>
      <w:r w:rsidR="00A320CF" w:rsidRPr="00D243BB">
        <w:rPr>
          <w:rFonts w:asciiTheme="minorHAnsi" w:hAnsiTheme="minorHAnsi" w:cstheme="minorHAnsi"/>
          <w:sz w:val="22"/>
          <w:szCs w:val="22"/>
        </w:rPr>
        <w:t xml:space="preserve"> specified otherwise, the </w:t>
      </w:r>
      <w:r w:rsidR="00BF46FA" w:rsidRPr="00D243BB">
        <w:rPr>
          <w:rFonts w:asciiTheme="minorHAnsi" w:hAnsiTheme="minorHAnsi" w:cstheme="minorHAnsi"/>
          <w:sz w:val="22"/>
          <w:szCs w:val="22"/>
        </w:rPr>
        <w:t>Proposer</w:t>
      </w:r>
      <w:r w:rsidR="0056702C" w:rsidRPr="00D243BB">
        <w:rPr>
          <w:rFonts w:asciiTheme="minorHAnsi" w:hAnsiTheme="minorHAnsi" w:cstheme="minorHAnsi"/>
          <w:sz w:val="22"/>
          <w:szCs w:val="22"/>
        </w:rPr>
        <w:t xml:space="preserve"> has read, understood and agreed to all the instructions in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t>
      </w:r>
    </w:p>
    <w:p w14:paraId="430619B6" w14:textId="77777777" w:rsidR="00105CA9" w:rsidRPr="00D243BB" w:rsidRDefault="00105CA9" w:rsidP="007419C9">
      <w:pPr>
        <w:tabs>
          <w:tab w:val="left" w:pos="720"/>
        </w:tabs>
        <w:ind w:left="720" w:hanging="360"/>
        <w:jc w:val="both"/>
        <w:rPr>
          <w:rFonts w:asciiTheme="minorHAnsi" w:hAnsiTheme="minorHAnsi" w:cstheme="minorHAnsi"/>
          <w:sz w:val="22"/>
          <w:szCs w:val="22"/>
        </w:rPr>
      </w:pPr>
    </w:p>
    <w:p w14:paraId="5C15225F"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3.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Any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submitted will be reg</w:t>
      </w:r>
      <w:r w:rsidR="00A320CF" w:rsidRPr="00D243BB">
        <w:rPr>
          <w:rFonts w:asciiTheme="minorHAnsi" w:hAnsiTheme="minorHAnsi" w:cstheme="minorHAnsi"/>
          <w:sz w:val="22"/>
          <w:szCs w:val="22"/>
        </w:rPr>
        <w:t xml:space="preserve">arded as an offer by the </w:t>
      </w:r>
      <w:r w:rsidR="00152708" w:rsidRPr="00D243BB">
        <w:rPr>
          <w:rFonts w:asciiTheme="minorHAnsi" w:hAnsiTheme="minorHAnsi" w:cstheme="minorHAnsi"/>
          <w:sz w:val="22"/>
          <w:szCs w:val="22"/>
        </w:rPr>
        <w:t xml:space="preserve">Proposer </w:t>
      </w:r>
      <w:r w:rsidR="0056702C" w:rsidRPr="00D243BB">
        <w:rPr>
          <w:rFonts w:asciiTheme="minorHAnsi" w:hAnsiTheme="minorHAnsi" w:cstheme="minorHAnsi"/>
          <w:sz w:val="22"/>
          <w:szCs w:val="22"/>
        </w:rPr>
        <w:t xml:space="preserve">and </w:t>
      </w:r>
      <w:r w:rsidR="002D34E6">
        <w:rPr>
          <w:rFonts w:asciiTheme="minorHAnsi" w:hAnsiTheme="minorHAnsi" w:cstheme="minorHAnsi"/>
          <w:sz w:val="22"/>
          <w:szCs w:val="22"/>
        </w:rPr>
        <w:t xml:space="preserve">does not constitute or imply the acceptance </w:t>
      </w:r>
      <w:r w:rsidR="0056702C" w:rsidRPr="00D243BB">
        <w:rPr>
          <w:rFonts w:asciiTheme="minorHAnsi" w:hAnsiTheme="minorHAnsi" w:cstheme="minorHAnsi"/>
          <w:sz w:val="22"/>
          <w:szCs w:val="22"/>
        </w:rPr>
        <w:t xml:space="preserve">of any </w:t>
      </w:r>
      <w:r w:rsidR="00152708"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by UNDP.</w:t>
      </w:r>
      <w:r w:rsidR="002D34E6">
        <w:rPr>
          <w:rFonts w:asciiTheme="minorHAnsi" w:hAnsiTheme="minorHAnsi" w:cstheme="minorHAnsi"/>
          <w:sz w:val="22"/>
          <w:szCs w:val="22"/>
        </w:rPr>
        <w:t xml:space="preserve"> UNDP is under no obligation to award a contract to any Proposer as a result of this RFP. </w:t>
      </w:r>
    </w:p>
    <w:p w14:paraId="31D48CC0" w14:textId="77777777" w:rsidR="00105CA9" w:rsidRDefault="00105CA9" w:rsidP="007419C9">
      <w:pPr>
        <w:tabs>
          <w:tab w:val="left" w:pos="720"/>
        </w:tabs>
        <w:ind w:left="720" w:hanging="360"/>
        <w:jc w:val="both"/>
        <w:rPr>
          <w:rFonts w:asciiTheme="minorHAnsi" w:hAnsiTheme="minorHAnsi" w:cstheme="minorHAnsi"/>
          <w:sz w:val="22"/>
          <w:szCs w:val="22"/>
        </w:rPr>
      </w:pPr>
    </w:p>
    <w:p w14:paraId="42286D5A" w14:textId="77777777" w:rsidR="0062514C" w:rsidRDefault="009429CF" w:rsidP="0062514C">
      <w:pPr>
        <w:pStyle w:val="ListParagraph"/>
        <w:spacing w:line="240" w:lineRule="auto"/>
        <w:ind w:hanging="360"/>
        <w:jc w:val="both"/>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r>
      <w:r w:rsidRPr="00F75FCB">
        <w:rPr>
          <w:rFonts w:asciiTheme="minorHAnsi" w:hAnsiTheme="minorHAnsi" w:cstheme="minorHAnsi"/>
          <w:szCs w:val="22"/>
        </w:rPr>
        <w:t>UNDP implements a policy of zero tolerance on proscribed practices, including fraud, corruption, collusion, unethical practices</w:t>
      </w:r>
      <w:r>
        <w:rPr>
          <w:rFonts w:asciiTheme="minorHAnsi" w:hAnsiTheme="minorHAnsi" w:cstheme="minorHAnsi"/>
          <w:szCs w:val="22"/>
        </w:rPr>
        <w:t xml:space="preserve">, and obstruction. UNDP </w:t>
      </w:r>
      <w:r w:rsidRPr="00D243BB">
        <w:rPr>
          <w:rFonts w:asciiTheme="minorHAnsi" w:hAnsiTheme="minorHAnsi" w:cstheme="minorHAnsi"/>
          <w:szCs w:val="22"/>
        </w:rPr>
        <w:t xml:space="preserve">is committed to preventing, identifying and addressing all acts of fraud and corrupt practices against UNDP as well as third parties involved in UNDP activities.  </w:t>
      </w:r>
      <w:r>
        <w:rPr>
          <w:rFonts w:asciiTheme="minorHAnsi" w:hAnsiTheme="minorHAnsi" w:cstheme="minorHAnsi"/>
          <w:szCs w:val="22"/>
        </w:rPr>
        <w:t xml:space="preserve">(See </w:t>
      </w:r>
    </w:p>
    <w:p w14:paraId="23F7FA1A" w14:textId="77777777" w:rsidR="0062514C" w:rsidRPr="00CF538E" w:rsidRDefault="00025A55" w:rsidP="0062514C">
      <w:pPr>
        <w:pStyle w:val="ListParagraph"/>
        <w:spacing w:line="240" w:lineRule="auto"/>
        <w:rPr>
          <w:rFonts w:asciiTheme="minorHAnsi" w:hAnsiTheme="minorHAnsi" w:cstheme="minorHAnsi"/>
        </w:rPr>
      </w:pPr>
      <w:hyperlink r:id="rId14" w:history="1">
        <w:r w:rsidR="00CF538E" w:rsidRPr="008528BF">
          <w:rPr>
            <w:rStyle w:val="Hyperlink"/>
            <w:rFonts w:asciiTheme="minorHAnsi" w:hAnsiTheme="minorHAnsi" w:cstheme="minorHAnsi"/>
          </w:rPr>
          <w:t>http://www.undp.org/content/dam/undp/library/corporate/Transparency/UNDP_Anti_Fraud_Policy_English_FINAL_june_2011.pdf</w:t>
        </w:r>
      </w:hyperlink>
      <w:r w:rsidR="00CF538E">
        <w:rPr>
          <w:rFonts w:asciiTheme="minorHAnsi" w:hAnsiTheme="minorHAnsi" w:cstheme="minorHAnsi"/>
        </w:rPr>
        <w:t xml:space="preserve"> and </w:t>
      </w:r>
      <w:hyperlink r:id="rId15" w:history="1">
        <w:r w:rsidR="005B0A40" w:rsidRPr="005B0A40">
          <w:rPr>
            <w:rStyle w:val="Hyperlink"/>
            <w:rFonts w:asciiTheme="minorHAnsi" w:hAnsiTheme="minorHAnsi" w:cstheme="minorHAnsi"/>
            <w:szCs w:val="22"/>
          </w:rPr>
          <w:t>http://www.undp.org/content/undp/en/home/operations/procurement/protestandsanctions/</w:t>
        </w:r>
      </w:hyperlink>
      <w:r w:rsidR="005B0A40">
        <w:rPr>
          <w:rFonts w:asciiTheme="minorHAnsi" w:hAnsiTheme="minorHAnsi" w:cstheme="minorHAnsi"/>
          <w:sz w:val="20"/>
          <w:szCs w:val="20"/>
        </w:rPr>
        <w:t xml:space="preserve"> </w:t>
      </w:r>
      <w:r w:rsidR="0062514C" w:rsidRPr="005B0A40">
        <w:rPr>
          <w:rFonts w:asciiTheme="minorHAnsi" w:hAnsiTheme="minorHAnsi" w:cstheme="minorHAnsi"/>
          <w:sz w:val="20"/>
          <w:szCs w:val="20"/>
        </w:rPr>
        <w:t>for full</w:t>
      </w:r>
      <w:r w:rsidR="0062514C">
        <w:rPr>
          <w:rFonts w:asciiTheme="minorHAnsi" w:hAnsiTheme="minorHAnsi" w:cstheme="minorHAnsi"/>
          <w:szCs w:val="22"/>
        </w:rPr>
        <w:t xml:space="preserve"> description of the policies)</w:t>
      </w:r>
    </w:p>
    <w:p w14:paraId="7B427A34" w14:textId="77777777" w:rsidR="009429CF" w:rsidRDefault="009429CF" w:rsidP="007419C9">
      <w:pPr>
        <w:tabs>
          <w:tab w:val="left" w:pos="720"/>
        </w:tabs>
        <w:ind w:left="720" w:hanging="360"/>
        <w:jc w:val="both"/>
        <w:rPr>
          <w:rFonts w:asciiTheme="minorHAnsi" w:hAnsiTheme="minorHAnsi" w:cstheme="minorHAnsi"/>
          <w:sz w:val="22"/>
          <w:szCs w:val="22"/>
        </w:rPr>
      </w:pPr>
    </w:p>
    <w:p w14:paraId="40571706" w14:textId="77777777" w:rsidR="00A943ED" w:rsidRPr="009429CF" w:rsidRDefault="009429CF" w:rsidP="007419C9">
      <w:pPr>
        <w:tabs>
          <w:tab w:val="left" w:pos="720"/>
        </w:tabs>
        <w:ind w:left="720" w:hanging="360"/>
        <w:jc w:val="both"/>
        <w:rPr>
          <w:rFonts w:asciiTheme="minorHAnsi" w:hAnsiTheme="minorHAnsi" w:cstheme="minorHAnsi"/>
          <w:sz w:val="22"/>
          <w:szCs w:val="22"/>
        </w:rPr>
      </w:pPr>
      <w:r>
        <w:rPr>
          <w:rFonts w:asciiTheme="minorHAnsi" w:hAnsiTheme="minorHAnsi" w:cstheme="minorHAnsi"/>
          <w:sz w:val="22"/>
          <w:szCs w:val="22"/>
        </w:rPr>
        <w:t>5</w:t>
      </w:r>
      <w:r w:rsidR="00A943ED" w:rsidRPr="00D243BB">
        <w:rPr>
          <w:rFonts w:asciiTheme="minorHAnsi" w:hAnsiTheme="minorHAnsi" w:cstheme="minorHAnsi"/>
          <w:sz w:val="22"/>
          <w:szCs w:val="22"/>
        </w:rPr>
        <w:t xml:space="preserve">. </w:t>
      </w:r>
      <w:r w:rsidR="00CD3915" w:rsidRPr="00D243BB">
        <w:rPr>
          <w:rFonts w:asciiTheme="minorHAnsi" w:hAnsiTheme="minorHAnsi" w:cstheme="minorHAnsi"/>
          <w:sz w:val="22"/>
          <w:szCs w:val="22"/>
        </w:rPr>
        <w:tab/>
      </w:r>
      <w:r w:rsidR="0055058F">
        <w:rPr>
          <w:rFonts w:asciiTheme="minorHAnsi" w:hAnsiTheme="minorHAnsi" w:cstheme="minorHAnsi"/>
          <w:sz w:val="22"/>
          <w:szCs w:val="22"/>
        </w:rPr>
        <w:t xml:space="preserve">In responding to this RFP, </w:t>
      </w:r>
      <w:r w:rsidR="002D34E6">
        <w:rPr>
          <w:rFonts w:asciiTheme="minorHAnsi" w:hAnsiTheme="minorHAnsi" w:cstheme="minorHAnsi"/>
          <w:sz w:val="22"/>
          <w:szCs w:val="22"/>
        </w:rPr>
        <w:t xml:space="preserve">UNDP requires </w:t>
      </w:r>
      <w:r w:rsidR="0055058F">
        <w:rPr>
          <w:rFonts w:asciiTheme="minorHAnsi" w:hAnsiTheme="minorHAnsi" w:cstheme="minorHAnsi"/>
          <w:sz w:val="22"/>
          <w:szCs w:val="22"/>
        </w:rPr>
        <w:t>all Proposers</w:t>
      </w:r>
      <w:r w:rsidR="002D34E6">
        <w:rPr>
          <w:rFonts w:asciiTheme="minorHAnsi" w:hAnsiTheme="minorHAnsi" w:cstheme="minorHAnsi"/>
          <w:sz w:val="22"/>
          <w:szCs w:val="22"/>
        </w:rPr>
        <w:t xml:space="preserve"> </w:t>
      </w:r>
      <w:r w:rsidR="0055058F">
        <w:rPr>
          <w:rFonts w:asciiTheme="minorHAnsi" w:hAnsiTheme="minorHAnsi" w:cstheme="minorHAnsi"/>
          <w:sz w:val="22"/>
          <w:szCs w:val="22"/>
        </w:rPr>
        <w:t xml:space="preserve">to conduct themselves in a </w:t>
      </w:r>
      <w:r w:rsidR="002D34E6">
        <w:rPr>
          <w:rFonts w:asciiTheme="minorHAnsi" w:hAnsiTheme="minorHAnsi" w:cstheme="minorHAnsi"/>
          <w:sz w:val="22"/>
          <w:szCs w:val="22"/>
        </w:rPr>
        <w:t>profess</w:t>
      </w:r>
      <w:r w:rsidR="0055058F">
        <w:rPr>
          <w:rFonts w:asciiTheme="minorHAnsi" w:hAnsiTheme="minorHAnsi" w:cstheme="minorHAnsi"/>
          <w:sz w:val="22"/>
          <w:szCs w:val="22"/>
        </w:rPr>
        <w:t>ional, objective and impartial manner, and</w:t>
      </w:r>
      <w:r w:rsidR="00AD3E04">
        <w:rPr>
          <w:rFonts w:asciiTheme="minorHAnsi" w:hAnsiTheme="minorHAnsi" w:cstheme="minorHAnsi"/>
          <w:sz w:val="22"/>
          <w:szCs w:val="22"/>
        </w:rPr>
        <w:t xml:space="preserve"> they </w:t>
      </w:r>
      <w:r w:rsidR="0055058F">
        <w:rPr>
          <w:rFonts w:asciiTheme="minorHAnsi" w:hAnsiTheme="minorHAnsi" w:cstheme="minorHAnsi"/>
          <w:sz w:val="22"/>
          <w:szCs w:val="22"/>
        </w:rPr>
        <w:t xml:space="preserve">must </w:t>
      </w:r>
      <w:r w:rsidR="00AD3E04">
        <w:rPr>
          <w:rFonts w:asciiTheme="minorHAnsi" w:hAnsiTheme="minorHAnsi" w:cstheme="minorHAnsi"/>
          <w:sz w:val="22"/>
          <w:szCs w:val="22"/>
        </w:rPr>
        <w:t>at all times hold UNDP’s interests paramount</w:t>
      </w:r>
      <w:r w:rsidR="0055058F">
        <w:rPr>
          <w:rFonts w:asciiTheme="minorHAnsi" w:hAnsiTheme="minorHAnsi" w:cstheme="minorHAnsi"/>
          <w:sz w:val="22"/>
          <w:szCs w:val="22"/>
        </w:rPr>
        <w:t xml:space="preserve">.  </w:t>
      </w:r>
      <w:r w:rsidR="00AD3E04">
        <w:rPr>
          <w:rFonts w:asciiTheme="minorHAnsi" w:hAnsiTheme="minorHAnsi" w:cstheme="minorHAnsi"/>
          <w:sz w:val="22"/>
          <w:szCs w:val="22"/>
        </w:rPr>
        <w:t xml:space="preserve"> Proposers must strictly avoid conflicts with other assignments or their own interests, and act without consideration for future work</w:t>
      </w:r>
      <w:r w:rsidR="00C00868">
        <w:rPr>
          <w:rFonts w:asciiTheme="minorHAnsi" w:hAnsiTheme="minorHAnsi" w:cstheme="minorHAnsi"/>
          <w:sz w:val="22"/>
          <w:szCs w:val="22"/>
        </w:rPr>
        <w:t xml:space="preserve">. </w:t>
      </w:r>
      <w:r w:rsidR="0055058F">
        <w:rPr>
          <w:rFonts w:asciiTheme="minorHAnsi" w:hAnsiTheme="minorHAnsi" w:cstheme="minorHAnsi"/>
          <w:sz w:val="22"/>
          <w:szCs w:val="22"/>
        </w:rPr>
        <w:t xml:space="preserve"> </w:t>
      </w:r>
      <w:r w:rsidR="00A943ED" w:rsidRPr="00D243BB">
        <w:rPr>
          <w:rFonts w:asciiTheme="minorHAnsi" w:hAnsiTheme="minorHAnsi" w:cstheme="minorHAnsi"/>
          <w:sz w:val="22"/>
          <w:szCs w:val="22"/>
        </w:rPr>
        <w:t>All Proposers</w:t>
      </w:r>
      <w:r w:rsidR="00AD3E04">
        <w:rPr>
          <w:rFonts w:asciiTheme="minorHAnsi" w:hAnsiTheme="minorHAnsi" w:cstheme="minorHAnsi"/>
          <w:sz w:val="22"/>
          <w:szCs w:val="22"/>
        </w:rPr>
        <w:t xml:space="preserve"> found </w:t>
      </w:r>
      <w:r w:rsidR="00A943ED" w:rsidRPr="00D243BB">
        <w:rPr>
          <w:rFonts w:asciiTheme="minorHAnsi" w:hAnsiTheme="minorHAnsi" w:cstheme="minorHAnsi"/>
          <w:sz w:val="22"/>
          <w:szCs w:val="22"/>
        </w:rPr>
        <w:t xml:space="preserve">to have a conflict of interest shall be disqualified. </w:t>
      </w:r>
      <w:r w:rsidR="00AD3E04">
        <w:rPr>
          <w:rFonts w:asciiTheme="minorHAnsi" w:hAnsiTheme="minorHAnsi" w:cstheme="minorHAnsi"/>
          <w:sz w:val="22"/>
          <w:szCs w:val="22"/>
        </w:rPr>
        <w:t xml:space="preserve"> Without limitation on the generality of the above, </w:t>
      </w:r>
      <w:r w:rsidR="00A943ED" w:rsidRPr="00D243BB">
        <w:rPr>
          <w:rFonts w:asciiTheme="minorHAnsi" w:hAnsiTheme="minorHAnsi" w:cstheme="minorHAnsi"/>
          <w:sz w:val="22"/>
          <w:szCs w:val="22"/>
        </w:rPr>
        <w:t>Proposers</w:t>
      </w:r>
      <w:r w:rsidR="00AD3E04">
        <w:rPr>
          <w:rFonts w:asciiTheme="minorHAnsi" w:hAnsiTheme="minorHAnsi" w:cstheme="minorHAnsi"/>
          <w:sz w:val="22"/>
          <w:szCs w:val="22"/>
        </w:rPr>
        <w:t xml:space="preserve">, and any of their affiliates, shall be </w:t>
      </w:r>
      <w:r w:rsidR="00AD3E04" w:rsidRPr="009429CF">
        <w:rPr>
          <w:rFonts w:asciiTheme="minorHAnsi" w:hAnsiTheme="minorHAnsi" w:cstheme="minorHAnsi"/>
          <w:sz w:val="22"/>
          <w:szCs w:val="22"/>
        </w:rPr>
        <w:t xml:space="preserve">considered to have a conflict of interest </w:t>
      </w:r>
      <w:r w:rsidR="00A943ED" w:rsidRPr="009429CF">
        <w:rPr>
          <w:rFonts w:asciiTheme="minorHAnsi" w:hAnsiTheme="minorHAnsi" w:cstheme="minorHAnsi"/>
          <w:sz w:val="22"/>
          <w:szCs w:val="22"/>
        </w:rPr>
        <w:t xml:space="preserve"> with one or more parties in this </w:t>
      </w:r>
      <w:r w:rsidR="00942F7B" w:rsidRPr="009429CF">
        <w:rPr>
          <w:rFonts w:asciiTheme="minorHAnsi" w:hAnsiTheme="minorHAnsi" w:cstheme="minorHAnsi"/>
          <w:sz w:val="22"/>
          <w:szCs w:val="22"/>
        </w:rPr>
        <w:t>solicitation</w:t>
      </w:r>
      <w:r w:rsidR="00A943ED" w:rsidRPr="009429CF">
        <w:rPr>
          <w:rFonts w:asciiTheme="minorHAnsi" w:hAnsiTheme="minorHAnsi" w:cstheme="minorHAnsi"/>
          <w:sz w:val="22"/>
          <w:szCs w:val="22"/>
        </w:rPr>
        <w:t xml:space="preserve"> process, if they: </w:t>
      </w:r>
    </w:p>
    <w:p w14:paraId="681B1E04" w14:textId="77777777" w:rsidR="00105CA9" w:rsidRPr="00990629" w:rsidRDefault="00105CA9" w:rsidP="00990629">
      <w:pPr>
        <w:pStyle w:val="Heading3"/>
        <w:rPr>
          <w:b w:val="0"/>
          <w:i w:val="0"/>
        </w:rPr>
      </w:pPr>
    </w:p>
    <w:p w14:paraId="735B5B50" w14:textId="77777777" w:rsidR="0089075C" w:rsidRPr="00990629" w:rsidRDefault="00990629" w:rsidP="00990629">
      <w:pPr>
        <w:pStyle w:val="Heading3"/>
        <w:ind w:left="1260" w:hanging="540"/>
        <w:rPr>
          <w:b w:val="0"/>
          <w:i w:val="0"/>
        </w:rPr>
      </w:pPr>
      <w:r>
        <w:rPr>
          <w:b w:val="0"/>
          <w:i w:val="0"/>
        </w:rPr>
        <w:t>5.1</w:t>
      </w:r>
      <w:r>
        <w:rPr>
          <w:b w:val="0"/>
          <w:i w:val="0"/>
        </w:rPr>
        <w:tab/>
      </w:r>
      <w:r w:rsidR="00AD3E04" w:rsidRPr="00990629">
        <w:rPr>
          <w:b w:val="0"/>
          <w:i w:val="0"/>
        </w:rPr>
        <w:t>A</w:t>
      </w:r>
      <w:r w:rsidR="00A943ED" w:rsidRPr="00990629">
        <w:rPr>
          <w:b w:val="0"/>
          <w:i w:val="0"/>
        </w:rPr>
        <w:t xml:space="preserve">re or have been associated in the past, with a firm or any of its affiliates which have been engaged UNDP to provide services for the preparation of the design, specifications, </w:t>
      </w:r>
      <w:r w:rsidR="00564AB4" w:rsidRPr="00990629">
        <w:rPr>
          <w:b w:val="0"/>
          <w:i w:val="0"/>
        </w:rPr>
        <w:t xml:space="preserve">Terms </w:t>
      </w:r>
      <w:r w:rsidR="00564AB4" w:rsidRPr="00990629">
        <w:rPr>
          <w:b w:val="0"/>
          <w:i w:val="0"/>
        </w:rPr>
        <w:lastRenderedPageBreak/>
        <w:t>of Reference</w:t>
      </w:r>
      <w:r w:rsidR="00364D1D" w:rsidRPr="00990629">
        <w:rPr>
          <w:b w:val="0"/>
          <w:i w:val="0"/>
        </w:rPr>
        <w:t>, cost analysis/estimation,</w:t>
      </w:r>
      <w:r w:rsidR="00564AB4" w:rsidRPr="00990629">
        <w:rPr>
          <w:b w:val="0"/>
          <w:i w:val="0"/>
        </w:rPr>
        <w:t xml:space="preserve"> </w:t>
      </w:r>
      <w:r w:rsidR="00A943ED" w:rsidRPr="00990629">
        <w:rPr>
          <w:b w:val="0"/>
          <w:i w:val="0"/>
        </w:rPr>
        <w:t xml:space="preserve">and other documents to be used for the procurement of the goods </w:t>
      </w:r>
      <w:r w:rsidR="00564AB4" w:rsidRPr="00990629">
        <w:rPr>
          <w:b w:val="0"/>
          <w:i w:val="0"/>
        </w:rPr>
        <w:t>and services in</w:t>
      </w:r>
      <w:r w:rsidR="00A943ED" w:rsidRPr="00990629">
        <w:rPr>
          <w:b w:val="0"/>
          <w:i w:val="0"/>
        </w:rPr>
        <w:t xml:space="preserve"> th</w:t>
      </w:r>
      <w:r w:rsidR="00564AB4" w:rsidRPr="00990629">
        <w:rPr>
          <w:b w:val="0"/>
          <w:i w:val="0"/>
        </w:rPr>
        <w:t>is selection process</w:t>
      </w:r>
      <w:r w:rsidR="00A943ED" w:rsidRPr="00990629">
        <w:rPr>
          <w:b w:val="0"/>
          <w:i w:val="0"/>
        </w:rPr>
        <w:t xml:space="preserve">; </w:t>
      </w:r>
    </w:p>
    <w:p w14:paraId="12CB006E" w14:textId="77777777" w:rsidR="0089075C" w:rsidRPr="00990629" w:rsidRDefault="00990629" w:rsidP="00990629">
      <w:pPr>
        <w:pStyle w:val="Heading3"/>
        <w:ind w:left="1260" w:hanging="540"/>
        <w:rPr>
          <w:b w:val="0"/>
          <w:i w:val="0"/>
        </w:rPr>
      </w:pPr>
      <w:r>
        <w:rPr>
          <w:b w:val="0"/>
          <w:i w:val="0"/>
        </w:rPr>
        <w:t>5.2</w:t>
      </w:r>
      <w:r>
        <w:rPr>
          <w:b w:val="0"/>
          <w:i w:val="0"/>
        </w:rPr>
        <w:tab/>
      </w:r>
      <w:r w:rsidR="00AD3E04" w:rsidRPr="00990629">
        <w:rPr>
          <w:b w:val="0"/>
          <w:i w:val="0"/>
        </w:rPr>
        <w:t>W</w:t>
      </w:r>
      <w:r w:rsidR="0089075C" w:rsidRPr="00990629">
        <w:rPr>
          <w:b w:val="0"/>
          <w:i w:val="0"/>
        </w:rPr>
        <w:t>ere involved in the preparation and/or design of the programme/project related to the services requested under this RFP</w:t>
      </w:r>
      <w:r w:rsidR="00564AB4" w:rsidRPr="00990629">
        <w:rPr>
          <w:b w:val="0"/>
          <w:i w:val="0"/>
        </w:rPr>
        <w:t>;</w:t>
      </w:r>
      <w:r w:rsidR="009E2C0F" w:rsidRPr="00990629">
        <w:rPr>
          <w:b w:val="0"/>
          <w:i w:val="0"/>
        </w:rPr>
        <w:t xml:space="preserve"> or</w:t>
      </w:r>
    </w:p>
    <w:p w14:paraId="10DC32E3" w14:textId="77777777" w:rsidR="0043159A" w:rsidRPr="00990629" w:rsidRDefault="00990629" w:rsidP="00990629">
      <w:pPr>
        <w:pStyle w:val="Heading3"/>
        <w:ind w:left="1260" w:hanging="540"/>
        <w:rPr>
          <w:b w:val="0"/>
          <w:i w:val="0"/>
        </w:rPr>
      </w:pPr>
      <w:r>
        <w:rPr>
          <w:b w:val="0"/>
          <w:i w:val="0"/>
        </w:rPr>
        <w:t>5.3</w:t>
      </w:r>
      <w:r>
        <w:rPr>
          <w:b w:val="0"/>
          <w:i w:val="0"/>
        </w:rPr>
        <w:tab/>
      </w:r>
      <w:r w:rsidR="00AD3E04" w:rsidRPr="00990629">
        <w:rPr>
          <w:b w:val="0"/>
          <w:i w:val="0"/>
        </w:rPr>
        <w:t>A</w:t>
      </w:r>
      <w:r w:rsidR="00BE65E7" w:rsidRPr="00990629">
        <w:rPr>
          <w:b w:val="0"/>
          <w:i w:val="0"/>
        </w:rPr>
        <w:t>re found to be in conflict for any other reason</w:t>
      </w:r>
      <w:r w:rsidR="006A2798" w:rsidRPr="00990629">
        <w:rPr>
          <w:b w:val="0"/>
          <w:i w:val="0"/>
        </w:rPr>
        <w:t>, as may be established by, or</w:t>
      </w:r>
      <w:r w:rsidR="00BE65E7" w:rsidRPr="00990629">
        <w:rPr>
          <w:b w:val="0"/>
          <w:i w:val="0"/>
        </w:rPr>
        <w:t xml:space="preserve"> </w:t>
      </w:r>
      <w:r w:rsidR="003601AC" w:rsidRPr="00990629">
        <w:rPr>
          <w:b w:val="0"/>
          <w:i w:val="0"/>
        </w:rPr>
        <w:t>at</w:t>
      </w:r>
      <w:r w:rsidR="00BE65E7" w:rsidRPr="00990629">
        <w:rPr>
          <w:b w:val="0"/>
          <w:i w:val="0"/>
        </w:rPr>
        <w:t xml:space="preserve"> the discretion of</w:t>
      </w:r>
      <w:r w:rsidR="006A2798" w:rsidRPr="00990629">
        <w:rPr>
          <w:b w:val="0"/>
          <w:i w:val="0"/>
        </w:rPr>
        <w:t>,</w:t>
      </w:r>
      <w:r w:rsidR="00BE65E7" w:rsidRPr="00990629">
        <w:rPr>
          <w:b w:val="0"/>
          <w:i w:val="0"/>
        </w:rPr>
        <w:t xml:space="preserve"> UNDP.  </w:t>
      </w:r>
    </w:p>
    <w:p w14:paraId="6A98E768" w14:textId="77777777" w:rsidR="0043159A" w:rsidRPr="00990629" w:rsidRDefault="0043159A" w:rsidP="00990629">
      <w:pPr>
        <w:ind w:left="1260" w:hanging="540"/>
        <w:rPr>
          <w:rFonts w:asciiTheme="minorHAnsi" w:hAnsiTheme="minorHAnsi" w:cstheme="minorHAnsi"/>
          <w:sz w:val="22"/>
          <w:szCs w:val="22"/>
        </w:rPr>
      </w:pPr>
    </w:p>
    <w:p w14:paraId="06F282C9" w14:textId="77777777" w:rsidR="00564AB4" w:rsidRDefault="00564AB4" w:rsidP="007419C9">
      <w:pPr>
        <w:ind w:left="720"/>
        <w:jc w:val="both"/>
        <w:rPr>
          <w:rFonts w:asciiTheme="minorHAnsi" w:hAnsiTheme="minorHAnsi" w:cstheme="minorHAnsi"/>
          <w:sz w:val="22"/>
          <w:szCs w:val="22"/>
        </w:rPr>
      </w:pPr>
      <w:r w:rsidRPr="009429CF">
        <w:rPr>
          <w:rFonts w:asciiTheme="minorHAnsi" w:hAnsiTheme="minorHAnsi" w:cstheme="minorHAnsi"/>
          <w:sz w:val="22"/>
          <w:szCs w:val="22"/>
        </w:rPr>
        <w:t>In the event of any uncertainty in the interpretation</w:t>
      </w:r>
      <w:r w:rsidRPr="00D243BB">
        <w:rPr>
          <w:rFonts w:asciiTheme="minorHAnsi" w:hAnsiTheme="minorHAnsi" w:cstheme="minorHAnsi"/>
          <w:sz w:val="22"/>
          <w:szCs w:val="22"/>
        </w:rPr>
        <w:t xml:space="preserve"> </w:t>
      </w:r>
      <w:r w:rsidR="00F57F1A" w:rsidRPr="00D243BB">
        <w:rPr>
          <w:rFonts w:asciiTheme="minorHAnsi" w:hAnsiTheme="minorHAnsi" w:cstheme="minorHAnsi"/>
          <w:sz w:val="22"/>
          <w:szCs w:val="22"/>
        </w:rPr>
        <w:t xml:space="preserve">of </w:t>
      </w:r>
      <w:r w:rsidRPr="00D243BB">
        <w:rPr>
          <w:rFonts w:asciiTheme="minorHAnsi" w:hAnsiTheme="minorHAnsi" w:cstheme="minorHAnsi"/>
          <w:sz w:val="22"/>
          <w:szCs w:val="22"/>
        </w:rPr>
        <w:t xml:space="preserve">what is potentially a conflict of interest, proposers must disclose the condition to UNDP and seek UNDP’s confirmation on whether or not such conflict exists. </w:t>
      </w:r>
    </w:p>
    <w:p w14:paraId="2090121E" w14:textId="77777777" w:rsidR="009E2C0F" w:rsidRDefault="009E2C0F" w:rsidP="007419C9">
      <w:pPr>
        <w:ind w:left="720"/>
        <w:jc w:val="both"/>
        <w:rPr>
          <w:rFonts w:asciiTheme="minorHAnsi" w:hAnsiTheme="minorHAnsi" w:cstheme="minorHAnsi"/>
          <w:sz w:val="22"/>
          <w:szCs w:val="22"/>
        </w:rPr>
      </w:pPr>
    </w:p>
    <w:p w14:paraId="5213CC1C" w14:textId="77777777" w:rsidR="009E2C0F"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t>Similarly, the</w:t>
      </w:r>
      <w:r w:rsidR="009E2C0F">
        <w:rPr>
          <w:rFonts w:asciiTheme="minorHAnsi" w:hAnsiTheme="minorHAnsi" w:cstheme="minorHAnsi"/>
          <w:sz w:val="22"/>
          <w:szCs w:val="22"/>
        </w:rPr>
        <w:t xml:space="preserve"> </w:t>
      </w:r>
      <w:r w:rsidR="00084864">
        <w:rPr>
          <w:rFonts w:asciiTheme="minorHAnsi" w:hAnsiTheme="minorHAnsi" w:cstheme="minorHAnsi"/>
          <w:sz w:val="22"/>
          <w:szCs w:val="22"/>
        </w:rPr>
        <w:t>Proposers must di</w:t>
      </w:r>
      <w:r w:rsidR="009E2C0F">
        <w:rPr>
          <w:rFonts w:asciiTheme="minorHAnsi" w:hAnsiTheme="minorHAnsi" w:cstheme="minorHAnsi"/>
          <w:sz w:val="22"/>
          <w:szCs w:val="22"/>
        </w:rPr>
        <w:t>sclose in the</w:t>
      </w:r>
      <w:r w:rsidR="00084864">
        <w:rPr>
          <w:rFonts w:asciiTheme="minorHAnsi" w:hAnsiTheme="minorHAnsi" w:cstheme="minorHAnsi"/>
          <w:sz w:val="22"/>
          <w:szCs w:val="22"/>
        </w:rPr>
        <w:t>ir</w:t>
      </w:r>
      <w:r w:rsidR="009E2C0F">
        <w:rPr>
          <w:rFonts w:asciiTheme="minorHAnsi" w:hAnsiTheme="minorHAnsi" w:cstheme="minorHAnsi"/>
          <w:sz w:val="22"/>
          <w:szCs w:val="22"/>
        </w:rPr>
        <w:t xml:space="preserve"> proposal </w:t>
      </w:r>
      <w:r w:rsidR="00084864">
        <w:rPr>
          <w:rFonts w:asciiTheme="minorHAnsi" w:hAnsiTheme="minorHAnsi" w:cstheme="minorHAnsi"/>
          <w:sz w:val="22"/>
          <w:szCs w:val="22"/>
        </w:rPr>
        <w:t xml:space="preserve">their knowledge of the following </w:t>
      </w:r>
      <w:r w:rsidR="009E2C0F">
        <w:rPr>
          <w:rFonts w:asciiTheme="minorHAnsi" w:hAnsiTheme="minorHAnsi" w:cstheme="minorHAnsi"/>
          <w:sz w:val="22"/>
          <w:szCs w:val="22"/>
        </w:rPr>
        <w:t>:</w:t>
      </w:r>
    </w:p>
    <w:p w14:paraId="5C8A2563" w14:textId="77777777" w:rsidR="008058F9" w:rsidRPr="00990629" w:rsidRDefault="008058F9" w:rsidP="00421C5E">
      <w:pPr>
        <w:tabs>
          <w:tab w:val="left" w:pos="1170"/>
        </w:tabs>
        <w:ind w:left="1080" w:hanging="360"/>
        <w:jc w:val="both"/>
        <w:rPr>
          <w:rFonts w:asciiTheme="minorHAnsi" w:hAnsiTheme="minorHAnsi" w:cstheme="minorHAnsi"/>
          <w:sz w:val="22"/>
          <w:szCs w:val="22"/>
        </w:rPr>
      </w:pPr>
    </w:p>
    <w:p w14:paraId="3AC9314A" w14:textId="77777777" w:rsidR="00421C5E" w:rsidRPr="00990629" w:rsidRDefault="00990629" w:rsidP="00990629">
      <w:pPr>
        <w:pStyle w:val="Heading3"/>
        <w:ind w:left="1260" w:hanging="540"/>
        <w:rPr>
          <w:b w:val="0"/>
          <w:i w:val="0"/>
        </w:rPr>
      </w:pPr>
      <w:r>
        <w:rPr>
          <w:b w:val="0"/>
          <w:i w:val="0"/>
        </w:rPr>
        <w:t>6.1</w:t>
      </w:r>
      <w:r>
        <w:rPr>
          <w:b w:val="0"/>
          <w:i w:val="0"/>
        </w:rPr>
        <w:tab/>
      </w:r>
      <w:r w:rsidR="00084864" w:rsidRPr="00990629">
        <w:rPr>
          <w:b w:val="0"/>
          <w:i w:val="0"/>
        </w:rPr>
        <w:t>That they</w:t>
      </w:r>
      <w:r w:rsidR="008058F9" w:rsidRPr="00990629">
        <w:rPr>
          <w:b w:val="0"/>
          <w:i w:val="0"/>
        </w:rPr>
        <w:t xml:space="preserve"> are owners, part-owners, officers, directors, controlling shareholders, or </w:t>
      </w:r>
      <w:r w:rsidR="00084864" w:rsidRPr="00990629">
        <w:rPr>
          <w:b w:val="0"/>
          <w:i w:val="0"/>
        </w:rPr>
        <w:t xml:space="preserve">they have </w:t>
      </w:r>
      <w:r w:rsidR="008058F9" w:rsidRPr="00990629">
        <w:rPr>
          <w:b w:val="0"/>
          <w:i w:val="0"/>
        </w:rPr>
        <w:t>key personnel who are family of UNDP staff involved in the procurement functions and/or the Government of the country or any Implementing Partner receiving services under this RFP</w:t>
      </w:r>
      <w:r w:rsidR="009E2C0F" w:rsidRPr="00990629">
        <w:rPr>
          <w:b w:val="0"/>
          <w:i w:val="0"/>
        </w:rPr>
        <w:t>;</w:t>
      </w:r>
      <w:r w:rsidR="009429CF" w:rsidRPr="00990629">
        <w:rPr>
          <w:b w:val="0"/>
          <w:i w:val="0"/>
        </w:rPr>
        <w:t xml:space="preserve"> </w:t>
      </w:r>
      <w:r w:rsidR="00421C5E" w:rsidRPr="00990629">
        <w:rPr>
          <w:b w:val="0"/>
          <w:i w:val="0"/>
        </w:rPr>
        <w:t xml:space="preserve"> and</w:t>
      </w:r>
    </w:p>
    <w:p w14:paraId="5374B40E" w14:textId="77777777" w:rsidR="009429CF" w:rsidRPr="00990629" w:rsidRDefault="00990629" w:rsidP="00990629">
      <w:pPr>
        <w:pStyle w:val="Heading3"/>
        <w:ind w:left="1260" w:hanging="540"/>
        <w:rPr>
          <w:b w:val="0"/>
          <w:i w:val="0"/>
        </w:rPr>
      </w:pPr>
      <w:r>
        <w:rPr>
          <w:b w:val="0"/>
          <w:i w:val="0"/>
        </w:rPr>
        <w:t>6.2</w:t>
      </w:r>
      <w:r>
        <w:rPr>
          <w:b w:val="0"/>
          <w:i w:val="0"/>
        </w:rPr>
        <w:tab/>
      </w:r>
      <w:r w:rsidR="00084864" w:rsidRPr="00990629">
        <w:rPr>
          <w:b w:val="0"/>
          <w:i w:val="0"/>
        </w:rPr>
        <w:t>All o</w:t>
      </w:r>
      <w:r w:rsidR="009429CF" w:rsidRPr="00990629">
        <w:rPr>
          <w:b w:val="0"/>
          <w:i w:val="0"/>
        </w:rPr>
        <w:t>ther</w:t>
      </w:r>
      <w:r w:rsidR="00084864" w:rsidRPr="00990629">
        <w:rPr>
          <w:b w:val="0"/>
          <w:i w:val="0"/>
        </w:rPr>
        <w:t xml:space="preserve"> circumstances</w:t>
      </w:r>
      <w:r w:rsidR="009429CF" w:rsidRPr="00990629">
        <w:rPr>
          <w:b w:val="0"/>
          <w:i w:val="0"/>
        </w:rPr>
        <w:t xml:space="preserve"> that could potentially lead to </w:t>
      </w:r>
      <w:r w:rsidR="00421C5E" w:rsidRPr="00990629">
        <w:rPr>
          <w:b w:val="0"/>
          <w:i w:val="0"/>
        </w:rPr>
        <w:t xml:space="preserve">actual or perceived conflict of </w:t>
      </w:r>
      <w:r w:rsidR="009429CF" w:rsidRPr="00990629">
        <w:rPr>
          <w:b w:val="0"/>
          <w:i w:val="0"/>
        </w:rPr>
        <w:t>interest, collusion or unfair competition practices.</w:t>
      </w:r>
    </w:p>
    <w:p w14:paraId="3F2C6490" w14:textId="77777777" w:rsidR="00004708" w:rsidRPr="00990629" w:rsidRDefault="00004708" w:rsidP="00990629">
      <w:pPr>
        <w:pStyle w:val="Heading3"/>
        <w:rPr>
          <w:b w:val="0"/>
          <w:i w:val="0"/>
        </w:rPr>
      </w:pPr>
    </w:p>
    <w:p w14:paraId="251ABC3C" w14:textId="77777777" w:rsidR="009E2C0F" w:rsidRPr="00990629" w:rsidRDefault="009E2C0F" w:rsidP="00990629">
      <w:pPr>
        <w:pStyle w:val="Heading3"/>
        <w:rPr>
          <w:b w:val="0"/>
          <w:i w:val="0"/>
        </w:rPr>
      </w:pPr>
      <w:r w:rsidRPr="00990629">
        <w:rPr>
          <w:b w:val="0"/>
          <w:i w:val="0"/>
        </w:rPr>
        <w:t>Failure of such disclosure may result in the rejection of the proposal</w:t>
      </w:r>
      <w:r w:rsidR="00A943D0" w:rsidRPr="00990629">
        <w:rPr>
          <w:b w:val="0"/>
          <w:i w:val="0"/>
        </w:rPr>
        <w:t xml:space="preserve"> or proposals affected by </w:t>
      </w:r>
      <w:r w:rsidR="00084864" w:rsidRPr="00990629">
        <w:rPr>
          <w:b w:val="0"/>
          <w:i w:val="0"/>
        </w:rPr>
        <w:t>the non-disclosure</w:t>
      </w:r>
      <w:r w:rsidRPr="00990629">
        <w:rPr>
          <w:b w:val="0"/>
          <w:i w:val="0"/>
        </w:rPr>
        <w:t>.</w:t>
      </w:r>
    </w:p>
    <w:p w14:paraId="0DB40E0F" w14:textId="77777777" w:rsidR="009E2C0F" w:rsidRPr="00990629" w:rsidRDefault="009E2C0F" w:rsidP="007419C9">
      <w:pPr>
        <w:rPr>
          <w:rFonts w:asciiTheme="minorHAnsi" w:hAnsiTheme="minorHAnsi" w:cstheme="minorHAnsi"/>
          <w:sz w:val="22"/>
          <w:szCs w:val="22"/>
        </w:rPr>
      </w:pPr>
    </w:p>
    <w:p w14:paraId="4F8C1B22" w14:textId="77777777" w:rsidR="002122C3" w:rsidRPr="00D243BB"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7</w:t>
      </w:r>
      <w:r w:rsidR="002122C3" w:rsidRPr="00D243BB">
        <w:rPr>
          <w:rFonts w:asciiTheme="minorHAnsi" w:hAnsiTheme="minorHAnsi" w:cstheme="minorHAnsi"/>
          <w:sz w:val="22"/>
          <w:szCs w:val="22"/>
        </w:rPr>
        <w:t xml:space="preserve">. </w:t>
      </w:r>
      <w:r w:rsidR="002122C3" w:rsidRPr="00D243BB">
        <w:rPr>
          <w:rFonts w:asciiTheme="minorHAnsi" w:hAnsiTheme="minorHAnsi" w:cstheme="minorHAnsi"/>
          <w:sz w:val="22"/>
          <w:szCs w:val="22"/>
        </w:rPr>
        <w:tab/>
        <w:t xml:space="preserve">The eligibility of Proposers that are wholly or partly owned by the Government shall be subject to UNDP’s further evaluation and review of various factors such as </w:t>
      </w:r>
      <w:r w:rsidR="00192420">
        <w:rPr>
          <w:rFonts w:asciiTheme="minorHAnsi" w:hAnsiTheme="minorHAnsi" w:cstheme="minorHAnsi"/>
          <w:sz w:val="22"/>
          <w:szCs w:val="22"/>
        </w:rPr>
        <w:t xml:space="preserve">being registered as an independent entity, the </w:t>
      </w:r>
      <w:r w:rsidR="002122C3" w:rsidRPr="00D243BB">
        <w:rPr>
          <w:rFonts w:asciiTheme="minorHAnsi" w:hAnsiTheme="minorHAnsi" w:cstheme="minorHAnsi"/>
          <w:sz w:val="22"/>
          <w:szCs w:val="22"/>
        </w:rPr>
        <w:t>extent of Government ownership</w:t>
      </w:r>
      <w:r w:rsidR="00192420">
        <w:rPr>
          <w:rFonts w:asciiTheme="minorHAnsi" w:hAnsiTheme="minorHAnsi" w:cstheme="minorHAnsi"/>
          <w:sz w:val="22"/>
          <w:szCs w:val="22"/>
        </w:rPr>
        <w:t>/share</w:t>
      </w:r>
      <w:r w:rsidR="002122C3" w:rsidRPr="00D243BB">
        <w:rPr>
          <w:rFonts w:asciiTheme="minorHAnsi" w:hAnsiTheme="minorHAnsi" w:cstheme="minorHAnsi"/>
          <w:sz w:val="22"/>
          <w:szCs w:val="22"/>
        </w:rPr>
        <w:t>, receipt of subsidies, mandate, access to information in relation to this RFP, and others that may lead to undue advantage against other Proposers</w:t>
      </w:r>
      <w:r w:rsidR="00C933F1">
        <w:rPr>
          <w:rFonts w:asciiTheme="minorHAnsi" w:hAnsiTheme="minorHAnsi" w:cstheme="minorHAnsi"/>
          <w:sz w:val="22"/>
          <w:szCs w:val="22"/>
        </w:rPr>
        <w:t>, and the eventual rejection of the Proposal</w:t>
      </w:r>
      <w:r w:rsidR="002122C3" w:rsidRPr="00D243BB">
        <w:rPr>
          <w:rFonts w:asciiTheme="minorHAnsi" w:hAnsiTheme="minorHAnsi" w:cstheme="minorHAnsi"/>
          <w:sz w:val="22"/>
          <w:szCs w:val="22"/>
        </w:rPr>
        <w:t xml:space="preserve">.  </w:t>
      </w:r>
    </w:p>
    <w:p w14:paraId="4CF9BE58" w14:textId="77777777" w:rsidR="002122C3" w:rsidRPr="00D243BB" w:rsidRDefault="002122C3" w:rsidP="007419C9">
      <w:pPr>
        <w:ind w:left="720" w:hanging="360"/>
        <w:rPr>
          <w:rFonts w:asciiTheme="minorHAnsi" w:hAnsiTheme="minorHAnsi" w:cstheme="minorHAnsi"/>
          <w:sz w:val="22"/>
          <w:szCs w:val="22"/>
        </w:rPr>
      </w:pPr>
    </w:p>
    <w:p w14:paraId="24080B64" w14:textId="77777777" w:rsidR="00813AF1" w:rsidRDefault="00813AF1" w:rsidP="007419C9">
      <w:pPr>
        <w:ind w:left="720" w:hanging="360"/>
        <w:rPr>
          <w:rFonts w:asciiTheme="minorHAnsi" w:hAnsiTheme="minorHAnsi" w:cstheme="minorHAnsi"/>
          <w:sz w:val="22"/>
          <w:szCs w:val="22"/>
        </w:rPr>
      </w:pPr>
      <w:r w:rsidRPr="00D243BB">
        <w:rPr>
          <w:rFonts w:asciiTheme="minorHAnsi" w:hAnsiTheme="minorHAnsi" w:cstheme="minorHAnsi"/>
          <w:sz w:val="22"/>
          <w:szCs w:val="22"/>
        </w:rPr>
        <w:t xml:space="preserve"> </w:t>
      </w:r>
      <w:r w:rsidR="00903BFE">
        <w:rPr>
          <w:rFonts w:asciiTheme="minorHAnsi" w:hAnsiTheme="minorHAnsi" w:cstheme="minorHAnsi"/>
          <w:sz w:val="22"/>
          <w:szCs w:val="22"/>
        </w:rPr>
        <w:t xml:space="preserve">8. </w:t>
      </w:r>
      <w:r w:rsidR="00903BFE">
        <w:rPr>
          <w:rFonts w:asciiTheme="minorHAnsi" w:hAnsiTheme="minorHAnsi" w:cstheme="minorHAnsi"/>
          <w:sz w:val="22"/>
          <w:szCs w:val="22"/>
        </w:rPr>
        <w:tab/>
      </w:r>
      <w:r w:rsidR="00364D1D" w:rsidRPr="00D243BB">
        <w:rPr>
          <w:rFonts w:asciiTheme="minorHAnsi" w:hAnsiTheme="minorHAnsi" w:cstheme="minorHAnsi"/>
          <w:sz w:val="22"/>
          <w:szCs w:val="22"/>
        </w:rPr>
        <w:t xml:space="preserve">All </w:t>
      </w:r>
      <w:r w:rsidR="00942F7B"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must adhere to the UNDP Supplier Code of Conduct, which may be found at this link: </w:t>
      </w:r>
      <w:hyperlink r:id="rId16" w:history="1">
        <w:r w:rsidR="005824C1" w:rsidRPr="00F82A8D">
          <w:rPr>
            <w:rStyle w:val="Hyperlink"/>
            <w:rFonts w:asciiTheme="minorHAnsi" w:hAnsiTheme="minorHAnsi" w:cstheme="minorHAnsi"/>
            <w:sz w:val="22"/>
            <w:szCs w:val="22"/>
          </w:rPr>
          <w:t>http://www.un.org/depts/ptd/pdf/conduct_english.pdf</w:t>
        </w:r>
      </w:hyperlink>
    </w:p>
    <w:p w14:paraId="63A9B180" w14:textId="77777777" w:rsidR="00F75FCB" w:rsidRPr="00D243BB" w:rsidRDefault="00F75FCB" w:rsidP="005824C1">
      <w:pPr>
        <w:ind w:left="720" w:hanging="360"/>
        <w:rPr>
          <w:rFonts w:asciiTheme="minorHAnsi" w:hAnsiTheme="minorHAnsi" w:cstheme="minorHAnsi"/>
          <w:sz w:val="22"/>
          <w:szCs w:val="22"/>
        </w:rPr>
      </w:pPr>
    </w:p>
    <w:p w14:paraId="000B61DB" w14:textId="77777777" w:rsidR="00F75FCB" w:rsidRPr="00D243BB" w:rsidRDefault="00F75FCB" w:rsidP="007419C9">
      <w:pPr>
        <w:ind w:left="270" w:hanging="270"/>
        <w:jc w:val="both"/>
        <w:rPr>
          <w:rFonts w:asciiTheme="minorHAnsi" w:hAnsiTheme="minorHAnsi" w:cstheme="minorHAnsi"/>
        </w:rPr>
      </w:pPr>
    </w:p>
    <w:p w14:paraId="4FB5C6AE" w14:textId="77777777" w:rsidR="00CC60B9" w:rsidRPr="00D243BB" w:rsidRDefault="00D87BF2" w:rsidP="007419C9">
      <w:pPr>
        <w:pStyle w:val="ListParagraph"/>
        <w:numPr>
          <w:ilvl w:val="0"/>
          <w:numId w:val="6"/>
        </w:numPr>
        <w:spacing w:line="240" w:lineRule="auto"/>
        <w:ind w:left="360"/>
        <w:rPr>
          <w:rFonts w:asciiTheme="minorHAnsi" w:hAnsiTheme="minorHAnsi" w:cstheme="minorHAnsi"/>
          <w:b/>
          <w:bCs/>
          <w:sz w:val="28"/>
          <w:szCs w:val="28"/>
          <w:lang w:val="en-GB"/>
        </w:rPr>
      </w:pPr>
      <w:r w:rsidRPr="00D243BB">
        <w:rPr>
          <w:rFonts w:asciiTheme="minorHAnsi" w:hAnsiTheme="minorHAnsi" w:cstheme="minorHAnsi"/>
          <w:b/>
          <w:bCs/>
          <w:sz w:val="32"/>
          <w:szCs w:val="32"/>
          <w:lang w:val="en-GB"/>
        </w:rPr>
        <w:t xml:space="preserve"> </w:t>
      </w:r>
      <w:r w:rsidR="00667928" w:rsidRPr="00D243BB">
        <w:rPr>
          <w:rFonts w:asciiTheme="minorHAnsi" w:hAnsiTheme="minorHAnsi" w:cstheme="minorHAnsi"/>
          <w:b/>
          <w:bCs/>
          <w:sz w:val="28"/>
          <w:szCs w:val="28"/>
          <w:lang w:val="en-GB"/>
        </w:rPr>
        <w:t xml:space="preserve">CONTENTS OF </w:t>
      </w:r>
      <w:r w:rsidR="00CF2E33" w:rsidRPr="00D243BB">
        <w:rPr>
          <w:rFonts w:asciiTheme="minorHAnsi" w:hAnsiTheme="minorHAnsi" w:cstheme="minorHAnsi"/>
          <w:b/>
          <w:bCs/>
          <w:sz w:val="28"/>
          <w:szCs w:val="28"/>
          <w:lang w:val="en-GB"/>
        </w:rPr>
        <w:t>PROPOSAL</w:t>
      </w:r>
    </w:p>
    <w:p w14:paraId="0B93DCEE" w14:textId="77777777" w:rsidR="00105CA9" w:rsidRPr="00D243BB" w:rsidRDefault="00105CA9" w:rsidP="007419C9">
      <w:pPr>
        <w:pStyle w:val="ListParagraph"/>
        <w:spacing w:line="240" w:lineRule="auto"/>
        <w:rPr>
          <w:rFonts w:asciiTheme="minorHAnsi" w:hAnsiTheme="minorHAnsi" w:cstheme="minorHAnsi"/>
          <w:b/>
          <w:bCs/>
          <w:szCs w:val="22"/>
          <w:lang w:val="en-GB"/>
        </w:rPr>
      </w:pPr>
    </w:p>
    <w:p w14:paraId="428F3DCC" w14:textId="77777777" w:rsidR="00935FEB" w:rsidRPr="006755C5" w:rsidRDefault="00625005" w:rsidP="007419C9">
      <w:pPr>
        <w:ind w:left="720" w:hanging="360"/>
        <w:rPr>
          <w:rFonts w:asciiTheme="minorHAnsi" w:hAnsiTheme="minorHAnsi" w:cstheme="minorHAnsi"/>
          <w:b/>
          <w:bCs/>
          <w:sz w:val="22"/>
          <w:szCs w:val="22"/>
          <w:lang w:val="en-GB"/>
        </w:rPr>
      </w:pPr>
      <w:r>
        <w:rPr>
          <w:rFonts w:asciiTheme="minorHAnsi" w:hAnsiTheme="minorHAnsi" w:cstheme="minorHAnsi"/>
          <w:b/>
          <w:bCs/>
          <w:sz w:val="22"/>
          <w:szCs w:val="22"/>
          <w:lang w:val="en-GB"/>
        </w:rPr>
        <w:t>9.</w:t>
      </w:r>
      <w:r>
        <w:rPr>
          <w:rFonts w:asciiTheme="minorHAnsi" w:hAnsiTheme="minorHAnsi" w:cstheme="minorHAnsi"/>
          <w:b/>
          <w:bCs/>
          <w:sz w:val="22"/>
          <w:szCs w:val="22"/>
          <w:lang w:val="en-GB"/>
        </w:rPr>
        <w:tab/>
      </w:r>
      <w:r w:rsidR="007A322E" w:rsidRPr="006755C5">
        <w:rPr>
          <w:rFonts w:asciiTheme="minorHAnsi" w:hAnsiTheme="minorHAnsi" w:cstheme="minorHAnsi"/>
          <w:b/>
          <w:bCs/>
          <w:sz w:val="22"/>
          <w:szCs w:val="22"/>
          <w:lang w:val="en-GB"/>
        </w:rPr>
        <w:t>S</w:t>
      </w:r>
      <w:r w:rsidR="00CF2E33" w:rsidRPr="006755C5">
        <w:rPr>
          <w:rFonts w:asciiTheme="minorHAnsi" w:hAnsiTheme="minorHAnsi" w:cstheme="minorHAnsi"/>
          <w:b/>
          <w:bCs/>
          <w:sz w:val="22"/>
          <w:szCs w:val="22"/>
          <w:lang w:val="en-GB"/>
        </w:rPr>
        <w:t>ections of Proposal</w:t>
      </w:r>
    </w:p>
    <w:p w14:paraId="0C42A2D0" w14:textId="77777777" w:rsidR="00105CA9" w:rsidRPr="00D243BB" w:rsidRDefault="00105CA9" w:rsidP="007419C9">
      <w:pPr>
        <w:pStyle w:val="ListParagraph"/>
        <w:spacing w:line="240" w:lineRule="auto"/>
        <w:rPr>
          <w:rFonts w:asciiTheme="minorHAnsi" w:hAnsiTheme="minorHAnsi" w:cstheme="minorHAnsi"/>
          <w:bCs/>
          <w:szCs w:val="22"/>
          <w:lang w:val="en-GB"/>
        </w:rPr>
      </w:pPr>
    </w:p>
    <w:p w14:paraId="736CC805" w14:textId="77777777" w:rsidR="00CF2E33" w:rsidRPr="00D243BB" w:rsidRDefault="00CF2E33" w:rsidP="007419C9">
      <w:pPr>
        <w:pStyle w:val="ListParagraph"/>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Proposers are required to complete, sign and submit the following documents:</w:t>
      </w:r>
    </w:p>
    <w:p w14:paraId="2F426C71" w14:textId="77777777" w:rsidR="00B912B9" w:rsidRPr="00D243BB" w:rsidRDefault="00B912B9" w:rsidP="007419C9">
      <w:pPr>
        <w:pStyle w:val="ListParagraph"/>
        <w:spacing w:line="240" w:lineRule="auto"/>
        <w:ind w:left="1080" w:hanging="360"/>
        <w:rPr>
          <w:rFonts w:asciiTheme="minorHAnsi" w:hAnsiTheme="minorHAnsi" w:cstheme="minorHAnsi"/>
          <w:bCs/>
          <w:szCs w:val="22"/>
          <w:lang w:val="en-GB"/>
        </w:rPr>
      </w:pPr>
    </w:p>
    <w:p w14:paraId="2246F203" w14:textId="77777777" w:rsidR="00625005" w:rsidRPr="00625005" w:rsidRDefault="009D6C23" w:rsidP="00811AB6">
      <w:pPr>
        <w:pStyle w:val="ListParagraph"/>
        <w:numPr>
          <w:ilvl w:val="1"/>
          <w:numId w:val="41"/>
        </w:numPr>
        <w:spacing w:line="240" w:lineRule="auto"/>
        <w:ind w:left="1080"/>
        <w:rPr>
          <w:rFonts w:asciiTheme="minorHAnsi" w:hAnsiTheme="minorHAnsi" w:cstheme="minorHAnsi"/>
          <w:szCs w:val="22"/>
        </w:rPr>
      </w:pPr>
      <w:r w:rsidRPr="00625005">
        <w:rPr>
          <w:rFonts w:asciiTheme="minorHAnsi" w:hAnsiTheme="minorHAnsi" w:cstheme="minorHAnsi"/>
          <w:szCs w:val="22"/>
        </w:rPr>
        <w:t xml:space="preserve">Proposal Submission </w:t>
      </w:r>
      <w:r w:rsidR="00AD3E04" w:rsidRPr="00625005">
        <w:rPr>
          <w:rFonts w:asciiTheme="minorHAnsi" w:hAnsiTheme="minorHAnsi" w:cstheme="minorHAnsi"/>
          <w:szCs w:val="22"/>
        </w:rPr>
        <w:t xml:space="preserve">Cover  </w:t>
      </w:r>
      <w:r w:rsidR="00085236" w:rsidRPr="00625005">
        <w:rPr>
          <w:rFonts w:asciiTheme="minorHAnsi" w:hAnsiTheme="minorHAnsi" w:cstheme="minorHAnsi"/>
          <w:szCs w:val="22"/>
        </w:rPr>
        <w:t xml:space="preserve">Letter </w:t>
      </w:r>
      <w:r w:rsidRPr="00625005">
        <w:rPr>
          <w:rFonts w:asciiTheme="minorHAnsi" w:hAnsiTheme="minorHAnsi" w:cstheme="minorHAnsi"/>
          <w:szCs w:val="22"/>
        </w:rPr>
        <w:t>Form</w:t>
      </w:r>
      <w:r w:rsidR="0089075C" w:rsidRPr="00625005">
        <w:rPr>
          <w:rFonts w:asciiTheme="minorHAnsi" w:hAnsiTheme="minorHAnsi" w:cstheme="minorHAnsi"/>
          <w:szCs w:val="22"/>
        </w:rPr>
        <w:t xml:space="preserve"> </w:t>
      </w:r>
      <w:r w:rsidR="00085236" w:rsidRPr="00625005">
        <w:rPr>
          <w:rFonts w:asciiTheme="minorHAnsi" w:hAnsiTheme="minorHAnsi" w:cstheme="minorHAnsi"/>
          <w:szCs w:val="22"/>
        </w:rPr>
        <w:t xml:space="preserve"> (see </w:t>
      </w:r>
      <w:r w:rsidR="0089075C" w:rsidRPr="00625005">
        <w:rPr>
          <w:rFonts w:asciiTheme="minorHAnsi" w:hAnsiTheme="minorHAnsi" w:cstheme="minorHAnsi"/>
          <w:szCs w:val="22"/>
        </w:rPr>
        <w:t>RFP Section 4</w:t>
      </w:r>
      <w:r w:rsidR="00085236" w:rsidRPr="00625005">
        <w:rPr>
          <w:rFonts w:asciiTheme="minorHAnsi" w:hAnsiTheme="minorHAnsi" w:cstheme="minorHAnsi"/>
          <w:szCs w:val="22"/>
        </w:rPr>
        <w:t>);</w:t>
      </w:r>
      <w:r w:rsidR="007A322E" w:rsidRPr="00625005">
        <w:rPr>
          <w:rFonts w:asciiTheme="minorHAnsi" w:hAnsiTheme="minorHAnsi" w:cstheme="minorHAnsi"/>
          <w:szCs w:val="22"/>
        </w:rPr>
        <w:t xml:space="preserve"> </w:t>
      </w:r>
    </w:p>
    <w:p w14:paraId="16BF1118" w14:textId="77777777" w:rsidR="00CD3915" w:rsidRPr="00625005" w:rsidRDefault="009F5D18" w:rsidP="00811AB6">
      <w:pPr>
        <w:pStyle w:val="ListParagraph"/>
        <w:numPr>
          <w:ilvl w:val="1"/>
          <w:numId w:val="41"/>
        </w:numPr>
        <w:spacing w:line="240" w:lineRule="auto"/>
        <w:ind w:left="1080"/>
        <w:rPr>
          <w:rFonts w:asciiTheme="minorHAnsi" w:hAnsiTheme="minorHAnsi" w:cstheme="minorHAnsi"/>
          <w:szCs w:val="22"/>
        </w:rPr>
      </w:pPr>
      <w:r w:rsidRPr="00625005">
        <w:rPr>
          <w:rFonts w:asciiTheme="minorHAnsi" w:hAnsiTheme="minorHAnsi" w:cstheme="minorHAnsi"/>
          <w:szCs w:val="22"/>
        </w:rPr>
        <w:t>Documents Establish</w:t>
      </w:r>
      <w:r w:rsidR="00085236" w:rsidRPr="00625005">
        <w:rPr>
          <w:rFonts w:asciiTheme="minorHAnsi" w:hAnsiTheme="minorHAnsi" w:cstheme="minorHAnsi"/>
          <w:szCs w:val="22"/>
        </w:rPr>
        <w:t>ing</w:t>
      </w:r>
      <w:r w:rsidRPr="00625005">
        <w:rPr>
          <w:rFonts w:asciiTheme="minorHAnsi" w:hAnsiTheme="minorHAnsi" w:cstheme="minorHAnsi"/>
          <w:szCs w:val="22"/>
        </w:rPr>
        <w:t xml:space="preserve"> the Eligibility and Qualifications of the Proposer</w:t>
      </w:r>
      <w:r w:rsidR="00085236" w:rsidRPr="00625005">
        <w:rPr>
          <w:rFonts w:asciiTheme="minorHAnsi" w:hAnsiTheme="minorHAnsi" w:cstheme="minorHAnsi"/>
          <w:szCs w:val="22"/>
        </w:rPr>
        <w:t xml:space="preserve"> (see</w:t>
      </w:r>
      <w:r w:rsidR="0089075C" w:rsidRPr="00625005">
        <w:rPr>
          <w:rFonts w:asciiTheme="minorHAnsi" w:hAnsiTheme="minorHAnsi" w:cstheme="minorHAnsi"/>
          <w:szCs w:val="22"/>
        </w:rPr>
        <w:t xml:space="preserve"> RFP Section 5</w:t>
      </w:r>
      <w:r w:rsidR="00085236" w:rsidRPr="00625005">
        <w:rPr>
          <w:rFonts w:asciiTheme="minorHAnsi" w:hAnsiTheme="minorHAnsi" w:cstheme="minorHAnsi"/>
          <w:szCs w:val="22"/>
        </w:rPr>
        <w:t>);</w:t>
      </w:r>
    </w:p>
    <w:p w14:paraId="3AFF7B71" w14:textId="77777777" w:rsidR="00CD3915" w:rsidRPr="00D243BB" w:rsidRDefault="00485094" w:rsidP="00811AB6">
      <w:pPr>
        <w:pStyle w:val="ListParagraph"/>
        <w:numPr>
          <w:ilvl w:val="1"/>
          <w:numId w:val="41"/>
        </w:numPr>
        <w:spacing w:line="240" w:lineRule="auto"/>
        <w:ind w:left="1080"/>
        <w:rPr>
          <w:rFonts w:asciiTheme="minorHAnsi" w:hAnsiTheme="minorHAnsi" w:cstheme="minorHAnsi"/>
          <w:szCs w:val="22"/>
        </w:rPr>
      </w:pPr>
      <w:r w:rsidRPr="00D243BB">
        <w:rPr>
          <w:rFonts w:asciiTheme="minorHAnsi" w:hAnsiTheme="minorHAnsi" w:cstheme="minorHAnsi"/>
          <w:szCs w:val="22"/>
        </w:rPr>
        <w:t>Technical Proposal</w:t>
      </w:r>
      <w:r w:rsidR="0089075C" w:rsidRPr="00D243BB">
        <w:rPr>
          <w:rFonts w:asciiTheme="minorHAnsi" w:hAnsiTheme="minorHAnsi" w:cstheme="minorHAnsi"/>
          <w:szCs w:val="22"/>
        </w:rPr>
        <w:t xml:space="preserve"> </w:t>
      </w:r>
      <w:r w:rsidR="00085236" w:rsidRPr="00D243BB">
        <w:rPr>
          <w:rFonts w:asciiTheme="minorHAnsi" w:hAnsiTheme="minorHAnsi" w:cstheme="minorHAnsi"/>
          <w:szCs w:val="22"/>
        </w:rPr>
        <w:t xml:space="preserve">(see </w:t>
      </w:r>
      <w:r w:rsidR="00F46229" w:rsidRPr="00D243BB">
        <w:rPr>
          <w:rFonts w:asciiTheme="minorHAnsi" w:hAnsiTheme="minorHAnsi" w:cstheme="minorHAnsi"/>
          <w:szCs w:val="22"/>
        </w:rPr>
        <w:t xml:space="preserve">prescribed form in </w:t>
      </w:r>
      <w:r w:rsidR="0089075C" w:rsidRPr="00D243BB">
        <w:rPr>
          <w:rFonts w:asciiTheme="minorHAnsi" w:hAnsiTheme="minorHAnsi" w:cstheme="minorHAnsi"/>
          <w:szCs w:val="22"/>
        </w:rPr>
        <w:t>RFP Section 6</w:t>
      </w:r>
      <w:r w:rsidR="00085236" w:rsidRPr="00D243BB">
        <w:rPr>
          <w:rFonts w:asciiTheme="minorHAnsi" w:hAnsiTheme="minorHAnsi" w:cstheme="minorHAnsi"/>
          <w:szCs w:val="22"/>
        </w:rPr>
        <w:t>);</w:t>
      </w:r>
    </w:p>
    <w:p w14:paraId="762F80F4" w14:textId="77777777" w:rsidR="00CD3915" w:rsidRPr="00D243BB" w:rsidRDefault="00CF2E33" w:rsidP="00811AB6">
      <w:pPr>
        <w:pStyle w:val="ListParagraph"/>
        <w:numPr>
          <w:ilvl w:val="1"/>
          <w:numId w:val="41"/>
        </w:numPr>
        <w:spacing w:line="240" w:lineRule="auto"/>
        <w:ind w:left="1080"/>
        <w:rPr>
          <w:rFonts w:asciiTheme="minorHAnsi" w:hAnsiTheme="minorHAnsi" w:cstheme="minorHAnsi"/>
          <w:szCs w:val="22"/>
        </w:rPr>
      </w:pPr>
      <w:r w:rsidRPr="00D243BB">
        <w:rPr>
          <w:rFonts w:asciiTheme="minorHAnsi" w:hAnsiTheme="minorHAnsi" w:cstheme="minorHAnsi"/>
          <w:szCs w:val="22"/>
        </w:rPr>
        <w:t>Financial Proposal</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RFP Section 7</w:t>
      </w:r>
      <w:r w:rsidR="00F46229" w:rsidRPr="00D243BB">
        <w:rPr>
          <w:rFonts w:asciiTheme="minorHAnsi" w:hAnsiTheme="minorHAnsi" w:cstheme="minorHAnsi"/>
          <w:szCs w:val="22"/>
        </w:rPr>
        <w:t>);</w:t>
      </w:r>
    </w:p>
    <w:p w14:paraId="177307DB" w14:textId="77777777" w:rsidR="00CD3915" w:rsidRPr="00D243BB" w:rsidRDefault="005D515A" w:rsidP="00811AB6">
      <w:pPr>
        <w:pStyle w:val="ListParagraph"/>
        <w:numPr>
          <w:ilvl w:val="1"/>
          <w:numId w:val="41"/>
        </w:numPr>
        <w:spacing w:line="240" w:lineRule="auto"/>
        <w:ind w:left="1080"/>
        <w:rPr>
          <w:rFonts w:asciiTheme="minorHAnsi" w:hAnsiTheme="minorHAnsi" w:cstheme="minorHAnsi"/>
          <w:szCs w:val="22"/>
        </w:rPr>
      </w:pPr>
      <w:r w:rsidRPr="00D243BB">
        <w:rPr>
          <w:rFonts w:asciiTheme="minorHAnsi" w:hAnsiTheme="minorHAnsi" w:cstheme="minorHAnsi"/>
          <w:szCs w:val="22"/>
        </w:rPr>
        <w:t>Proposal Security</w:t>
      </w:r>
      <w:r w:rsidR="00F46229" w:rsidRPr="00D243BB">
        <w:rPr>
          <w:rFonts w:asciiTheme="minorHAnsi" w:hAnsiTheme="minorHAnsi" w:cstheme="minorHAnsi"/>
          <w:szCs w:val="22"/>
        </w:rPr>
        <w:t>, if</w:t>
      </w:r>
      <w:r w:rsidR="004546FC" w:rsidRPr="00D243BB">
        <w:rPr>
          <w:rFonts w:asciiTheme="minorHAnsi" w:hAnsiTheme="minorHAnsi" w:cstheme="minorHAnsi"/>
          <w:szCs w:val="22"/>
        </w:rPr>
        <w:t xml:space="preserve"> applicable</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w:t>
      </w:r>
      <w:r w:rsidR="00383F40" w:rsidRPr="00D243BB">
        <w:rPr>
          <w:rFonts w:asciiTheme="minorHAnsi" w:hAnsiTheme="minorHAnsi" w:cstheme="minorHAnsi"/>
          <w:szCs w:val="22"/>
        </w:rPr>
        <w:t xml:space="preserve">if required and as stated in the </w:t>
      </w:r>
      <w:r w:rsidR="009C499B">
        <w:rPr>
          <w:rFonts w:asciiTheme="minorHAnsi" w:hAnsiTheme="minorHAnsi" w:cstheme="minorHAnsi"/>
          <w:b/>
          <w:szCs w:val="22"/>
        </w:rPr>
        <w:t>D</w:t>
      </w:r>
      <w:r w:rsidR="00242E79">
        <w:rPr>
          <w:rFonts w:asciiTheme="minorHAnsi" w:hAnsiTheme="minorHAnsi" w:cstheme="minorHAnsi"/>
          <w:b/>
          <w:szCs w:val="22"/>
        </w:rPr>
        <w:t xml:space="preserve">ata </w:t>
      </w:r>
      <w:r w:rsidR="009C499B">
        <w:rPr>
          <w:rFonts w:asciiTheme="minorHAnsi" w:hAnsiTheme="minorHAnsi" w:cstheme="minorHAnsi"/>
          <w:b/>
          <w:szCs w:val="22"/>
        </w:rPr>
        <w:t>S</w:t>
      </w:r>
      <w:r w:rsidR="00242E79">
        <w:rPr>
          <w:rFonts w:asciiTheme="minorHAnsi" w:hAnsiTheme="minorHAnsi" w:cstheme="minorHAnsi"/>
          <w:b/>
          <w:szCs w:val="22"/>
        </w:rPr>
        <w:t>heet</w:t>
      </w:r>
      <w:r w:rsidR="009C499B">
        <w:rPr>
          <w:rFonts w:asciiTheme="minorHAnsi" w:hAnsiTheme="minorHAnsi" w:cstheme="minorHAnsi"/>
          <w:b/>
          <w:szCs w:val="22"/>
        </w:rPr>
        <w:t xml:space="preserve"> </w:t>
      </w:r>
      <w:r w:rsidR="00242E79" w:rsidRPr="00242E79">
        <w:rPr>
          <w:rFonts w:asciiTheme="minorHAnsi" w:hAnsiTheme="minorHAnsi" w:cstheme="minorHAnsi"/>
          <w:szCs w:val="22"/>
        </w:rPr>
        <w:t xml:space="preserve">(DS </w:t>
      </w:r>
      <w:r w:rsidR="009C499B" w:rsidRPr="00242E79">
        <w:rPr>
          <w:rFonts w:asciiTheme="minorHAnsi" w:hAnsiTheme="minorHAnsi" w:cstheme="minorHAnsi"/>
          <w:szCs w:val="22"/>
        </w:rPr>
        <w:t>n</w:t>
      </w:r>
      <w:r w:rsidR="00161B6F" w:rsidRPr="00242E79">
        <w:rPr>
          <w:rFonts w:asciiTheme="minorHAnsi" w:hAnsiTheme="minorHAnsi" w:cstheme="minorHAnsi"/>
          <w:szCs w:val="22"/>
        </w:rPr>
        <w:t>os</w:t>
      </w:r>
      <w:r w:rsidR="00161B6F">
        <w:rPr>
          <w:rFonts w:asciiTheme="minorHAnsi" w:hAnsiTheme="minorHAnsi" w:cstheme="minorHAnsi"/>
          <w:szCs w:val="22"/>
        </w:rPr>
        <w:t>.</w:t>
      </w:r>
      <w:r w:rsidR="00656F8B" w:rsidRPr="00656F8B">
        <w:rPr>
          <w:rFonts w:asciiTheme="minorHAnsi" w:hAnsiTheme="minorHAnsi" w:cstheme="minorHAnsi"/>
          <w:szCs w:val="22"/>
        </w:rPr>
        <w:t xml:space="preserve"> 9-11</w:t>
      </w:r>
      <w:r w:rsidR="00242E79">
        <w:rPr>
          <w:rFonts w:asciiTheme="minorHAnsi" w:hAnsiTheme="minorHAnsi" w:cstheme="minorHAnsi"/>
          <w:szCs w:val="22"/>
        </w:rPr>
        <w:t>)</w:t>
      </w:r>
      <w:r w:rsidR="00383F40"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 xml:space="preserve">RFP Section </w:t>
      </w:r>
      <w:r w:rsidR="00194DB5">
        <w:rPr>
          <w:rFonts w:asciiTheme="minorHAnsi" w:hAnsiTheme="minorHAnsi" w:cstheme="minorHAnsi"/>
          <w:szCs w:val="22"/>
        </w:rPr>
        <w:t>8</w:t>
      </w:r>
      <w:r w:rsidR="00F46229" w:rsidRPr="00D243BB">
        <w:rPr>
          <w:rFonts w:asciiTheme="minorHAnsi" w:hAnsiTheme="minorHAnsi" w:cstheme="minorHAnsi"/>
          <w:szCs w:val="22"/>
        </w:rPr>
        <w:t>);</w:t>
      </w:r>
    </w:p>
    <w:p w14:paraId="33010FBC" w14:textId="77777777" w:rsidR="00CD3915" w:rsidRPr="00F42333" w:rsidRDefault="00CF2E33" w:rsidP="00811AB6">
      <w:pPr>
        <w:pStyle w:val="ListParagraph"/>
        <w:numPr>
          <w:ilvl w:val="1"/>
          <w:numId w:val="41"/>
        </w:numPr>
        <w:spacing w:line="240" w:lineRule="auto"/>
        <w:ind w:left="1080"/>
        <w:rPr>
          <w:rFonts w:asciiTheme="minorHAnsi" w:hAnsiTheme="minorHAnsi" w:cstheme="minorHAnsi"/>
          <w:szCs w:val="22"/>
        </w:rPr>
      </w:pPr>
      <w:r w:rsidRPr="00D243BB">
        <w:rPr>
          <w:rFonts w:asciiTheme="minorHAnsi" w:hAnsiTheme="minorHAnsi" w:cstheme="minorHAnsi"/>
          <w:szCs w:val="22"/>
        </w:rPr>
        <w:t>Any attac</w:t>
      </w:r>
      <w:r w:rsidR="001D0750" w:rsidRPr="00D243BB">
        <w:rPr>
          <w:rFonts w:asciiTheme="minorHAnsi" w:hAnsiTheme="minorHAnsi" w:cstheme="minorHAnsi"/>
          <w:szCs w:val="22"/>
        </w:rPr>
        <w:t>hments and/or appendices to the</w:t>
      </w:r>
      <w:r w:rsidR="00426A55">
        <w:rPr>
          <w:rFonts w:asciiTheme="minorHAnsi" w:hAnsiTheme="minorHAnsi" w:cstheme="minorHAnsi"/>
          <w:szCs w:val="22"/>
        </w:rPr>
        <w:t xml:space="preserve"> Proposal.</w:t>
      </w:r>
    </w:p>
    <w:p w14:paraId="4AC57B75" w14:textId="77777777" w:rsidR="00187665" w:rsidRPr="00D243BB" w:rsidRDefault="00187665" w:rsidP="007419C9">
      <w:pPr>
        <w:pStyle w:val="ListParagraph"/>
        <w:tabs>
          <w:tab w:val="left" w:pos="0"/>
        </w:tabs>
        <w:spacing w:line="240" w:lineRule="auto"/>
        <w:ind w:left="0"/>
        <w:rPr>
          <w:rFonts w:asciiTheme="minorHAnsi" w:hAnsiTheme="minorHAnsi" w:cstheme="minorHAnsi"/>
          <w:b/>
          <w:bCs/>
          <w:szCs w:val="22"/>
          <w:lang w:val="en-GB"/>
        </w:rPr>
      </w:pPr>
    </w:p>
    <w:p w14:paraId="151E2161" w14:textId="77777777" w:rsidR="00667928" w:rsidRPr="00625005" w:rsidRDefault="0056702C" w:rsidP="00811AB6">
      <w:pPr>
        <w:pStyle w:val="ListParagraph"/>
        <w:numPr>
          <w:ilvl w:val="0"/>
          <w:numId w:val="42"/>
        </w:numPr>
        <w:spacing w:line="240" w:lineRule="auto"/>
        <w:rPr>
          <w:rFonts w:asciiTheme="minorHAnsi" w:hAnsiTheme="minorHAnsi" w:cstheme="minorHAnsi"/>
          <w:b/>
          <w:szCs w:val="22"/>
          <w:lang w:val="en-GB"/>
        </w:rPr>
      </w:pPr>
      <w:r w:rsidRPr="00625005">
        <w:rPr>
          <w:rFonts w:asciiTheme="minorHAnsi" w:hAnsiTheme="minorHAnsi" w:cstheme="minorHAnsi"/>
          <w:b/>
          <w:szCs w:val="22"/>
          <w:lang w:val="en-GB"/>
        </w:rPr>
        <w:lastRenderedPageBreak/>
        <w:t xml:space="preserve">Clarification of </w:t>
      </w:r>
      <w:r w:rsidR="00BD1381" w:rsidRPr="00625005">
        <w:rPr>
          <w:rFonts w:asciiTheme="minorHAnsi" w:hAnsiTheme="minorHAnsi" w:cstheme="minorHAnsi"/>
          <w:b/>
          <w:szCs w:val="22"/>
          <w:lang w:val="en-GB"/>
        </w:rPr>
        <w:t>Proposal</w:t>
      </w:r>
    </w:p>
    <w:p w14:paraId="3FF352F7" w14:textId="77777777" w:rsidR="00625005" w:rsidRDefault="00625005" w:rsidP="007419C9">
      <w:pPr>
        <w:pStyle w:val="ListParagraph"/>
        <w:spacing w:line="240" w:lineRule="auto"/>
        <w:jc w:val="both"/>
        <w:rPr>
          <w:rFonts w:asciiTheme="minorHAnsi" w:hAnsiTheme="minorHAnsi" w:cstheme="minorHAnsi"/>
          <w:szCs w:val="22"/>
        </w:rPr>
      </w:pPr>
    </w:p>
    <w:p w14:paraId="74C2A791" w14:textId="77777777" w:rsidR="00BD1381" w:rsidRPr="00D243BB" w:rsidRDefault="00620633" w:rsidP="00620633">
      <w:pPr>
        <w:pStyle w:val="ListParagraph"/>
        <w:spacing w:line="240" w:lineRule="auto"/>
        <w:ind w:left="1260" w:hanging="540"/>
        <w:jc w:val="both"/>
        <w:rPr>
          <w:rFonts w:asciiTheme="minorHAnsi" w:hAnsiTheme="minorHAnsi" w:cstheme="minorHAnsi"/>
          <w:szCs w:val="22"/>
        </w:rPr>
      </w:pPr>
      <w:r>
        <w:rPr>
          <w:rFonts w:asciiTheme="minorHAnsi" w:hAnsiTheme="minorHAnsi" w:cstheme="minorHAnsi"/>
          <w:szCs w:val="22"/>
        </w:rPr>
        <w:t xml:space="preserve">10.1 </w:t>
      </w:r>
      <w:r>
        <w:rPr>
          <w:rFonts w:asciiTheme="minorHAnsi" w:hAnsiTheme="minorHAnsi" w:cstheme="minorHAnsi"/>
          <w:szCs w:val="22"/>
        </w:rPr>
        <w:tab/>
      </w:r>
      <w:r w:rsidR="00BD1381" w:rsidRPr="00D243BB">
        <w:rPr>
          <w:rFonts w:asciiTheme="minorHAnsi" w:hAnsiTheme="minorHAnsi" w:cstheme="minorHAnsi"/>
          <w:szCs w:val="22"/>
        </w:rPr>
        <w:t>Proposers may request clarification</w:t>
      </w:r>
      <w:r w:rsidR="0062514C">
        <w:rPr>
          <w:rFonts w:asciiTheme="minorHAnsi" w:hAnsiTheme="minorHAnsi" w:cstheme="minorHAnsi"/>
          <w:szCs w:val="22"/>
        </w:rPr>
        <w:t>s</w:t>
      </w:r>
      <w:r w:rsidR="00BD1381" w:rsidRPr="00D243BB">
        <w:rPr>
          <w:rFonts w:asciiTheme="minorHAnsi" w:hAnsiTheme="minorHAnsi" w:cstheme="minorHAnsi"/>
          <w:szCs w:val="22"/>
        </w:rPr>
        <w:t xml:space="preserve"> of any of the RFP documents </w:t>
      </w:r>
      <w:r w:rsidR="00797B99" w:rsidRPr="00D243BB">
        <w:rPr>
          <w:rFonts w:asciiTheme="minorHAnsi" w:hAnsiTheme="minorHAnsi" w:cstheme="minorHAnsi"/>
          <w:szCs w:val="22"/>
        </w:rPr>
        <w:t>no later than</w:t>
      </w:r>
      <w:r w:rsidR="00BD1381" w:rsidRPr="00D243BB">
        <w:rPr>
          <w:rFonts w:asciiTheme="minorHAnsi" w:hAnsiTheme="minorHAnsi" w:cstheme="minorHAnsi"/>
          <w:szCs w:val="22"/>
        </w:rPr>
        <w:t xml:space="preserve"> the </w:t>
      </w:r>
      <w:r w:rsidR="00426A55">
        <w:rPr>
          <w:rFonts w:asciiTheme="minorHAnsi" w:hAnsiTheme="minorHAnsi" w:cstheme="minorHAnsi"/>
          <w:szCs w:val="22"/>
        </w:rPr>
        <w:t xml:space="preserve">date </w:t>
      </w:r>
      <w:r w:rsidR="00BD1381" w:rsidRPr="00D243BB">
        <w:rPr>
          <w:rFonts w:asciiTheme="minorHAnsi" w:hAnsiTheme="minorHAnsi" w:cstheme="minorHAnsi"/>
          <w:szCs w:val="22"/>
        </w:rPr>
        <w:t xml:space="preserve">indicated in the </w:t>
      </w:r>
      <w:r w:rsidR="00BD1381" w:rsidRPr="00D243BB">
        <w:rPr>
          <w:rFonts w:asciiTheme="minorHAnsi" w:hAnsiTheme="minorHAnsi" w:cstheme="minorHAnsi"/>
          <w:b/>
          <w:szCs w:val="22"/>
        </w:rPr>
        <w:t>Data Sheet</w:t>
      </w:r>
      <w:r w:rsidR="00BD1381" w:rsidRPr="00D243BB">
        <w:rPr>
          <w:rFonts w:asciiTheme="minorHAnsi" w:hAnsiTheme="minorHAnsi" w:cstheme="minorHAnsi"/>
          <w:szCs w:val="22"/>
        </w:rPr>
        <w:t xml:space="preserve"> </w:t>
      </w:r>
      <w:r w:rsidR="00656F8B">
        <w:rPr>
          <w:rFonts w:asciiTheme="minorHAnsi" w:hAnsiTheme="minorHAnsi" w:cstheme="minorHAnsi"/>
          <w:szCs w:val="22"/>
        </w:rPr>
        <w:t>(</w:t>
      </w:r>
      <w:r w:rsidR="009C499B">
        <w:rPr>
          <w:rFonts w:asciiTheme="minorHAnsi" w:hAnsiTheme="minorHAnsi" w:cstheme="minorHAnsi"/>
          <w:szCs w:val="22"/>
        </w:rPr>
        <w:t>DS</w:t>
      </w:r>
      <w:r w:rsidR="00656F8B">
        <w:rPr>
          <w:rFonts w:asciiTheme="minorHAnsi" w:hAnsiTheme="minorHAnsi" w:cstheme="minorHAnsi"/>
          <w:szCs w:val="22"/>
        </w:rPr>
        <w:t xml:space="preserve"> </w:t>
      </w:r>
      <w:r w:rsidR="00161B6F">
        <w:rPr>
          <w:rFonts w:asciiTheme="minorHAnsi" w:hAnsiTheme="minorHAnsi" w:cstheme="minorHAnsi"/>
          <w:szCs w:val="22"/>
        </w:rPr>
        <w:t>no.</w:t>
      </w:r>
      <w:r w:rsidR="00656F8B">
        <w:rPr>
          <w:rFonts w:asciiTheme="minorHAnsi" w:hAnsiTheme="minorHAnsi" w:cstheme="minorHAnsi"/>
          <w:szCs w:val="22"/>
        </w:rPr>
        <w:t xml:space="preserve"> 1</w:t>
      </w:r>
      <w:r w:rsidR="00443E95">
        <w:rPr>
          <w:rFonts w:asciiTheme="minorHAnsi" w:hAnsiTheme="minorHAnsi" w:cstheme="minorHAnsi"/>
          <w:szCs w:val="22"/>
        </w:rPr>
        <w:t>6</w:t>
      </w:r>
      <w:r w:rsidR="00656F8B">
        <w:rPr>
          <w:rFonts w:asciiTheme="minorHAnsi" w:hAnsiTheme="minorHAnsi" w:cstheme="minorHAnsi"/>
          <w:szCs w:val="22"/>
        </w:rPr>
        <w:t xml:space="preserve">) </w:t>
      </w:r>
      <w:r w:rsidR="00AD3E04">
        <w:rPr>
          <w:rFonts w:asciiTheme="minorHAnsi" w:hAnsiTheme="minorHAnsi" w:cstheme="minorHAnsi"/>
          <w:szCs w:val="22"/>
        </w:rPr>
        <w:t>prior to</w:t>
      </w:r>
      <w:r w:rsidR="00AD3E04" w:rsidRPr="00D243BB">
        <w:rPr>
          <w:rFonts w:asciiTheme="minorHAnsi" w:hAnsiTheme="minorHAnsi" w:cstheme="minorHAnsi"/>
          <w:szCs w:val="22"/>
        </w:rPr>
        <w:t xml:space="preserve"> </w:t>
      </w:r>
      <w:r w:rsidR="00BD1381" w:rsidRPr="00D243BB">
        <w:rPr>
          <w:rFonts w:asciiTheme="minorHAnsi" w:hAnsiTheme="minorHAnsi" w:cstheme="minorHAnsi"/>
          <w:szCs w:val="22"/>
        </w:rPr>
        <w:t xml:space="preserve">the proposal submission date. </w:t>
      </w:r>
      <w:r w:rsidR="00797B99" w:rsidRPr="00D243BB">
        <w:rPr>
          <w:rFonts w:asciiTheme="minorHAnsi" w:hAnsiTheme="minorHAnsi" w:cstheme="minorHAnsi"/>
          <w:szCs w:val="22"/>
        </w:rPr>
        <w:t xml:space="preserve"> </w:t>
      </w:r>
      <w:r w:rsidR="00BD1381" w:rsidRPr="00D243BB">
        <w:rPr>
          <w:rFonts w:asciiTheme="minorHAnsi" w:hAnsiTheme="minorHAnsi" w:cstheme="minorHAnsi"/>
          <w:szCs w:val="22"/>
        </w:rPr>
        <w:t>Any request for clarification must be sent in writing</w:t>
      </w:r>
      <w:r w:rsidR="00C00868">
        <w:rPr>
          <w:rFonts w:asciiTheme="minorHAnsi" w:hAnsiTheme="minorHAnsi" w:cstheme="minorHAnsi"/>
          <w:szCs w:val="22"/>
        </w:rPr>
        <w:t xml:space="preserve"> </w:t>
      </w:r>
      <w:r w:rsidR="00AD3E04">
        <w:rPr>
          <w:rFonts w:asciiTheme="minorHAnsi" w:hAnsiTheme="minorHAnsi" w:cstheme="minorHAnsi"/>
          <w:szCs w:val="22"/>
        </w:rPr>
        <w:t xml:space="preserve">via courier or through electronic </w:t>
      </w:r>
      <w:r w:rsidR="00AD3E04" w:rsidRPr="00D243BB">
        <w:rPr>
          <w:rFonts w:asciiTheme="minorHAnsi" w:hAnsiTheme="minorHAnsi" w:cstheme="minorHAnsi"/>
          <w:szCs w:val="22"/>
        </w:rPr>
        <w:t>means</w:t>
      </w:r>
      <w:r w:rsidR="00BD1381" w:rsidRPr="00D243BB">
        <w:rPr>
          <w:rFonts w:asciiTheme="minorHAnsi" w:hAnsiTheme="minorHAnsi" w:cstheme="minorHAnsi"/>
          <w:szCs w:val="22"/>
        </w:rPr>
        <w:t xml:space="preserve"> to the UNDP address indicated in the </w:t>
      </w:r>
      <w:r w:rsidR="00BD1381" w:rsidRPr="00D243BB">
        <w:rPr>
          <w:rFonts w:asciiTheme="minorHAnsi" w:hAnsiTheme="minorHAnsi" w:cstheme="minorHAnsi"/>
          <w:b/>
          <w:szCs w:val="22"/>
        </w:rPr>
        <w:t>Data Sheet</w:t>
      </w:r>
      <w:r w:rsidR="00656F8B">
        <w:rPr>
          <w:rFonts w:asciiTheme="minorHAnsi" w:hAnsiTheme="minorHAnsi" w:cstheme="minorHAnsi"/>
          <w:b/>
          <w:szCs w:val="22"/>
        </w:rPr>
        <w:t xml:space="preserve"> </w:t>
      </w:r>
      <w:r w:rsidR="00656F8B" w:rsidRPr="00656F8B">
        <w:rPr>
          <w:rFonts w:asciiTheme="minorHAnsi" w:hAnsiTheme="minorHAnsi" w:cstheme="minorHAnsi"/>
          <w:szCs w:val="22"/>
        </w:rPr>
        <w:t>(</w:t>
      </w:r>
      <w:r w:rsidR="009C499B">
        <w:rPr>
          <w:rFonts w:asciiTheme="minorHAnsi" w:hAnsiTheme="minorHAnsi" w:cstheme="minorHAnsi"/>
          <w:szCs w:val="22"/>
        </w:rPr>
        <w:t>DS</w:t>
      </w:r>
      <w:r w:rsidR="00656F8B" w:rsidRPr="00656F8B">
        <w:rPr>
          <w:rFonts w:asciiTheme="minorHAnsi" w:hAnsiTheme="minorHAnsi" w:cstheme="minorHAnsi"/>
          <w:szCs w:val="22"/>
        </w:rPr>
        <w:t xml:space="preserve"> </w:t>
      </w:r>
      <w:r w:rsidR="00161B6F">
        <w:rPr>
          <w:rFonts w:asciiTheme="minorHAnsi" w:hAnsiTheme="minorHAnsi" w:cstheme="minorHAnsi"/>
          <w:szCs w:val="22"/>
        </w:rPr>
        <w:t>no.</w:t>
      </w:r>
      <w:r w:rsidR="00656F8B" w:rsidRPr="00656F8B">
        <w:rPr>
          <w:rFonts w:asciiTheme="minorHAnsi" w:hAnsiTheme="minorHAnsi" w:cstheme="minorHAnsi"/>
          <w:szCs w:val="22"/>
        </w:rPr>
        <w:t xml:space="preserve"> 1</w:t>
      </w:r>
      <w:r w:rsidR="00443E95">
        <w:rPr>
          <w:rFonts w:asciiTheme="minorHAnsi" w:hAnsiTheme="minorHAnsi" w:cstheme="minorHAnsi"/>
          <w:szCs w:val="22"/>
        </w:rPr>
        <w:t>7</w:t>
      </w:r>
      <w:r w:rsidR="00656F8B" w:rsidRPr="00656F8B">
        <w:rPr>
          <w:rFonts w:asciiTheme="minorHAnsi" w:hAnsiTheme="minorHAnsi" w:cstheme="minorHAnsi"/>
          <w:szCs w:val="22"/>
        </w:rPr>
        <w:t>)</w:t>
      </w:r>
      <w:r w:rsidR="00BD1381" w:rsidRPr="00D243BB">
        <w:rPr>
          <w:rFonts w:asciiTheme="minorHAnsi" w:hAnsiTheme="minorHAnsi" w:cstheme="minorHAnsi"/>
          <w:szCs w:val="22"/>
        </w:rPr>
        <w:t>. UNDP will respond in writing</w:t>
      </w:r>
      <w:r w:rsidR="0024506C">
        <w:rPr>
          <w:rFonts w:asciiTheme="minorHAnsi" w:hAnsiTheme="minorHAnsi" w:cstheme="minorHAnsi"/>
          <w:szCs w:val="22"/>
        </w:rPr>
        <w:t>,</w:t>
      </w:r>
      <w:r w:rsidR="00BD1381" w:rsidRPr="00D243BB">
        <w:rPr>
          <w:rFonts w:asciiTheme="minorHAnsi" w:hAnsiTheme="minorHAnsi" w:cstheme="minorHAnsi"/>
          <w:szCs w:val="22"/>
        </w:rPr>
        <w:t xml:space="preserve"> </w:t>
      </w:r>
      <w:r w:rsidR="0024506C">
        <w:rPr>
          <w:rFonts w:asciiTheme="minorHAnsi" w:hAnsiTheme="minorHAnsi" w:cstheme="minorHAnsi"/>
          <w:szCs w:val="22"/>
        </w:rPr>
        <w:t xml:space="preserve">transmitted </w:t>
      </w:r>
      <w:r w:rsidR="00BD1381" w:rsidRPr="00D243BB">
        <w:rPr>
          <w:rFonts w:asciiTheme="minorHAnsi" w:hAnsiTheme="minorHAnsi" w:cstheme="minorHAnsi"/>
          <w:szCs w:val="22"/>
        </w:rPr>
        <w:t xml:space="preserve">by electronic means and will </w:t>
      </w:r>
      <w:r w:rsidR="006D2E88">
        <w:rPr>
          <w:rFonts w:asciiTheme="minorHAnsi" w:hAnsiTheme="minorHAnsi" w:cstheme="minorHAnsi"/>
          <w:szCs w:val="22"/>
        </w:rPr>
        <w:t>transmit</w:t>
      </w:r>
      <w:r w:rsidR="00BD1381" w:rsidRPr="00D243BB">
        <w:rPr>
          <w:rFonts w:asciiTheme="minorHAnsi" w:hAnsiTheme="minorHAnsi" w:cstheme="minorHAnsi"/>
          <w:szCs w:val="22"/>
        </w:rPr>
        <w:t xml:space="preserve"> copies of the response (including an explanation of the query but without identifying the source of inquiry) to all Proposers who have provided confirmation of their intention to submit a Proposal.</w:t>
      </w:r>
      <w:r w:rsidR="00797B99" w:rsidRPr="00D243BB">
        <w:rPr>
          <w:rFonts w:asciiTheme="minorHAnsi" w:hAnsiTheme="minorHAnsi" w:cstheme="minorHAnsi"/>
          <w:szCs w:val="22"/>
        </w:rPr>
        <w:t xml:space="preserve">  </w:t>
      </w:r>
    </w:p>
    <w:p w14:paraId="6AA35DB5" w14:textId="77777777" w:rsidR="00204AC5" w:rsidRPr="00D243BB" w:rsidRDefault="00204AC5" w:rsidP="007419C9">
      <w:pPr>
        <w:pStyle w:val="ListParagraph"/>
        <w:spacing w:line="240" w:lineRule="auto"/>
        <w:jc w:val="both"/>
        <w:rPr>
          <w:rFonts w:asciiTheme="minorHAnsi" w:hAnsiTheme="minorHAnsi" w:cstheme="minorHAnsi"/>
          <w:szCs w:val="22"/>
        </w:rPr>
      </w:pPr>
    </w:p>
    <w:p w14:paraId="184EE8A9" w14:textId="77777777" w:rsidR="00204AC5" w:rsidRPr="00D243BB" w:rsidRDefault="00620633" w:rsidP="00620633">
      <w:pPr>
        <w:pStyle w:val="ListParagraph"/>
        <w:spacing w:line="240" w:lineRule="auto"/>
        <w:ind w:left="1260" w:hanging="540"/>
        <w:jc w:val="both"/>
        <w:rPr>
          <w:rFonts w:asciiTheme="minorHAnsi" w:hAnsiTheme="minorHAnsi" w:cstheme="minorHAnsi"/>
          <w:b/>
          <w:szCs w:val="22"/>
        </w:rPr>
      </w:pPr>
      <w:r>
        <w:rPr>
          <w:rFonts w:asciiTheme="minorHAnsi" w:hAnsiTheme="minorHAnsi" w:cstheme="minorHAnsi"/>
          <w:szCs w:val="22"/>
        </w:rPr>
        <w:t>10.2</w:t>
      </w:r>
      <w:r>
        <w:rPr>
          <w:rFonts w:asciiTheme="minorHAnsi" w:hAnsiTheme="minorHAnsi" w:cstheme="minorHAnsi"/>
          <w:szCs w:val="22"/>
        </w:rPr>
        <w:tab/>
      </w:r>
      <w:r w:rsidR="00204AC5" w:rsidRPr="00D243BB">
        <w:rPr>
          <w:rFonts w:asciiTheme="minorHAnsi" w:hAnsiTheme="minorHAnsi" w:cstheme="minorHAnsi"/>
          <w:szCs w:val="22"/>
        </w:rPr>
        <w:t xml:space="preserve">UNDP shall endeavor to provide such responses to clarifications in an expeditious manner, but any delay in such response shall not cause an obligation on the part of UNDP to extend the submission date of the Proposals, unless UNDP deems that such an extension is justified and necessary.  </w:t>
      </w:r>
    </w:p>
    <w:p w14:paraId="26405132" w14:textId="77777777" w:rsidR="00667928" w:rsidRPr="00D243BB" w:rsidRDefault="00667928" w:rsidP="007419C9">
      <w:pPr>
        <w:pStyle w:val="ListParagraph"/>
        <w:tabs>
          <w:tab w:val="left" w:pos="0"/>
        </w:tabs>
        <w:spacing w:line="240" w:lineRule="auto"/>
        <w:ind w:left="0"/>
        <w:rPr>
          <w:rFonts w:asciiTheme="minorHAnsi" w:hAnsiTheme="minorHAnsi" w:cstheme="minorHAnsi"/>
          <w:b/>
          <w:szCs w:val="22"/>
        </w:rPr>
      </w:pPr>
    </w:p>
    <w:p w14:paraId="0C77AEAE" w14:textId="77777777" w:rsidR="00667928" w:rsidRPr="00D243BB" w:rsidRDefault="00625005" w:rsidP="007419C9">
      <w:pPr>
        <w:ind w:left="720" w:hanging="360"/>
        <w:rPr>
          <w:rFonts w:asciiTheme="minorHAnsi" w:hAnsiTheme="minorHAnsi" w:cstheme="minorHAnsi"/>
          <w:b/>
          <w:bCs/>
          <w:szCs w:val="22"/>
          <w:lang w:val="en-GB"/>
        </w:rPr>
      </w:pPr>
      <w:r>
        <w:rPr>
          <w:rFonts w:asciiTheme="minorHAnsi" w:hAnsiTheme="minorHAnsi" w:cstheme="minorHAnsi"/>
          <w:b/>
          <w:bCs/>
          <w:sz w:val="22"/>
          <w:szCs w:val="22"/>
          <w:lang w:val="en-GB"/>
        </w:rPr>
        <w:t>11.</w:t>
      </w:r>
      <w:r>
        <w:rPr>
          <w:rFonts w:asciiTheme="minorHAnsi" w:hAnsiTheme="minorHAnsi" w:cstheme="minorHAnsi"/>
          <w:b/>
          <w:bCs/>
          <w:sz w:val="22"/>
          <w:szCs w:val="22"/>
          <w:lang w:val="en-GB"/>
        </w:rPr>
        <w:tab/>
      </w:r>
      <w:r w:rsidR="00667928" w:rsidRPr="00D243BB">
        <w:rPr>
          <w:rFonts w:asciiTheme="minorHAnsi" w:hAnsiTheme="minorHAnsi" w:cstheme="minorHAnsi"/>
          <w:b/>
          <w:bCs/>
          <w:sz w:val="22"/>
          <w:szCs w:val="22"/>
          <w:lang w:val="en-GB"/>
        </w:rPr>
        <w:t xml:space="preserve">Amendment of </w:t>
      </w:r>
      <w:r w:rsidR="00FB11E5" w:rsidRPr="00D243BB">
        <w:rPr>
          <w:rFonts w:asciiTheme="minorHAnsi" w:hAnsiTheme="minorHAnsi" w:cstheme="minorHAnsi"/>
          <w:b/>
          <w:bCs/>
          <w:sz w:val="22"/>
          <w:szCs w:val="22"/>
          <w:lang w:val="en-GB"/>
        </w:rPr>
        <w:t>Proposals</w:t>
      </w:r>
    </w:p>
    <w:p w14:paraId="6674EF92" w14:textId="77777777" w:rsidR="00F84EF8" w:rsidRPr="00D243BB" w:rsidRDefault="00F84EF8" w:rsidP="007419C9">
      <w:pPr>
        <w:ind w:left="720"/>
        <w:jc w:val="both"/>
        <w:rPr>
          <w:rFonts w:asciiTheme="minorHAnsi" w:hAnsiTheme="minorHAnsi" w:cstheme="minorHAnsi"/>
          <w:sz w:val="22"/>
          <w:szCs w:val="22"/>
        </w:rPr>
      </w:pPr>
    </w:p>
    <w:p w14:paraId="2F17B43E" w14:textId="77777777" w:rsidR="00F34E5C"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11.1</w:t>
      </w:r>
      <w:r>
        <w:rPr>
          <w:rFonts w:asciiTheme="minorHAnsi" w:hAnsiTheme="minorHAnsi" w:cstheme="minorHAnsi"/>
          <w:sz w:val="22"/>
          <w:szCs w:val="22"/>
        </w:rPr>
        <w:tab/>
      </w:r>
      <w:r w:rsidR="00BD1381" w:rsidRPr="00D243BB">
        <w:rPr>
          <w:rFonts w:asciiTheme="minorHAnsi" w:hAnsiTheme="minorHAnsi" w:cstheme="minorHAnsi"/>
          <w:sz w:val="22"/>
          <w:szCs w:val="22"/>
        </w:rPr>
        <w:t xml:space="preserve">At any time prior to the deadline </w:t>
      </w:r>
      <w:r w:rsidR="0062514C">
        <w:rPr>
          <w:rFonts w:asciiTheme="minorHAnsi" w:hAnsiTheme="minorHAnsi" w:cstheme="minorHAnsi"/>
          <w:sz w:val="22"/>
          <w:szCs w:val="22"/>
        </w:rPr>
        <w:t>of Proposal submission</w:t>
      </w:r>
      <w:r w:rsidR="00BD1381" w:rsidRPr="00D243BB">
        <w:rPr>
          <w:rFonts w:asciiTheme="minorHAnsi" w:hAnsiTheme="minorHAnsi" w:cstheme="minorHAnsi"/>
          <w:sz w:val="22"/>
          <w:szCs w:val="22"/>
        </w:rPr>
        <w:t xml:space="preserve">, UNDP may for any reason, such as in response to a clarification requested by a Proposer, modify the RFP </w:t>
      </w:r>
      <w:r w:rsidR="00F6446C" w:rsidRPr="00D243BB">
        <w:rPr>
          <w:rFonts w:asciiTheme="minorHAnsi" w:hAnsiTheme="minorHAnsi" w:cstheme="minorHAnsi"/>
          <w:sz w:val="22"/>
          <w:szCs w:val="22"/>
        </w:rPr>
        <w:t xml:space="preserve">in the form of a </w:t>
      </w:r>
      <w:r w:rsidR="00FD679E" w:rsidRPr="00D243BB">
        <w:rPr>
          <w:rFonts w:asciiTheme="minorHAnsi" w:hAnsiTheme="minorHAnsi" w:cstheme="minorHAnsi"/>
          <w:sz w:val="22"/>
          <w:szCs w:val="22"/>
        </w:rPr>
        <w:t>Supplemental Information to the RFP</w:t>
      </w:r>
      <w:r w:rsidR="00BD1381" w:rsidRPr="00D243BB">
        <w:rPr>
          <w:rFonts w:asciiTheme="minorHAnsi" w:hAnsiTheme="minorHAnsi" w:cstheme="minorHAnsi"/>
          <w:sz w:val="22"/>
          <w:szCs w:val="22"/>
        </w:rPr>
        <w:t xml:space="preserve">.  All </w:t>
      </w:r>
      <w:r w:rsidR="005F0FEF">
        <w:rPr>
          <w:rFonts w:asciiTheme="minorHAnsi" w:hAnsiTheme="minorHAnsi" w:cstheme="minorHAnsi"/>
          <w:sz w:val="22"/>
          <w:szCs w:val="22"/>
        </w:rPr>
        <w:t xml:space="preserve">prospective </w:t>
      </w:r>
      <w:r w:rsidR="00BD1381" w:rsidRPr="00D243BB">
        <w:rPr>
          <w:rFonts w:asciiTheme="minorHAnsi" w:hAnsiTheme="minorHAnsi" w:cstheme="minorHAnsi"/>
          <w:sz w:val="22"/>
          <w:szCs w:val="22"/>
        </w:rPr>
        <w:t xml:space="preserve">Proposers will be notified in writing of </w:t>
      </w:r>
      <w:r w:rsidR="005824C1" w:rsidRPr="00D243BB">
        <w:rPr>
          <w:rFonts w:asciiTheme="minorHAnsi" w:hAnsiTheme="minorHAnsi" w:cstheme="minorHAnsi"/>
          <w:sz w:val="22"/>
          <w:szCs w:val="22"/>
        </w:rPr>
        <w:t xml:space="preserve">all </w:t>
      </w:r>
      <w:r w:rsidR="005824C1">
        <w:rPr>
          <w:rFonts w:asciiTheme="minorHAnsi" w:hAnsiTheme="minorHAnsi" w:cstheme="minorHAnsi"/>
          <w:sz w:val="22"/>
          <w:szCs w:val="22"/>
        </w:rPr>
        <w:t>changes</w:t>
      </w:r>
      <w:r w:rsidR="002E668E">
        <w:rPr>
          <w:rFonts w:asciiTheme="minorHAnsi" w:hAnsiTheme="minorHAnsi" w:cstheme="minorHAnsi"/>
          <w:sz w:val="22"/>
          <w:szCs w:val="22"/>
        </w:rPr>
        <w:t>/</w:t>
      </w:r>
      <w:r w:rsidR="00BD1381" w:rsidRPr="00D243BB">
        <w:rPr>
          <w:rFonts w:asciiTheme="minorHAnsi" w:hAnsiTheme="minorHAnsi" w:cstheme="minorHAnsi"/>
          <w:sz w:val="22"/>
          <w:szCs w:val="22"/>
        </w:rPr>
        <w:t xml:space="preserve">amendments </w:t>
      </w:r>
      <w:r w:rsidR="002E668E">
        <w:rPr>
          <w:rFonts w:asciiTheme="minorHAnsi" w:hAnsiTheme="minorHAnsi" w:cstheme="minorHAnsi"/>
          <w:sz w:val="22"/>
          <w:szCs w:val="22"/>
        </w:rPr>
        <w:t xml:space="preserve">and additional instructions through Supplemental Information </w:t>
      </w:r>
      <w:r w:rsidR="00BD1381" w:rsidRPr="00D243BB">
        <w:rPr>
          <w:rFonts w:asciiTheme="minorHAnsi" w:hAnsiTheme="minorHAnsi" w:cstheme="minorHAnsi"/>
          <w:sz w:val="22"/>
          <w:szCs w:val="22"/>
        </w:rPr>
        <w:t>to the RFP</w:t>
      </w:r>
      <w:r w:rsidR="005F0FEF">
        <w:rPr>
          <w:rFonts w:asciiTheme="minorHAnsi" w:hAnsiTheme="minorHAnsi" w:cstheme="minorHAnsi"/>
          <w:sz w:val="22"/>
          <w:szCs w:val="22"/>
        </w:rPr>
        <w:t xml:space="preserve"> </w:t>
      </w:r>
      <w:r w:rsidR="002E668E">
        <w:rPr>
          <w:rFonts w:asciiTheme="minorHAnsi" w:hAnsiTheme="minorHAnsi" w:cstheme="minorHAnsi"/>
          <w:sz w:val="22"/>
          <w:szCs w:val="22"/>
        </w:rPr>
        <w:t xml:space="preserve">and </w:t>
      </w:r>
      <w:r w:rsidR="005F0FEF">
        <w:rPr>
          <w:rFonts w:asciiTheme="minorHAnsi" w:hAnsiTheme="minorHAnsi" w:cstheme="minorHAnsi"/>
          <w:sz w:val="22"/>
          <w:szCs w:val="22"/>
        </w:rPr>
        <w:t xml:space="preserve">through the method specified in the </w:t>
      </w:r>
      <w:r w:rsidR="005F0FEF" w:rsidRPr="005F0FEF">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1</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00BD1381" w:rsidRPr="00D243BB">
        <w:rPr>
          <w:rFonts w:asciiTheme="minorHAnsi" w:hAnsiTheme="minorHAnsi" w:cstheme="minorHAnsi"/>
          <w:sz w:val="22"/>
          <w:szCs w:val="22"/>
        </w:rPr>
        <w:t xml:space="preserve">.  </w:t>
      </w:r>
    </w:p>
    <w:p w14:paraId="3B6A8032" w14:textId="77777777" w:rsidR="00F34E5C" w:rsidRPr="00D243BB" w:rsidRDefault="00F34E5C" w:rsidP="00A23B10">
      <w:pPr>
        <w:ind w:left="1260" w:hanging="540"/>
        <w:jc w:val="both"/>
        <w:rPr>
          <w:rFonts w:asciiTheme="minorHAnsi" w:hAnsiTheme="minorHAnsi" w:cstheme="minorHAnsi"/>
          <w:sz w:val="22"/>
          <w:szCs w:val="22"/>
        </w:rPr>
      </w:pPr>
    </w:p>
    <w:p w14:paraId="7FC4D78D" w14:textId="77777777" w:rsidR="00BD1381"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11.2</w:t>
      </w:r>
      <w:r>
        <w:rPr>
          <w:rFonts w:asciiTheme="minorHAnsi" w:hAnsiTheme="minorHAnsi" w:cstheme="minorHAnsi"/>
          <w:sz w:val="22"/>
          <w:szCs w:val="22"/>
        </w:rPr>
        <w:tab/>
      </w:r>
      <w:r w:rsidR="00BD1381" w:rsidRPr="00D243BB">
        <w:rPr>
          <w:rFonts w:asciiTheme="minorHAnsi" w:hAnsiTheme="minorHAnsi" w:cstheme="minorHAnsi"/>
          <w:sz w:val="22"/>
          <w:szCs w:val="22"/>
        </w:rPr>
        <w:t>In order to afford prospective Proposers reasonable time to consider the amendments in preparing their Proposals, UNDP may, at its discretion, extend the deadline for submission of Proposals</w:t>
      </w:r>
      <w:r w:rsidR="00F6446C" w:rsidRPr="00D243BB">
        <w:rPr>
          <w:rFonts w:asciiTheme="minorHAnsi" w:hAnsiTheme="minorHAnsi" w:cstheme="minorHAnsi"/>
          <w:sz w:val="22"/>
          <w:szCs w:val="22"/>
        </w:rPr>
        <w:t xml:space="preserve">, if the nature of the amendment to the RFP </w:t>
      </w:r>
      <w:r w:rsidR="004B76D0" w:rsidRPr="00D243BB">
        <w:rPr>
          <w:rFonts w:asciiTheme="minorHAnsi" w:hAnsiTheme="minorHAnsi" w:cstheme="minorHAnsi"/>
          <w:sz w:val="22"/>
          <w:szCs w:val="22"/>
        </w:rPr>
        <w:t xml:space="preserve">justifies such </w:t>
      </w:r>
      <w:r w:rsidR="0062514C">
        <w:rPr>
          <w:rFonts w:asciiTheme="minorHAnsi" w:hAnsiTheme="minorHAnsi" w:cstheme="minorHAnsi"/>
          <w:sz w:val="22"/>
          <w:szCs w:val="22"/>
        </w:rPr>
        <w:t xml:space="preserve">an </w:t>
      </w:r>
      <w:r w:rsidR="004B76D0" w:rsidRPr="00D243BB">
        <w:rPr>
          <w:rFonts w:asciiTheme="minorHAnsi" w:hAnsiTheme="minorHAnsi" w:cstheme="minorHAnsi"/>
          <w:sz w:val="22"/>
          <w:szCs w:val="22"/>
        </w:rPr>
        <w:t>extension</w:t>
      </w:r>
      <w:r w:rsidR="00BD1381" w:rsidRPr="00D243BB">
        <w:rPr>
          <w:rFonts w:asciiTheme="minorHAnsi" w:hAnsiTheme="minorHAnsi" w:cstheme="minorHAnsi"/>
          <w:sz w:val="22"/>
          <w:szCs w:val="22"/>
        </w:rPr>
        <w:t>.</w:t>
      </w:r>
    </w:p>
    <w:p w14:paraId="3D8E30D0" w14:textId="77777777" w:rsidR="00543D8B" w:rsidRPr="00D243BB" w:rsidRDefault="00543D8B" w:rsidP="007419C9">
      <w:pPr>
        <w:jc w:val="both"/>
        <w:rPr>
          <w:rFonts w:asciiTheme="minorHAnsi" w:hAnsiTheme="minorHAnsi" w:cstheme="minorHAnsi"/>
        </w:rPr>
      </w:pPr>
    </w:p>
    <w:p w14:paraId="12F36751" w14:textId="77777777" w:rsidR="003348A7" w:rsidRPr="00D243BB" w:rsidRDefault="003348A7" w:rsidP="007419C9">
      <w:pPr>
        <w:jc w:val="both"/>
        <w:rPr>
          <w:rFonts w:asciiTheme="minorHAnsi" w:hAnsiTheme="minorHAnsi" w:cstheme="minorHAnsi"/>
        </w:rPr>
      </w:pPr>
    </w:p>
    <w:p w14:paraId="1ECF5A68" w14:textId="77777777" w:rsidR="00D43197" w:rsidRPr="00D243BB" w:rsidRDefault="005B799A" w:rsidP="007419C9">
      <w:pPr>
        <w:ind w:left="360" w:hanging="360"/>
        <w:rPr>
          <w:rFonts w:asciiTheme="minorHAnsi" w:hAnsiTheme="minorHAnsi" w:cstheme="minorHAnsi"/>
          <w:b/>
          <w:bCs/>
          <w:sz w:val="22"/>
          <w:szCs w:val="22"/>
          <w:lang w:val="en-GB"/>
        </w:rPr>
      </w:pPr>
      <w:r w:rsidRPr="00D243BB">
        <w:rPr>
          <w:rFonts w:asciiTheme="minorHAnsi" w:hAnsiTheme="minorHAnsi" w:cstheme="minorHAnsi"/>
          <w:b/>
          <w:bCs/>
          <w:sz w:val="28"/>
          <w:szCs w:val="28"/>
          <w:lang w:val="en-GB"/>
        </w:rPr>
        <w:t xml:space="preserve">C. </w:t>
      </w:r>
      <w:r w:rsidR="007835B9" w:rsidRPr="00D243BB">
        <w:rPr>
          <w:rFonts w:asciiTheme="minorHAnsi" w:hAnsiTheme="minorHAnsi" w:cstheme="minorHAnsi"/>
          <w:b/>
          <w:bCs/>
          <w:sz w:val="28"/>
          <w:szCs w:val="28"/>
          <w:lang w:val="en-GB"/>
        </w:rPr>
        <w:t xml:space="preserve">PREPARATION OF </w:t>
      </w:r>
      <w:r w:rsidR="00FB11E5" w:rsidRPr="00D243BB">
        <w:rPr>
          <w:rFonts w:asciiTheme="minorHAnsi" w:hAnsiTheme="minorHAnsi" w:cstheme="minorHAnsi"/>
          <w:b/>
          <w:bCs/>
          <w:sz w:val="28"/>
          <w:szCs w:val="28"/>
          <w:lang w:val="en-GB"/>
        </w:rPr>
        <w:t>PROPOSALS</w:t>
      </w:r>
    </w:p>
    <w:p w14:paraId="13CC024E" w14:textId="77777777" w:rsidR="00261F7E" w:rsidRPr="00D243BB" w:rsidRDefault="00261F7E" w:rsidP="007419C9">
      <w:pPr>
        <w:pStyle w:val="ListParagraph"/>
        <w:spacing w:line="240" w:lineRule="auto"/>
        <w:rPr>
          <w:rFonts w:asciiTheme="minorHAnsi" w:hAnsiTheme="minorHAnsi" w:cstheme="minorHAnsi"/>
          <w:b/>
          <w:bCs/>
          <w:szCs w:val="22"/>
          <w:lang w:val="en-GB"/>
        </w:rPr>
      </w:pPr>
    </w:p>
    <w:p w14:paraId="1481187F" w14:textId="77777777" w:rsidR="00622672" w:rsidRPr="00726863" w:rsidRDefault="00622672" w:rsidP="00811AB6">
      <w:pPr>
        <w:pStyle w:val="ListParagraph"/>
        <w:numPr>
          <w:ilvl w:val="0"/>
          <w:numId w:val="43"/>
        </w:numPr>
        <w:spacing w:line="240" w:lineRule="auto"/>
        <w:rPr>
          <w:rFonts w:asciiTheme="minorHAnsi" w:hAnsiTheme="minorHAnsi" w:cstheme="minorHAnsi"/>
          <w:b/>
          <w:bCs/>
          <w:szCs w:val="22"/>
          <w:lang w:val="en-GB"/>
        </w:rPr>
      </w:pPr>
      <w:r w:rsidRPr="00726863">
        <w:rPr>
          <w:rFonts w:asciiTheme="minorHAnsi" w:hAnsiTheme="minorHAnsi" w:cstheme="minorHAnsi"/>
          <w:b/>
          <w:bCs/>
          <w:szCs w:val="22"/>
          <w:lang w:val="en-GB"/>
        </w:rPr>
        <w:t xml:space="preserve">Cost </w:t>
      </w:r>
    </w:p>
    <w:p w14:paraId="37956F6B" w14:textId="77777777" w:rsidR="000252E2" w:rsidRDefault="000252E2" w:rsidP="007419C9">
      <w:pPr>
        <w:widowControl/>
        <w:overflowPunct/>
        <w:adjustRightInd/>
        <w:ind w:left="720"/>
        <w:jc w:val="both"/>
        <w:rPr>
          <w:rFonts w:asciiTheme="minorHAnsi" w:hAnsiTheme="minorHAnsi" w:cstheme="minorHAnsi"/>
          <w:bCs/>
          <w:sz w:val="22"/>
          <w:szCs w:val="22"/>
          <w:lang w:val="en-GB"/>
        </w:rPr>
      </w:pPr>
    </w:p>
    <w:p w14:paraId="7AE026F2" w14:textId="77777777" w:rsidR="007F777E" w:rsidRPr="00D243BB" w:rsidRDefault="006C6650" w:rsidP="007419C9">
      <w:pPr>
        <w:widowControl/>
        <w:overflowPunct/>
        <w:adjustRightInd/>
        <w:ind w:left="720"/>
        <w:jc w:val="both"/>
        <w:rPr>
          <w:rFonts w:asciiTheme="minorHAnsi" w:hAnsiTheme="minorHAnsi" w:cstheme="minorHAnsi"/>
          <w:snapToGrid w:val="0"/>
          <w:sz w:val="22"/>
          <w:szCs w:val="22"/>
        </w:rPr>
      </w:pPr>
      <w:r w:rsidRPr="00D243BB">
        <w:rPr>
          <w:rFonts w:asciiTheme="minorHAnsi" w:hAnsiTheme="minorHAnsi" w:cstheme="minorHAnsi"/>
          <w:bCs/>
          <w:sz w:val="22"/>
          <w:szCs w:val="22"/>
          <w:lang w:val="en-GB"/>
        </w:rPr>
        <w:t>The Proposer</w:t>
      </w:r>
      <w:r w:rsidR="00622672" w:rsidRPr="00D243BB">
        <w:rPr>
          <w:rFonts w:asciiTheme="minorHAnsi" w:hAnsiTheme="minorHAnsi" w:cstheme="minorHAnsi"/>
          <w:bCs/>
          <w:sz w:val="22"/>
          <w:szCs w:val="22"/>
          <w:lang w:val="en-GB"/>
        </w:rPr>
        <w:t xml:space="preserve"> shall bear any and all costs related to the preparation and/or submission of the Proposal, regardless of whether its Proposal was selected or not.  </w:t>
      </w:r>
      <w:r w:rsidR="007F777E" w:rsidRPr="00D243BB">
        <w:rPr>
          <w:rFonts w:asciiTheme="minorHAnsi" w:hAnsiTheme="minorHAnsi" w:cstheme="minorHAnsi"/>
          <w:snapToGrid w:val="0"/>
          <w:sz w:val="22"/>
          <w:szCs w:val="22"/>
        </w:rPr>
        <w:t xml:space="preserve">UNDP shall in no case be responsible or liable for those costs, regardless of the conduct or outcome of the </w:t>
      </w:r>
      <w:r w:rsidR="0062514C">
        <w:rPr>
          <w:rFonts w:asciiTheme="minorHAnsi" w:hAnsiTheme="minorHAnsi" w:cstheme="minorHAnsi"/>
          <w:snapToGrid w:val="0"/>
          <w:sz w:val="22"/>
          <w:szCs w:val="22"/>
        </w:rPr>
        <w:t xml:space="preserve">procurement </w:t>
      </w:r>
      <w:r w:rsidR="007F777E" w:rsidRPr="00D243BB">
        <w:rPr>
          <w:rFonts w:asciiTheme="minorHAnsi" w:hAnsiTheme="minorHAnsi" w:cstheme="minorHAnsi"/>
          <w:snapToGrid w:val="0"/>
          <w:sz w:val="22"/>
          <w:szCs w:val="22"/>
        </w:rPr>
        <w:t>process.</w:t>
      </w:r>
    </w:p>
    <w:p w14:paraId="04431245" w14:textId="77777777" w:rsidR="0043159A" w:rsidRPr="00D243BB" w:rsidRDefault="0043159A" w:rsidP="007419C9">
      <w:pPr>
        <w:pStyle w:val="ListParagraph"/>
        <w:tabs>
          <w:tab w:val="left" w:pos="0"/>
        </w:tabs>
        <w:spacing w:line="240" w:lineRule="auto"/>
        <w:ind w:left="0"/>
        <w:rPr>
          <w:rFonts w:asciiTheme="minorHAnsi" w:hAnsiTheme="minorHAnsi" w:cstheme="minorHAnsi"/>
          <w:bCs/>
          <w:szCs w:val="22"/>
          <w:lang w:val="en-GB"/>
        </w:rPr>
      </w:pPr>
    </w:p>
    <w:p w14:paraId="1C209A64" w14:textId="77777777" w:rsidR="00261F7E" w:rsidRPr="00D243BB" w:rsidRDefault="0006713F" w:rsidP="00811AB6">
      <w:pPr>
        <w:pStyle w:val="ListParagraph"/>
        <w:numPr>
          <w:ilvl w:val="0"/>
          <w:numId w:val="43"/>
        </w:numPr>
        <w:tabs>
          <w:tab w:val="left" w:pos="0"/>
          <w:tab w:val="left" w:pos="396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Language </w:t>
      </w:r>
    </w:p>
    <w:p w14:paraId="29CFA015" w14:textId="77777777" w:rsidR="00105CA9" w:rsidRPr="00D243BB" w:rsidRDefault="00105CA9" w:rsidP="007419C9">
      <w:pPr>
        <w:ind w:left="720"/>
        <w:jc w:val="both"/>
        <w:rPr>
          <w:rFonts w:asciiTheme="minorHAnsi" w:hAnsiTheme="minorHAnsi" w:cstheme="minorHAnsi"/>
          <w:sz w:val="22"/>
          <w:szCs w:val="22"/>
        </w:rPr>
      </w:pPr>
    </w:p>
    <w:p w14:paraId="1D3D107C" w14:textId="77777777" w:rsidR="00D07E5C" w:rsidRPr="00D243BB" w:rsidRDefault="001451A2"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The Proposal, as well as</w:t>
      </w:r>
      <w:r w:rsidR="006D2E88">
        <w:rPr>
          <w:rFonts w:asciiTheme="minorHAnsi" w:hAnsiTheme="minorHAnsi" w:cstheme="minorHAnsi"/>
          <w:sz w:val="22"/>
          <w:szCs w:val="22"/>
        </w:rPr>
        <w:t xml:space="preserve"> any and</w:t>
      </w:r>
      <w:r w:rsidRPr="00D243BB">
        <w:rPr>
          <w:rFonts w:asciiTheme="minorHAnsi" w:hAnsiTheme="minorHAnsi" w:cstheme="minorHAnsi"/>
          <w:sz w:val="22"/>
          <w:szCs w:val="22"/>
        </w:rPr>
        <w:t xml:space="preserve"> all related correspondence exchanged by the Proposer and UNDP, shall be written in the la</w:t>
      </w:r>
      <w:r w:rsidR="0006713F" w:rsidRPr="00D243BB">
        <w:rPr>
          <w:rFonts w:asciiTheme="minorHAnsi" w:hAnsiTheme="minorHAnsi" w:cstheme="minorHAnsi"/>
          <w:sz w:val="22"/>
          <w:szCs w:val="22"/>
        </w:rPr>
        <w:t xml:space="preserve">nguage (s) </w:t>
      </w:r>
      <w:r w:rsidR="006C6650" w:rsidRPr="00D243BB">
        <w:rPr>
          <w:rFonts w:asciiTheme="minorHAnsi" w:hAnsiTheme="minorHAnsi" w:cstheme="minorHAnsi"/>
          <w:sz w:val="22"/>
          <w:szCs w:val="22"/>
        </w:rPr>
        <w:t>specified in the</w:t>
      </w:r>
      <w:r w:rsidR="006C6650" w:rsidRPr="00D243BB">
        <w:rPr>
          <w:rFonts w:asciiTheme="minorHAnsi" w:hAnsiTheme="minorHAnsi" w:cstheme="minorHAnsi"/>
          <w:b/>
          <w:sz w:val="22"/>
          <w:szCs w:val="22"/>
        </w:rPr>
        <w:t xml:space="preserve"> 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4)</w:t>
      </w:r>
      <w:r w:rsidRPr="00D243BB">
        <w:rPr>
          <w:rFonts w:asciiTheme="minorHAnsi" w:hAnsiTheme="minorHAnsi" w:cstheme="minorHAnsi"/>
          <w:sz w:val="22"/>
          <w:szCs w:val="22"/>
        </w:rPr>
        <w:t>.  Any printed literature furnished by the Proposer written in a language other than th</w:t>
      </w:r>
      <w:r w:rsidR="0006713F" w:rsidRPr="00D243BB">
        <w:rPr>
          <w:rFonts w:asciiTheme="minorHAnsi" w:hAnsiTheme="minorHAnsi" w:cstheme="minorHAnsi"/>
          <w:sz w:val="22"/>
          <w:szCs w:val="22"/>
        </w:rPr>
        <w:t xml:space="preserve">e language indicated in the </w:t>
      </w:r>
      <w:r w:rsidRPr="00D243BB">
        <w:rPr>
          <w:rFonts w:asciiTheme="minorHAnsi" w:hAnsiTheme="minorHAnsi" w:cstheme="minorHAnsi"/>
          <w:b/>
          <w:sz w:val="22"/>
          <w:szCs w:val="22"/>
        </w:rPr>
        <w:t>Data Sheet</w:t>
      </w:r>
      <w:r w:rsidRPr="00D243BB">
        <w:rPr>
          <w:rFonts w:asciiTheme="minorHAnsi" w:hAnsiTheme="minorHAnsi" w:cstheme="minorHAnsi"/>
          <w:sz w:val="22"/>
          <w:szCs w:val="22"/>
        </w:rPr>
        <w:t>, must be accompanied by a translation</w:t>
      </w:r>
      <w:r w:rsidR="007F777E" w:rsidRPr="00D243BB">
        <w:rPr>
          <w:rFonts w:asciiTheme="minorHAnsi" w:hAnsiTheme="minorHAnsi" w:cstheme="minorHAnsi"/>
          <w:sz w:val="22"/>
          <w:szCs w:val="22"/>
        </w:rPr>
        <w:t xml:space="preserve"> </w:t>
      </w:r>
      <w:r w:rsidR="0018030E" w:rsidRPr="00D243BB">
        <w:rPr>
          <w:rFonts w:asciiTheme="minorHAnsi" w:hAnsiTheme="minorHAnsi" w:cstheme="minorHAnsi"/>
          <w:sz w:val="22"/>
          <w:szCs w:val="22"/>
        </w:rPr>
        <w:t>in</w:t>
      </w:r>
      <w:r w:rsidR="007F777E" w:rsidRPr="00D243BB">
        <w:rPr>
          <w:rFonts w:asciiTheme="minorHAnsi" w:hAnsiTheme="minorHAnsi" w:cstheme="minorHAnsi"/>
          <w:sz w:val="22"/>
          <w:szCs w:val="22"/>
        </w:rPr>
        <w:t xml:space="preserve"> the preferred language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Pr="00D243BB">
        <w:rPr>
          <w:rFonts w:asciiTheme="minorHAnsi" w:hAnsiTheme="minorHAnsi" w:cstheme="minorHAnsi"/>
          <w:sz w:val="22"/>
          <w:szCs w:val="22"/>
        </w:rPr>
        <w:t xml:space="preserve">.  For purposes of interpretation of the Proposal, </w:t>
      </w:r>
      <w:r w:rsidR="007F777E" w:rsidRPr="00D243BB">
        <w:rPr>
          <w:rFonts w:asciiTheme="minorHAnsi" w:hAnsiTheme="minorHAnsi" w:cstheme="minorHAnsi"/>
          <w:sz w:val="22"/>
          <w:szCs w:val="22"/>
        </w:rPr>
        <w:t xml:space="preserve">and in the event of discrepancy or inconsistency in meaning, </w:t>
      </w:r>
      <w:r w:rsidRPr="00D243BB">
        <w:rPr>
          <w:rFonts w:asciiTheme="minorHAnsi" w:hAnsiTheme="minorHAnsi" w:cstheme="minorHAnsi"/>
          <w:sz w:val="22"/>
          <w:szCs w:val="22"/>
        </w:rPr>
        <w:t xml:space="preserve">the </w:t>
      </w:r>
      <w:r w:rsidR="007F777E" w:rsidRPr="00D243BB">
        <w:rPr>
          <w:rFonts w:asciiTheme="minorHAnsi" w:hAnsiTheme="minorHAnsi" w:cstheme="minorHAnsi"/>
          <w:sz w:val="22"/>
          <w:szCs w:val="22"/>
        </w:rPr>
        <w:t xml:space="preserve">version translated into the preferred language </w:t>
      </w:r>
      <w:r w:rsidRPr="00D243BB">
        <w:rPr>
          <w:rFonts w:asciiTheme="minorHAnsi" w:hAnsiTheme="minorHAnsi" w:cstheme="minorHAnsi"/>
          <w:sz w:val="22"/>
          <w:szCs w:val="22"/>
        </w:rPr>
        <w:t xml:space="preserve">shall govern.  </w:t>
      </w:r>
      <w:r w:rsidR="00497BE7">
        <w:rPr>
          <w:rFonts w:asciiTheme="minorHAnsi" w:hAnsiTheme="minorHAnsi" w:cstheme="minorHAnsi"/>
          <w:sz w:val="22"/>
          <w:szCs w:val="22"/>
        </w:rPr>
        <w:t>Upon conclusion of a contract, the language of the contract shall govern the relationship between the contractor and UNDP.</w:t>
      </w:r>
    </w:p>
    <w:p w14:paraId="4AAE2A21" w14:textId="77777777" w:rsidR="002D7E71" w:rsidRPr="00D243BB" w:rsidRDefault="002D7E71" w:rsidP="007419C9">
      <w:pPr>
        <w:ind w:left="720"/>
        <w:jc w:val="both"/>
        <w:rPr>
          <w:rFonts w:asciiTheme="minorHAnsi" w:hAnsiTheme="minorHAnsi" w:cstheme="minorHAnsi"/>
          <w:sz w:val="22"/>
          <w:szCs w:val="22"/>
        </w:rPr>
      </w:pPr>
    </w:p>
    <w:p w14:paraId="16931FF6" w14:textId="77777777" w:rsidR="00D43197" w:rsidRPr="00D243BB" w:rsidRDefault="006C6650"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Proposal Submission Form</w:t>
      </w:r>
    </w:p>
    <w:p w14:paraId="253DF064"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543C05DE" w14:textId="77777777" w:rsidR="00D43197" w:rsidRPr="00D243BB" w:rsidRDefault="009D6C23" w:rsidP="007419C9">
      <w:pPr>
        <w:pStyle w:val="ListParagraph"/>
        <w:tabs>
          <w:tab w:val="left" w:pos="0"/>
        </w:tabs>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 xml:space="preserve">The Proposer shall submit the Proposal Submission Form using the form </w:t>
      </w:r>
      <w:r w:rsidR="006D2E88">
        <w:rPr>
          <w:rFonts w:asciiTheme="minorHAnsi" w:hAnsiTheme="minorHAnsi" w:cstheme="minorHAnsi"/>
          <w:bCs/>
          <w:szCs w:val="22"/>
          <w:lang w:val="en-GB"/>
        </w:rPr>
        <w:t xml:space="preserve">provided </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 xml:space="preserve">in Section 4 of </w:t>
      </w:r>
      <w:r w:rsidR="006D2E88">
        <w:rPr>
          <w:rFonts w:asciiTheme="minorHAnsi" w:hAnsiTheme="minorHAnsi" w:cstheme="minorHAnsi"/>
          <w:bCs/>
          <w:szCs w:val="22"/>
          <w:lang w:val="en-GB"/>
        </w:rPr>
        <w:t>this</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RFP.</w:t>
      </w:r>
    </w:p>
    <w:p w14:paraId="1DB9F1D0"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017E7C14" w14:textId="77777777" w:rsidR="00184D45" w:rsidRPr="00D243BB" w:rsidRDefault="003762CC"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Technical Proposal Format and Content</w:t>
      </w:r>
    </w:p>
    <w:p w14:paraId="6C6AB1A0" w14:textId="77777777" w:rsidR="00105CA9" w:rsidRPr="00D243BB" w:rsidRDefault="00105CA9" w:rsidP="007419C9">
      <w:pPr>
        <w:ind w:firstLine="720"/>
        <w:jc w:val="both"/>
        <w:rPr>
          <w:rFonts w:asciiTheme="minorHAnsi" w:hAnsiTheme="minorHAnsi" w:cstheme="minorHAnsi"/>
          <w:szCs w:val="22"/>
        </w:rPr>
      </w:pPr>
    </w:p>
    <w:p w14:paraId="542D4754" w14:textId="77777777" w:rsidR="003762CC" w:rsidRPr="00D243BB" w:rsidRDefault="002B7548" w:rsidP="007419C9">
      <w:pPr>
        <w:ind w:left="720"/>
        <w:jc w:val="both"/>
        <w:rPr>
          <w:rFonts w:asciiTheme="minorHAnsi" w:hAnsiTheme="minorHAnsi" w:cstheme="minorHAnsi"/>
          <w:szCs w:val="22"/>
        </w:rPr>
      </w:pPr>
      <w:r w:rsidRPr="00D243BB">
        <w:rPr>
          <w:rFonts w:asciiTheme="minorHAnsi" w:hAnsiTheme="minorHAnsi" w:cstheme="minorHAnsi"/>
          <w:sz w:val="22"/>
          <w:szCs w:val="22"/>
        </w:rPr>
        <w:t xml:space="preserve">Unless otherwise stated in the </w:t>
      </w:r>
      <w:r w:rsidRPr="00D243BB">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0B5201">
        <w:rPr>
          <w:rFonts w:asciiTheme="minorHAnsi" w:hAnsiTheme="minorHAnsi" w:cstheme="minorHAnsi"/>
          <w:sz w:val="22"/>
          <w:szCs w:val="22"/>
        </w:rPr>
        <w:t>(</w:t>
      </w:r>
      <w:r w:rsidR="009C499B">
        <w:rPr>
          <w:rFonts w:asciiTheme="minorHAnsi" w:hAnsiTheme="minorHAnsi" w:cstheme="minorHAnsi"/>
          <w:sz w:val="22"/>
          <w:szCs w:val="22"/>
        </w:rPr>
        <w:t xml:space="preserve">DS </w:t>
      </w:r>
      <w:r w:rsidR="00161B6F">
        <w:rPr>
          <w:rFonts w:asciiTheme="minorHAnsi" w:hAnsiTheme="minorHAnsi" w:cstheme="minorHAnsi"/>
          <w:sz w:val="22"/>
          <w:szCs w:val="22"/>
        </w:rPr>
        <w:t>no.</w:t>
      </w:r>
      <w:r w:rsidR="000B5201">
        <w:rPr>
          <w:rFonts w:asciiTheme="minorHAnsi" w:hAnsiTheme="minorHAnsi" w:cstheme="minorHAnsi"/>
          <w:sz w:val="22"/>
          <w:szCs w:val="22"/>
        </w:rPr>
        <w:t xml:space="preserve"> 2</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Pr="00656F8B">
        <w:rPr>
          <w:rFonts w:asciiTheme="minorHAnsi" w:hAnsiTheme="minorHAnsi" w:cstheme="minorHAnsi"/>
          <w:sz w:val="22"/>
          <w:szCs w:val="22"/>
        </w:rPr>
        <w:t>,</w:t>
      </w:r>
      <w:r w:rsidRPr="00D243BB">
        <w:rPr>
          <w:rFonts w:asciiTheme="minorHAnsi" w:hAnsiTheme="minorHAnsi" w:cstheme="minorHAnsi"/>
          <w:sz w:val="22"/>
          <w:szCs w:val="22"/>
        </w:rPr>
        <w:t xml:space="preserve"> t</w:t>
      </w:r>
      <w:r w:rsidR="003762CC" w:rsidRPr="00D243BB">
        <w:rPr>
          <w:rFonts w:asciiTheme="minorHAnsi" w:hAnsiTheme="minorHAnsi" w:cstheme="minorHAnsi"/>
          <w:sz w:val="22"/>
          <w:szCs w:val="22"/>
        </w:rPr>
        <w:t>he Proposer shall structure the Technical Proposal as follows:</w:t>
      </w:r>
    </w:p>
    <w:p w14:paraId="68163ECD" w14:textId="77777777" w:rsidR="0043159A" w:rsidRPr="00D243BB" w:rsidRDefault="0043159A" w:rsidP="007419C9">
      <w:pPr>
        <w:pStyle w:val="ListParagraph"/>
        <w:spacing w:line="240" w:lineRule="auto"/>
        <w:ind w:left="1440"/>
        <w:jc w:val="both"/>
        <w:rPr>
          <w:rFonts w:asciiTheme="minorHAnsi" w:hAnsiTheme="minorHAnsi" w:cstheme="minorHAnsi"/>
          <w:bCs/>
          <w:szCs w:val="22"/>
          <w:lang w:val="en-GB"/>
        </w:rPr>
      </w:pPr>
    </w:p>
    <w:p w14:paraId="38741DC8" w14:textId="77777777" w:rsidR="0043159A" w:rsidRPr="00D243B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.1</w:t>
      </w:r>
      <w:r w:rsidR="00105CA9" w:rsidRPr="00D243BB">
        <w:rPr>
          <w:rFonts w:asciiTheme="minorHAnsi" w:hAnsiTheme="minorHAnsi" w:cstheme="minorHAnsi"/>
          <w:bCs/>
          <w:szCs w:val="22"/>
          <w:lang w:val="en-GB"/>
        </w:rPr>
        <w:tab/>
      </w:r>
      <w:r w:rsidR="00A93560" w:rsidRPr="00D243BB">
        <w:rPr>
          <w:rFonts w:asciiTheme="minorHAnsi" w:hAnsiTheme="minorHAnsi" w:cstheme="minorHAnsi"/>
          <w:bCs/>
          <w:szCs w:val="22"/>
          <w:lang w:val="en-GB"/>
        </w:rPr>
        <w:t>Expertise of Firm/Organization</w:t>
      </w:r>
      <w:r w:rsidR="003762CC" w:rsidRPr="00D243BB">
        <w:rPr>
          <w:rFonts w:asciiTheme="minorHAnsi" w:hAnsiTheme="minorHAnsi" w:cstheme="minorHAnsi"/>
          <w:bCs/>
          <w:szCs w:val="22"/>
          <w:lang w:val="en-GB"/>
        </w:rPr>
        <w:t xml:space="preserve"> – this section should provide </w:t>
      </w:r>
      <w:r w:rsidR="00A93560" w:rsidRPr="00D243BB">
        <w:rPr>
          <w:rFonts w:asciiTheme="minorHAnsi" w:hAnsiTheme="minorHAnsi" w:cstheme="minorHAnsi"/>
          <w:bCs/>
          <w:szCs w:val="22"/>
          <w:lang w:val="en-GB"/>
        </w:rPr>
        <w:t>details regarding management structure</w:t>
      </w:r>
      <w:r w:rsidR="007F777E" w:rsidRPr="00D243BB">
        <w:rPr>
          <w:rFonts w:asciiTheme="minorHAnsi" w:hAnsiTheme="minorHAnsi" w:cstheme="minorHAnsi"/>
          <w:bCs/>
          <w:szCs w:val="22"/>
          <w:lang w:val="en-GB"/>
        </w:rPr>
        <w:t xml:space="preserve"> of the organization</w:t>
      </w:r>
      <w:r w:rsidR="00A93560" w:rsidRPr="00D243BB">
        <w:rPr>
          <w:rFonts w:asciiTheme="minorHAnsi" w:hAnsiTheme="minorHAnsi" w:cstheme="minorHAnsi"/>
          <w:bCs/>
          <w:szCs w:val="22"/>
          <w:lang w:val="en-GB"/>
        </w:rPr>
        <w:t>, organizational capability</w:t>
      </w:r>
      <w:r w:rsidR="007F777E" w:rsidRPr="00D243BB">
        <w:rPr>
          <w:rFonts w:asciiTheme="minorHAnsi" w:hAnsiTheme="minorHAnsi" w:cstheme="minorHAnsi"/>
          <w:bCs/>
          <w:szCs w:val="22"/>
          <w:lang w:val="en-GB"/>
        </w:rPr>
        <w:t>/resources</w:t>
      </w:r>
      <w:r w:rsidR="00A93560" w:rsidRPr="00D243BB">
        <w:rPr>
          <w:rFonts w:asciiTheme="minorHAnsi" w:hAnsiTheme="minorHAnsi" w:cstheme="minorHAnsi"/>
          <w:bCs/>
          <w:szCs w:val="22"/>
          <w:lang w:val="en-GB"/>
        </w:rPr>
        <w:t xml:space="preserve">, </w:t>
      </w:r>
      <w:r w:rsidR="00220AE4" w:rsidRPr="00D243BB">
        <w:rPr>
          <w:rFonts w:asciiTheme="minorHAnsi" w:hAnsiTheme="minorHAnsi" w:cstheme="minorHAnsi"/>
          <w:bCs/>
          <w:szCs w:val="22"/>
          <w:lang w:val="en-GB"/>
        </w:rPr>
        <w:t xml:space="preserve">and </w:t>
      </w:r>
      <w:r w:rsidR="00A93560" w:rsidRPr="00D243BB">
        <w:rPr>
          <w:rFonts w:asciiTheme="minorHAnsi" w:hAnsiTheme="minorHAnsi" w:cstheme="minorHAnsi"/>
          <w:bCs/>
          <w:szCs w:val="22"/>
          <w:lang w:val="en-GB"/>
        </w:rPr>
        <w:t>experience of organization/firm</w:t>
      </w:r>
      <w:r w:rsidR="007F777E" w:rsidRPr="00D243BB">
        <w:rPr>
          <w:rFonts w:asciiTheme="minorHAnsi" w:hAnsiTheme="minorHAnsi" w:cstheme="minorHAnsi"/>
          <w:bCs/>
          <w:szCs w:val="22"/>
          <w:lang w:val="en-GB"/>
        </w:rPr>
        <w:t xml:space="preserve">, the list of projects/contracts (both completed and </w:t>
      </w:r>
      <w:r w:rsidR="006D2E88" w:rsidRPr="00D243BB">
        <w:rPr>
          <w:rFonts w:asciiTheme="minorHAnsi" w:hAnsiTheme="minorHAnsi" w:cstheme="minorHAnsi"/>
          <w:bCs/>
          <w:szCs w:val="22"/>
          <w:lang w:val="en-GB"/>
        </w:rPr>
        <w:t>on-going</w:t>
      </w:r>
      <w:r w:rsidR="007F777E" w:rsidRPr="00D243BB">
        <w:rPr>
          <w:rFonts w:asciiTheme="minorHAnsi" w:hAnsiTheme="minorHAnsi" w:cstheme="minorHAnsi"/>
          <w:bCs/>
          <w:szCs w:val="22"/>
          <w:lang w:val="en-GB"/>
        </w:rPr>
        <w:t xml:space="preserve">, both domestic and international) which are related or similar in nature </w:t>
      </w:r>
      <w:r w:rsidR="00606E4A" w:rsidRPr="00D243BB">
        <w:rPr>
          <w:rFonts w:asciiTheme="minorHAnsi" w:hAnsiTheme="minorHAnsi" w:cstheme="minorHAnsi"/>
          <w:bCs/>
          <w:szCs w:val="22"/>
          <w:lang w:val="en-GB"/>
        </w:rPr>
        <w:t>to the</w:t>
      </w:r>
      <w:r w:rsidR="007F777E" w:rsidRPr="00D243BB">
        <w:rPr>
          <w:rFonts w:asciiTheme="minorHAnsi" w:hAnsiTheme="minorHAnsi" w:cstheme="minorHAnsi"/>
          <w:bCs/>
          <w:szCs w:val="22"/>
          <w:lang w:val="en-GB"/>
        </w:rPr>
        <w:t xml:space="preserve"> requirements of the RFP,</w:t>
      </w:r>
      <w:r w:rsidR="00606E4A" w:rsidRPr="00D243BB">
        <w:rPr>
          <w:rFonts w:asciiTheme="minorHAnsi" w:hAnsiTheme="minorHAnsi" w:cstheme="minorHAnsi"/>
          <w:bCs/>
          <w:szCs w:val="22"/>
          <w:lang w:val="en-GB"/>
        </w:rPr>
        <w:t xml:space="preserve"> and</w:t>
      </w:r>
      <w:r w:rsidR="007F777E" w:rsidRPr="00D243BB">
        <w:rPr>
          <w:rFonts w:asciiTheme="minorHAnsi" w:hAnsiTheme="minorHAnsi" w:cstheme="minorHAnsi"/>
          <w:bCs/>
          <w:szCs w:val="22"/>
          <w:lang w:val="en-GB"/>
        </w:rPr>
        <w:t xml:space="preserve"> proof of financial stability and adequacy of resources to complete the services required by the RFP</w:t>
      </w:r>
      <w:r w:rsidR="002F040E">
        <w:rPr>
          <w:rFonts w:asciiTheme="minorHAnsi" w:hAnsiTheme="minorHAnsi" w:cstheme="minorHAnsi"/>
          <w:bCs/>
          <w:szCs w:val="22"/>
          <w:lang w:val="en-GB"/>
        </w:rPr>
        <w:t xml:space="preserve"> (see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18</w:t>
      </w:r>
      <w:r w:rsidR="002B2A24" w:rsidRPr="00D243BB">
        <w:rPr>
          <w:rFonts w:asciiTheme="minorHAnsi" w:hAnsiTheme="minorHAnsi" w:cstheme="minorHAnsi"/>
          <w:bCs/>
          <w:szCs w:val="22"/>
          <w:lang w:val="en-GB"/>
        </w:rPr>
        <w:t xml:space="preserve"> </w:t>
      </w:r>
      <w:r w:rsidR="002F040E">
        <w:rPr>
          <w:rFonts w:asciiTheme="minorHAnsi" w:hAnsiTheme="minorHAnsi" w:cstheme="minorHAnsi"/>
          <w:bCs/>
          <w:szCs w:val="22"/>
          <w:lang w:val="en-GB"/>
        </w:rPr>
        <w:t xml:space="preserve">and </w:t>
      </w:r>
      <w:r w:rsidR="009C499B" w:rsidRPr="009C499B">
        <w:rPr>
          <w:rFonts w:asciiTheme="minorHAnsi" w:hAnsiTheme="minorHAnsi" w:cstheme="minorHAnsi"/>
          <w:bCs/>
          <w:szCs w:val="22"/>
          <w:lang w:val="en-GB"/>
        </w:rPr>
        <w:t>DS</w:t>
      </w:r>
      <w:r w:rsidR="009C499B">
        <w:rPr>
          <w:rFonts w:asciiTheme="minorHAnsi" w:hAnsiTheme="minorHAnsi" w:cstheme="minorHAnsi"/>
          <w:b/>
          <w:bCs/>
          <w:szCs w:val="22"/>
          <w:lang w:val="en-GB"/>
        </w:rPr>
        <w:t xml:space="preserve"> </w:t>
      </w:r>
      <w:r w:rsidR="002F040E">
        <w:rPr>
          <w:rFonts w:asciiTheme="minorHAnsi" w:hAnsiTheme="minorHAnsi" w:cstheme="minorHAnsi"/>
          <w:bCs/>
          <w:szCs w:val="22"/>
          <w:lang w:val="en-GB"/>
        </w:rPr>
        <w:t xml:space="preserve">No. 26 </w:t>
      </w:r>
      <w:r w:rsidR="002B2A24" w:rsidRPr="00D243BB">
        <w:rPr>
          <w:rFonts w:asciiTheme="minorHAnsi" w:hAnsiTheme="minorHAnsi" w:cstheme="minorHAnsi"/>
          <w:bCs/>
          <w:szCs w:val="22"/>
          <w:lang w:val="en-GB"/>
        </w:rPr>
        <w:t>for further details)</w:t>
      </w:r>
      <w:r w:rsidR="00220AE4" w:rsidRPr="00D243BB">
        <w:rPr>
          <w:rFonts w:asciiTheme="minorHAnsi" w:hAnsiTheme="minorHAnsi" w:cstheme="minorHAnsi"/>
          <w:bCs/>
          <w:szCs w:val="22"/>
          <w:lang w:val="en-GB"/>
        </w:rPr>
        <w:t>.</w:t>
      </w:r>
      <w:r w:rsidR="00A93560" w:rsidRPr="00D243BB">
        <w:rPr>
          <w:rFonts w:asciiTheme="minorHAnsi" w:hAnsiTheme="minorHAnsi" w:cstheme="minorHAnsi"/>
          <w:bCs/>
          <w:szCs w:val="22"/>
          <w:lang w:val="en-GB"/>
        </w:rPr>
        <w:t xml:space="preserve"> </w:t>
      </w:r>
      <w:r w:rsidR="00A77458" w:rsidRPr="00D243BB">
        <w:rPr>
          <w:rFonts w:asciiTheme="minorHAnsi" w:hAnsiTheme="minorHAnsi" w:cstheme="minorHAnsi"/>
          <w:bCs/>
          <w:szCs w:val="22"/>
          <w:lang w:val="en-GB"/>
        </w:rPr>
        <w:t xml:space="preserve"> </w:t>
      </w:r>
      <w:r w:rsidR="008C1079" w:rsidRPr="00D243BB">
        <w:rPr>
          <w:rFonts w:asciiTheme="minorHAnsi" w:hAnsiTheme="minorHAnsi" w:cstheme="minorHAnsi"/>
          <w:bCs/>
          <w:szCs w:val="22"/>
          <w:lang w:val="en-GB"/>
        </w:rPr>
        <w:t>The same shall apply to any other entity participating in the RFP as a Joint Venture or Consortium.</w:t>
      </w:r>
    </w:p>
    <w:p w14:paraId="59A75D4B" w14:textId="77777777" w:rsidR="00606E4A" w:rsidRPr="00D243BB" w:rsidDel="00606E4A" w:rsidRDefault="00606E4A" w:rsidP="007419C9">
      <w:pPr>
        <w:pStyle w:val="ListParagraph"/>
        <w:spacing w:line="240" w:lineRule="auto"/>
        <w:ind w:left="1080" w:hanging="450"/>
        <w:jc w:val="both"/>
        <w:rPr>
          <w:rFonts w:asciiTheme="minorHAnsi" w:hAnsiTheme="minorHAnsi" w:cstheme="minorHAnsi"/>
          <w:bCs/>
          <w:szCs w:val="22"/>
          <w:lang w:val="en-GB"/>
        </w:rPr>
      </w:pPr>
    </w:p>
    <w:p w14:paraId="04B2E5B5" w14:textId="77777777" w:rsidR="0043159A" w:rsidRPr="00656F8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.2</w:t>
      </w:r>
      <w:r w:rsidR="00105CA9" w:rsidRPr="00D243BB">
        <w:rPr>
          <w:rFonts w:asciiTheme="minorHAnsi" w:hAnsiTheme="minorHAnsi" w:cstheme="minorHAnsi"/>
          <w:bCs/>
          <w:szCs w:val="22"/>
          <w:lang w:val="en-GB"/>
        </w:rPr>
        <w:tab/>
      </w:r>
      <w:r w:rsidR="00394880" w:rsidRPr="00D243BB">
        <w:rPr>
          <w:rFonts w:asciiTheme="minorHAnsi" w:hAnsiTheme="minorHAnsi" w:cstheme="minorHAnsi"/>
          <w:bCs/>
          <w:szCs w:val="22"/>
          <w:lang w:val="en-GB"/>
        </w:rPr>
        <w:t xml:space="preserve">Proposed Methodology, </w:t>
      </w:r>
      <w:r w:rsidR="0043159A" w:rsidRPr="00D243BB">
        <w:rPr>
          <w:rFonts w:asciiTheme="minorHAnsi" w:hAnsiTheme="minorHAnsi" w:cstheme="minorHAnsi"/>
          <w:bCs/>
          <w:szCs w:val="22"/>
          <w:lang w:val="en-GB"/>
        </w:rPr>
        <w:t xml:space="preserve">Approach and Implementation Plan – this section should demonstrate the Proposer’s response to the Terms of Reference by identifying the specific components proposed, how the requirements shall be addressed, as specified, point by point; providing a detailed description of the essential performance characteristics proposed; </w:t>
      </w:r>
      <w:r w:rsidR="008433B1" w:rsidRPr="00D243BB">
        <w:rPr>
          <w:rFonts w:asciiTheme="minorHAnsi" w:hAnsiTheme="minorHAnsi" w:cstheme="minorHAnsi"/>
          <w:bCs/>
          <w:szCs w:val="22"/>
          <w:lang w:val="en-GB"/>
        </w:rPr>
        <w:t xml:space="preserve">identifying the works/portions of the work that will be subcontracted; </w:t>
      </w:r>
      <w:r w:rsidR="0043159A" w:rsidRPr="00D243BB">
        <w:rPr>
          <w:rFonts w:asciiTheme="minorHAnsi" w:hAnsiTheme="minorHAnsi" w:cstheme="minorHAnsi"/>
          <w:bCs/>
          <w:szCs w:val="22"/>
          <w:lang w:val="en-GB"/>
        </w:rPr>
        <w:t xml:space="preserve">and demonstrating how the proposed methodology meets or exceeds the specifications, while ensuring appropriateness of the approach to the local conditions and the rest of the project operating environment.  </w:t>
      </w:r>
      <w:r w:rsidR="00606E4A" w:rsidRPr="00D243BB">
        <w:rPr>
          <w:rFonts w:asciiTheme="minorHAnsi" w:hAnsiTheme="minorHAnsi" w:cstheme="minorHAnsi"/>
          <w:bCs/>
          <w:szCs w:val="22"/>
          <w:lang w:val="en-GB"/>
        </w:rPr>
        <w:t>This methodology</w:t>
      </w:r>
      <w:r w:rsidR="0043159A" w:rsidRPr="00D243BB">
        <w:rPr>
          <w:rFonts w:asciiTheme="minorHAnsi" w:hAnsiTheme="minorHAnsi" w:cstheme="minorHAnsi"/>
          <w:bCs/>
          <w:szCs w:val="22"/>
          <w:lang w:val="en-GB"/>
        </w:rPr>
        <w:t xml:space="preserve"> must be laid out in an implementation timetable that is within the duration of the contract as specified in the</w:t>
      </w:r>
      <w:r w:rsidR="0043159A" w:rsidRPr="00D243BB">
        <w:rPr>
          <w:rFonts w:asciiTheme="minorHAnsi" w:hAnsiTheme="minorHAnsi" w:cstheme="minorHAnsi"/>
          <w:b/>
          <w:bCs/>
          <w:szCs w:val="22"/>
          <w:lang w:val="en-GB"/>
        </w:rPr>
        <w:t xml:space="preserve"> Data Sheet</w:t>
      </w:r>
      <w:r w:rsidR="00656F8B">
        <w:rPr>
          <w:rFonts w:asciiTheme="minorHAnsi" w:hAnsiTheme="minorHAnsi" w:cstheme="minorHAnsi"/>
          <w:b/>
          <w:bCs/>
          <w:szCs w:val="22"/>
          <w:lang w:val="en-GB"/>
        </w:rPr>
        <w:t xml:space="preserve"> </w:t>
      </w:r>
      <w:r w:rsidR="000B5201">
        <w:rPr>
          <w:rFonts w:asciiTheme="minorHAnsi" w:hAnsiTheme="minorHAnsi" w:cstheme="minorHAnsi"/>
          <w:bCs/>
          <w:szCs w:val="22"/>
          <w:lang w:val="en-GB"/>
        </w:rPr>
        <w:t>(</w:t>
      </w:r>
      <w:r w:rsidR="009C499B">
        <w:rPr>
          <w:rFonts w:asciiTheme="minorHAnsi" w:hAnsiTheme="minorHAnsi" w:cstheme="minorHAnsi"/>
          <w:bCs/>
          <w:szCs w:val="22"/>
          <w:lang w:val="en-GB"/>
        </w:rPr>
        <w:t>DS</w:t>
      </w:r>
      <w:r w:rsidR="000B5201">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F42333">
        <w:rPr>
          <w:rFonts w:asciiTheme="minorHAnsi" w:hAnsiTheme="minorHAnsi" w:cstheme="minorHAnsi"/>
          <w:bCs/>
          <w:szCs w:val="22"/>
          <w:lang w:val="en-GB"/>
        </w:rPr>
        <w:t>s</w:t>
      </w:r>
      <w:r w:rsidR="00161B6F">
        <w:rPr>
          <w:rFonts w:asciiTheme="minorHAnsi" w:hAnsiTheme="minorHAnsi" w:cstheme="minorHAnsi"/>
          <w:bCs/>
          <w:szCs w:val="22"/>
          <w:lang w:val="en-GB"/>
        </w:rPr>
        <w:t>.</w:t>
      </w:r>
      <w:r w:rsidR="000B5201">
        <w:rPr>
          <w:rFonts w:asciiTheme="minorHAnsi" w:hAnsiTheme="minorHAnsi" w:cstheme="minorHAnsi"/>
          <w:bCs/>
          <w:szCs w:val="22"/>
          <w:lang w:val="en-GB"/>
        </w:rPr>
        <w:t xml:space="preserve"> </w:t>
      </w:r>
      <w:r w:rsidR="00443E95">
        <w:rPr>
          <w:rFonts w:asciiTheme="minorHAnsi" w:hAnsiTheme="minorHAnsi" w:cstheme="minorHAnsi"/>
          <w:bCs/>
          <w:szCs w:val="22"/>
          <w:lang w:val="en-GB"/>
        </w:rPr>
        <w:t>29</w:t>
      </w:r>
      <w:r w:rsidR="00656F8B" w:rsidRPr="00656F8B">
        <w:rPr>
          <w:rFonts w:asciiTheme="minorHAnsi" w:hAnsiTheme="minorHAnsi" w:cstheme="minorHAnsi"/>
          <w:bCs/>
          <w:szCs w:val="22"/>
          <w:lang w:val="en-GB"/>
        </w:rPr>
        <w:t xml:space="preserve"> and 3</w:t>
      </w:r>
      <w:r w:rsidR="00443E95">
        <w:rPr>
          <w:rFonts w:asciiTheme="minorHAnsi" w:hAnsiTheme="minorHAnsi" w:cstheme="minorHAnsi"/>
          <w:bCs/>
          <w:szCs w:val="22"/>
          <w:lang w:val="en-GB"/>
        </w:rPr>
        <w:t>0</w:t>
      </w:r>
      <w:r w:rsidR="000B5201">
        <w:rPr>
          <w:rFonts w:asciiTheme="minorHAnsi" w:hAnsiTheme="minorHAnsi" w:cstheme="minorHAnsi"/>
          <w:bCs/>
          <w:szCs w:val="22"/>
          <w:lang w:val="en-GB"/>
        </w:rPr>
        <w:t>)</w:t>
      </w:r>
      <w:r w:rsidR="0043159A" w:rsidRPr="00656F8B">
        <w:rPr>
          <w:rFonts w:asciiTheme="minorHAnsi" w:hAnsiTheme="minorHAnsi" w:cstheme="minorHAnsi"/>
          <w:bCs/>
          <w:szCs w:val="22"/>
          <w:lang w:val="en-GB"/>
        </w:rPr>
        <w:t xml:space="preserve">. </w:t>
      </w:r>
    </w:p>
    <w:p w14:paraId="5E2313F7" w14:textId="77777777" w:rsidR="003762CC" w:rsidRDefault="003762CC" w:rsidP="007419C9">
      <w:pPr>
        <w:pStyle w:val="ListParagraph"/>
        <w:spacing w:line="240" w:lineRule="auto"/>
        <w:ind w:left="1080" w:hanging="450"/>
        <w:jc w:val="both"/>
        <w:rPr>
          <w:rFonts w:asciiTheme="minorHAnsi" w:hAnsiTheme="minorHAnsi" w:cstheme="minorHAnsi"/>
          <w:bCs/>
          <w:szCs w:val="22"/>
          <w:lang w:val="en-GB"/>
        </w:rPr>
      </w:pPr>
    </w:p>
    <w:p w14:paraId="02C1C1F3"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r>
        <w:rPr>
          <w:rFonts w:asciiTheme="minorHAnsi" w:hAnsiTheme="minorHAnsi" w:cstheme="minorHAnsi"/>
          <w:bCs/>
          <w:szCs w:val="22"/>
          <w:lang w:val="en-GB"/>
        </w:rPr>
        <w:t>Proposers must be fully aware that the products or services that UNDP require</w:t>
      </w:r>
      <w:r w:rsidR="0062514C">
        <w:rPr>
          <w:rFonts w:asciiTheme="minorHAnsi" w:hAnsiTheme="minorHAnsi" w:cstheme="minorHAnsi"/>
          <w:bCs/>
          <w:szCs w:val="22"/>
          <w:lang w:val="en-GB"/>
        </w:rPr>
        <w:t>s</w:t>
      </w:r>
      <w:r>
        <w:rPr>
          <w:rFonts w:asciiTheme="minorHAnsi" w:hAnsiTheme="minorHAnsi" w:cstheme="minorHAnsi"/>
          <w:bCs/>
          <w:szCs w:val="22"/>
          <w:lang w:val="en-GB"/>
        </w:rPr>
        <w:t xml:space="preserve"> may be transferred, immediately or eventually, by UNDP to the Government partners, or to an entity nominated by the latter, in accordance with UNDP’s policies and procedures.  All proposers are therefore required to submit the following in their proposals :</w:t>
      </w:r>
    </w:p>
    <w:p w14:paraId="5E3A4B3C"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p>
    <w:p w14:paraId="7D653355" w14:textId="77777777" w:rsidR="007428F1" w:rsidRDefault="007428F1" w:rsidP="00811AB6">
      <w:pPr>
        <w:pStyle w:val="ListParagraph"/>
        <w:numPr>
          <w:ilvl w:val="2"/>
          <w:numId w:val="44"/>
        </w:numPr>
        <w:spacing w:line="240" w:lineRule="auto"/>
        <w:ind w:left="1620" w:hanging="360"/>
        <w:jc w:val="both"/>
        <w:rPr>
          <w:rFonts w:asciiTheme="minorHAnsi" w:hAnsiTheme="minorHAnsi" w:cstheme="minorHAnsi"/>
          <w:bCs/>
          <w:szCs w:val="22"/>
          <w:lang w:val="en-GB"/>
        </w:rPr>
      </w:pPr>
      <w:r w:rsidRPr="006124F9">
        <w:rPr>
          <w:rFonts w:asciiTheme="minorHAnsi" w:hAnsiTheme="minorHAnsi" w:cstheme="minorHAnsi"/>
          <w:bCs/>
          <w:szCs w:val="22"/>
          <w:lang w:val="en-GB"/>
        </w:rPr>
        <w:t xml:space="preserve">A statement </w:t>
      </w:r>
      <w:r>
        <w:rPr>
          <w:rFonts w:asciiTheme="minorHAnsi" w:hAnsiTheme="minorHAnsi" w:cstheme="minorHAnsi"/>
          <w:bCs/>
          <w:szCs w:val="22"/>
          <w:lang w:val="en-GB"/>
        </w:rPr>
        <w:t xml:space="preserve">of whether any import or export licences are required in respect of the goods to be purchased or services to be rendered, including any restrictions in the country of origin, use or dual use nature of the goods or services, including any disposition to end users; and </w:t>
      </w:r>
    </w:p>
    <w:p w14:paraId="2E6F425C" w14:textId="77777777" w:rsidR="007428F1" w:rsidRPr="006124F9" w:rsidRDefault="007428F1" w:rsidP="00811AB6">
      <w:pPr>
        <w:pStyle w:val="ListParagraph"/>
        <w:numPr>
          <w:ilvl w:val="2"/>
          <w:numId w:val="44"/>
        </w:numPr>
        <w:spacing w:line="240" w:lineRule="auto"/>
        <w:ind w:left="1620" w:hanging="360"/>
        <w:jc w:val="both"/>
        <w:rPr>
          <w:rFonts w:asciiTheme="minorHAnsi" w:hAnsiTheme="minorHAnsi" w:cstheme="minorHAnsi"/>
          <w:bCs/>
          <w:szCs w:val="22"/>
          <w:lang w:val="en-GB"/>
        </w:rPr>
      </w:pPr>
      <w:r>
        <w:rPr>
          <w:rFonts w:asciiTheme="minorHAnsi" w:hAnsiTheme="minorHAnsi" w:cstheme="minorHAnsi"/>
          <w:bCs/>
          <w:szCs w:val="22"/>
          <w:lang w:val="en-GB"/>
        </w:rPr>
        <w:t>Confirmation that the Proposer has obtained license of this nature in the past, and have an expectation of obtaining all the necessary licenses, should their Proposal be rendered the most responsive.</w:t>
      </w:r>
    </w:p>
    <w:p w14:paraId="7D518E46" w14:textId="77777777" w:rsidR="007428F1" w:rsidRPr="00D243BB" w:rsidRDefault="007428F1" w:rsidP="007419C9">
      <w:pPr>
        <w:pStyle w:val="ListParagraph"/>
        <w:spacing w:line="240" w:lineRule="auto"/>
        <w:ind w:left="1080" w:hanging="450"/>
        <w:jc w:val="both"/>
        <w:rPr>
          <w:rFonts w:asciiTheme="minorHAnsi" w:hAnsiTheme="minorHAnsi" w:cstheme="minorHAnsi"/>
          <w:bCs/>
          <w:szCs w:val="22"/>
          <w:lang w:val="en-GB"/>
        </w:rPr>
      </w:pPr>
    </w:p>
    <w:p w14:paraId="3CCBFEE1" w14:textId="77777777" w:rsidR="003762CC" w:rsidRPr="007A322E" w:rsidRDefault="00FE4440" w:rsidP="00811AB6">
      <w:pPr>
        <w:pStyle w:val="ListParagraph"/>
        <w:numPr>
          <w:ilvl w:val="1"/>
          <w:numId w:val="45"/>
        </w:numPr>
        <w:spacing w:line="240" w:lineRule="auto"/>
        <w:ind w:left="1260" w:hanging="540"/>
        <w:jc w:val="both"/>
        <w:rPr>
          <w:rFonts w:asciiTheme="minorHAnsi" w:hAnsiTheme="minorHAnsi" w:cstheme="minorHAnsi"/>
          <w:bCs/>
          <w:szCs w:val="22"/>
          <w:lang w:val="en-GB"/>
        </w:rPr>
      </w:pPr>
      <w:r w:rsidRPr="007A322E">
        <w:rPr>
          <w:rFonts w:asciiTheme="minorHAnsi" w:hAnsiTheme="minorHAnsi" w:cstheme="minorHAnsi"/>
          <w:bCs/>
          <w:szCs w:val="22"/>
          <w:lang w:val="en-GB"/>
        </w:rPr>
        <w:t xml:space="preserve">Management Structure and Key </w:t>
      </w:r>
      <w:r w:rsidR="00220AE4" w:rsidRPr="007A322E">
        <w:rPr>
          <w:rFonts w:asciiTheme="minorHAnsi" w:hAnsiTheme="minorHAnsi" w:cstheme="minorHAnsi"/>
          <w:bCs/>
          <w:szCs w:val="22"/>
          <w:lang w:val="en-GB"/>
        </w:rPr>
        <w:t>Personnel</w:t>
      </w:r>
      <w:r w:rsidR="003762CC" w:rsidRPr="007A322E">
        <w:rPr>
          <w:rFonts w:asciiTheme="minorHAnsi" w:hAnsiTheme="minorHAnsi" w:cstheme="minorHAnsi"/>
          <w:bCs/>
          <w:szCs w:val="22"/>
          <w:lang w:val="en-GB"/>
        </w:rPr>
        <w:t xml:space="preserve"> – This section should </w:t>
      </w:r>
      <w:r w:rsidR="00005A96" w:rsidRPr="007A322E">
        <w:rPr>
          <w:rFonts w:asciiTheme="minorHAnsi" w:hAnsiTheme="minorHAnsi" w:cstheme="minorHAnsi"/>
          <w:bCs/>
          <w:szCs w:val="22"/>
          <w:lang w:val="en-GB"/>
        </w:rPr>
        <w:t>i</w:t>
      </w:r>
      <w:r w:rsidR="00220AE4" w:rsidRPr="007A322E">
        <w:rPr>
          <w:rFonts w:asciiTheme="minorHAnsi" w:hAnsiTheme="minorHAnsi" w:cstheme="minorHAnsi"/>
          <w:bCs/>
          <w:szCs w:val="22"/>
          <w:lang w:val="en-GB"/>
        </w:rPr>
        <w:t xml:space="preserve">nclude </w:t>
      </w:r>
      <w:r w:rsidR="00005A96" w:rsidRPr="007A322E">
        <w:rPr>
          <w:rFonts w:asciiTheme="minorHAnsi" w:hAnsiTheme="minorHAnsi" w:cstheme="minorHAnsi"/>
          <w:bCs/>
          <w:szCs w:val="22"/>
          <w:lang w:val="en-GB"/>
        </w:rPr>
        <w:t>the comprehensive curriculum vitae (</w:t>
      </w:r>
      <w:r w:rsidR="00220AE4" w:rsidRPr="007A322E">
        <w:rPr>
          <w:rFonts w:asciiTheme="minorHAnsi" w:hAnsiTheme="minorHAnsi" w:cstheme="minorHAnsi"/>
          <w:bCs/>
          <w:szCs w:val="22"/>
          <w:lang w:val="en-GB"/>
        </w:rPr>
        <w:t>CVs</w:t>
      </w:r>
      <w:r w:rsidR="00005A96" w:rsidRPr="007A322E">
        <w:rPr>
          <w:rFonts w:asciiTheme="minorHAnsi" w:hAnsiTheme="minorHAnsi" w:cstheme="minorHAnsi"/>
          <w:bCs/>
          <w:szCs w:val="22"/>
          <w:lang w:val="en-GB"/>
        </w:rPr>
        <w:t>)</w:t>
      </w:r>
      <w:r w:rsidR="00220AE4" w:rsidRPr="007A322E">
        <w:rPr>
          <w:rFonts w:asciiTheme="minorHAnsi" w:hAnsiTheme="minorHAnsi" w:cstheme="minorHAnsi"/>
          <w:bCs/>
          <w:szCs w:val="22"/>
          <w:lang w:val="en-GB"/>
        </w:rPr>
        <w:t xml:space="preserve"> </w:t>
      </w:r>
      <w:r w:rsidR="00005A96" w:rsidRPr="007A322E">
        <w:rPr>
          <w:rFonts w:asciiTheme="minorHAnsi" w:hAnsiTheme="minorHAnsi" w:cstheme="minorHAnsi"/>
          <w:bCs/>
          <w:szCs w:val="22"/>
          <w:lang w:val="en-GB"/>
        </w:rPr>
        <w:t>of</w:t>
      </w:r>
      <w:r w:rsidR="00220AE4" w:rsidRPr="007A322E">
        <w:rPr>
          <w:rFonts w:asciiTheme="minorHAnsi" w:hAnsiTheme="minorHAnsi" w:cstheme="minorHAnsi"/>
          <w:bCs/>
          <w:szCs w:val="22"/>
          <w:lang w:val="en-GB"/>
        </w:rPr>
        <w:t xml:space="preserve"> key personnel that will be </w:t>
      </w:r>
      <w:r w:rsidR="00005A96" w:rsidRPr="007A322E">
        <w:rPr>
          <w:rFonts w:asciiTheme="minorHAnsi" w:hAnsiTheme="minorHAnsi" w:cstheme="minorHAnsi"/>
          <w:bCs/>
          <w:szCs w:val="22"/>
          <w:lang w:val="en-GB"/>
        </w:rPr>
        <w:t>assigned</w:t>
      </w:r>
      <w:r w:rsidR="00220AE4" w:rsidRPr="007A322E">
        <w:rPr>
          <w:rFonts w:asciiTheme="minorHAnsi" w:hAnsiTheme="minorHAnsi" w:cstheme="minorHAnsi"/>
          <w:bCs/>
          <w:szCs w:val="22"/>
          <w:lang w:val="en-GB"/>
        </w:rPr>
        <w:t xml:space="preserve"> to support </w:t>
      </w:r>
      <w:r w:rsidR="00005A96" w:rsidRPr="007A322E">
        <w:rPr>
          <w:rFonts w:asciiTheme="minorHAnsi" w:hAnsiTheme="minorHAnsi" w:cstheme="minorHAnsi"/>
          <w:bCs/>
          <w:szCs w:val="22"/>
          <w:lang w:val="en-GB"/>
        </w:rPr>
        <w:t xml:space="preserve">the </w:t>
      </w:r>
      <w:r w:rsidR="00220AE4" w:rsidRPr="007A322E">
        <w:rPr>
          <w:rFonts w:asciiTheme="minorHAnsi" w:hAnsiTheme="minorHAnsi" w:cstheme="minorHAnsi"/>
          <w:bCs/>
          <w:szCs w:val="22"/>
          <w:lang w:val="en-GB"/>
        </w:rPr>
        <w:t xml:space="preserve">implementation </w:t>
      </w:r>
      <w:r w:rsidR="00005A96" w:rsidRPr="007A322E">
        <w:rPr>
          <w:rFonts w:asciiTheme="minorHAnsi" w:hAnsiTheme="minorHAnsi" w:cstheme="minorHAnsi"/>
          <w:bCs/>
          <w:szCs w:val="22"/>
          <w:lang w:val="en-GB"/>
        </w:rPr>
        <w:t>of the proposed methodology</w:t>
      </w:r>
      <w:r w:rsidR="002B7548" w:rsidRPr="007A322E">
        <w:rPr>
          <w:rFonts w:asciiTheme="minorHAnsi" w:hAnsiTheme="minorHAnsi" w:cstheme="minorHAnsi"/>
          <w:bCs/>
          <w:szCs w:val="22"/>
          <w:lang w:val="en-GB"/>
        </w:rPr>
        <w:t>, clearly defining the roles and responsibilities vis-à-vis the proposed methodology</w:t>
      </w:r>
      <w:r w:rsidR="00220AE4" w:rsidRPr="007A322E">
        <w:rPr>
          <w:rFonts w:asciiTheme="minorHAnsi" w:hAnsiTheme="minorHAnsi" w:cstheme="minorHAnsi"/>
          <w:bCs/>
          <w:szCs w:val="22"/>
          <w:lang w:val="en-GB"/>
        </w:rPr>
        <w:t xml:space="preserve">.  CVs should </w:t>
      </w:r>
      <w:r w:rsidR="00005A96" w:rsidRPr="007A322E">
        <w:rPr>
          <w:rFonts w:asciiTheme="minorHAnsi" w:hAnsiTheme="minorHAnsi" w:cstheme="minorHAnsi"/>
          <w:bCs/>
          <w:szCs w:val="22"/>
          <w:lang w:val="en-GB"/>
        </w:rPr>
        <w:t xml:space="preserve">establish competence and </w:t>
      </w:r>
      <w:r w:rsidR="00220AE4" w:rsidRPr="007A322E">
        <w:rPr>
          <w:rFonts w:asciiTheme="minorHAnsi" w:hAnsiTheme="minorHAnsi" w:cstheme="minorHAnsi"/>
          <w:bCs/>
          <w:szCs w:val="22"/>
          <w:lang w:val="en-GB"/>
        </w:rPr>
        <w:t xml:space="preserve">demonstrate qualifications </w:t>
      </w:r>
      <w:r w:rsidR="00220AE4" w:rsidRPr="007A322E">
        <w:rPr>
          <w:rFonts w:asciiTheme="minorHAnsi" w:hAnsiTheme="minorHAnsi" w:cstheme="minorHAnsi"/>
          <w:bCs/>
          <w:szCs w:val="22"/>
          <w:lang w:val="en-GB"/>
        </w:rPr>
        <w:lastRenderedPageBreak/>
        <w:t xml:space="preserve">in areas relevant to the </w:t>
      </w:r>
      <w:r w:rsidR="003601AC" w:rsidRPr="007A322E">
        <w:rPr>
          <w:rFonts w:asciiTheme="minorHAnsi" w:hAnsiTheme="minorHAnsi" w:cstheme="minorHAnsi"/>
          <w:bCs/>
          <w:szCs w:val="22"/>
          <w:lang w:val="en-GB"/>
        </w:rPr>
        <w:t>TOR</w:t>
      </w:r>
      <w:r w:rsidR="00220AE4" w:rsidRPr="007A322E">
        <w:rPr>
          <w:rFonts w:asciiTheme="minorHAnsi" w:hAnsiTheme="minorHAnsi" w:cstheme="minorHAnsi"/>
          <w:bCs/>
          <w:szCs w:val="22"/>
          <w:lang w:val="en-GB"/>
        </w:rPr>
        <w:t xml:space="preserve">.  </w:t>
      </w:r>
    </w:p>
    <w:p w14:paraId="78FDC37E" w14:textId="77777777" w:rsidR="003762CC" w:rsidRPr="00D243BB" w:rsidRDefault="003762CC" w:rsidP="007419C9">
      <w:pPr>
        <w:pStyle w:val="ListParagraph"/>
        <w:spacing w:line="240" w:lineRule="auto"/>
        <w:ind w:left="1080" w:hanging="450"/>
        <w:jc w:val="both"/>
        <w:rPr>
          <w:rFonts w:asciiTheme="minorHAnsi" w:hAnsiTheme="minorHAnsi" w:cstheme="minorHAnsi"/>
          <w:bCs/>
          <w:szCs w:val="22"/>
          <w:lang w:val="en-GB"/>
        </w:rPr>
      </w:pPr>
    </w:p>
    <w:p w14:paraId="3A41BD19" w14:textId="77777777" w:rsidR="00B51645" w:rsidRPr="00D243BB" w:rsidRDefault="00B51645" w:rsidP="007419C9">
      <w:pPr>
        <w:pStyle w:val="ListParagraph"/>
        <w:spacing w:line="240" w:lineRule="auto"/>
        <w:ind w:left="1260"/>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In complying with this section, the Proposer assures and confirms to UNDP that the </w:t>
      </w:r>
      <w:r w:rsidR="006D2E88" w:rsidRPr="00D243BB">
        <w:rPr>
          <w:rFonts w:asciiTheme="minorHAnsi" w:hAnsiTheme="minorHAnsi" w:cstheme="minorHAnsi"/>
          <w:bCs/>
          <w:szCs w:val="22"/>
          <w:lang w:val="en-GB"/>
        </w:rPr>
        <w:t>personnel being nominated are</w:t>
      </w:r>
      <w:r w:rsidRPr="00D243BB">
        <w:rPr>
          <w:rFonts w:asciiTheme="minorHAnsi" w:hAnsiTheme="minorHAnsi" w:cstheme="minorHAnsi"/>
          <w:bCs/>
          <w:szCs w:val="22"/>
          <w:lang w:val="en-GB"/>
        </w:rPr>
        <w:t xml:space="preserve"> available for the </w:t>
      </w:r>
      <w:r w:rsidR="00B023F4" w:rsidRPr="00D243BB">
        <w:rPr>
          <w:rFonts w:asciiTheme="minorHAnsi" w:hAnsiTheme="minorHAnsi" w:cstheme="minorHAnsi"/>
          <w:bCs/>
          <w:szCs w:val="22"/>
          <w:lang w:val="en-GB"/>
        </w:rPr>
        <w:t>Contract</w:t>
      </w:r>
      <w:r w:rsidRPr="00D243BB">
        <w:rPr>
          <w:rFonts w:asciiTheme="minorHAnsi" w:hAnsiTheme="minorHAnsi" w:cstheme="minorHAnsi"/>
          <w:bCs/>
          <w:szCs w:val="22"/>
          <w:lang w:val="en-GB"/>
        </w:rPr>
        <w:t xml:space="preserve"> on the dates proposed.  If any of the key personnel later becomes unavailable, except for unavoidable reasons such as death or medical incapacity</w:t>
      </w:r>
      <w:r w:rsidR="0024506C">
        <w:rPr>
          <w:rFonts w:asciiTheme="minorHAnsi" w:hAnsiTheme="minorHAnsi" w:cstheme="minorHAnsi"/>
          <w:bCs/>
          <w:szCs w:val="22"/>
          <w:lang w:val="en-GB"/>
        </w:rPr>
        <w:t>, among other possibilities</w:t>
      </w:r>
      <w:r w:rsidRPr="00D243BB">
        <w:rPr>
          <w:rFonts w:asciiTheme="minorHAnsi" w:hAnsiTheme="minorHAnsi" w:cstheme="minorHAnsi"/>
          <w:bCs/>
          <w:szCs w:val="22"/>
          <w:lang w:val="en-GB"/>
        </w:rPr>
        <w:t xml:space="preserve">, UNDP reserves the right to </w:t>
      </w:r>
      <w:r w:rsidR="0062514C">
        <w:rPr>
          <w:rFonts w:asciiTheme="minorHAnsi" w:hAnsiTheme="minorHAnsi" w:cstheme="minorHAnsi"/>
          <w:bCs/>
          <w:szCs w:val="22"/>
          <w:lang w:val="en-GB"/>
        </w:rPr>
        <w:t xml:space="preserve">consider </w:t>
      </w:r>
      <w:r w:rsidRPr="00D243BB">
        <w:rPr>
          <w:rFonts w:asciiTheme="minorHAnsi" w:hAnsiTheme="minorHAnsi" w:cstheme="minorHAnsi"/>
          <w:bCs/>
          <w:szCs w:val="22"/>
          <w:lang w:val="en-GB"/>
        </w:rPr>
        <w:t>the proposal</w:t>
      </w:r>
      <w:r w:rsidR="00D610FE" w:rsidRPr="00D243BB">
        <w:rPr>
          <w:rFonts w:asciiTheme="minorHAnsi" w:hAnsiTheme="minorHAnsi" w:cstheme="minorHAnsi"/>
          <w:bCs/>
          <w:szCs w:val="22"/>
          <w:lang w:val="en-GB"/>
        </w:rPr>
        <w:t xml:space="preserve"> non-responsive</w:t>
      </w:r>
      <w:r w:rsidRPr="00D243BB">
        <w:rPr>
          <w:rFonts w:asciiTheme="minorHAnsi" w:hAnsiTheme="minorHAnsi" w:cstheme="minorHAnsi"/>
          <w:bCs/>
          <w:szCs w:val="22"/>
          <w:lang w:val="en-GB"/>
        </w:rPr>
        <w:t xml:space="preserve">.  Any </w:t>
      </w:r>
      <w:r w:rsidR="001E34AA">
        <w:rPr>
          <w:rFonts w:asciiTheme="minorHAnsi" w:hAnsiTheme="minorHAnsi" w:cstheme="minorHAnsi"/>
          <w:bCs/>
          <w:szCs w:val="22"/>
          <w:lang w:val="en-GB"/>
        </w:rPr>
        <w:t xml:space="preserve">deliberate </w:t>
      </w:r>
      <w:r w:rsidRPr="00D243BB">
        <w:rPr>
          <w:rFonts w:asciiTheme="minorHAnsi" w:hAnsiTheme="minorHAnsi" w:cstheme="minorHAnsi"/>
          <w:bCs/>
          <w:szCs w:val="22"/>
          <w:lang w:val="en-GB"/>
        </w:rPr>
        <w:t>substitution arising from unavoidable reasons</w:t>
      </w:r>
      <w:r w:rsidR="006D2E88">
        <w:rPr>
          <w:rFonts w:asciiTheme="minorHAnsi" w:hAnsiTheme="minorHAnsi" w:cstheme="minorHAnsi"/>
          <w:bCs/>
          <w:szCs w:val="22"/>
          <w:lang w:val="en-GB"/>
        </w:rPr>
        <w:t xml:space="preserve">, including delay in the implementation of the project of programme through no fault of the </w:t>
      </w:r>
      <w:r w:rsidR="001314A1">
        <w:rPr>
          <w:rFonts w:asciiTheme="minorHAnsi" w:hAnsiTheme="minorHAnsi" w:cstheme="minorHAnsi"/>
          <w:bCs/>
          <w:szCs w:val="22"/>
          <w:lang w:val="en-GB"/>
        </w:rPr>
        <w:t>Proposer</w:t>
      </w:r>
      <w:r w:rsidRPr="00D243BB">
        <w:rPr>
          <w:rFonts w:asciiTheme="minorHAnsi" w:hAnsiTheme="minorHAnsi" w:cstheme="minorHAnsi"/>
          <w:bCs/>
          <w:szCs w:val="22"/>
          <w:lang w:val="en-GB"/>
        </w:rPr>
        <w:t xml:space="preserve"> shall be made only with </w:t>
      </w:r>
      <w:r w:rsidR="00B3687A">
        <w:rPr>
          <w:rFonts w:asciiTheme="minorHAnsi" w:hAnsiTheme="minorHAnsi" w:cstheme="minorHAnsi"/>
          <w:bCs/>
          <w:szCs w:val="22"/>
          <w:lang w:val="en-GB"/>
        </w:rPr>
        <w:t>UNDP</w:t>
      </w:r>
      <w:r w:rsidR="006D2E88">
        <w:rPr>
          <w:rFonts w:asciiTheme="minorHAnsi" w:hAnsiTheme="minorHAnsi" w:cstheme="minorHAnsi"/>
          <w:bCs/>
          <w:szCs w:val="22"/>
          <w:lang w:val="en-GB"/>
        </w:rPr>
        <w:t>’s</w:t>
      </w:r>
      <w:r w:rsidR="00B3687A">
        <w:rPr>
          <w:rFonts w:asciiTheme="minorHAnsi" w:hAnsiTheme="minorHAnsi" w:cstheme="minorHAnsi"/>
          <w:bCs/>
          <w:szCs w:val="22"/>
          <w:lang w:val="en-GB"/>
        </w:rPr>
        <w:t xml:space="preserve"> acceptance of the justification for substitution, and </w:t>
      </w:r>
      <w:r w:rsidR="006D2E88">
        <w:rPr>
          <w:rFonts w:asciiTheme="minorHAnsi" w:hAnsiTheme="minorHAnsi" w:cstheme="minorHAnsi"/>
          <w:bCs/>
          <w:szCs w:val="22"/>
          <w:lang w:val="en-GB"/>
        </w:rPr>
        <w:t xml:space="preserve">UNDP’s </w:t>
      </w:r>
      <w:r w:rsidR="006D2E88" w:rsidRPr="00D243BB">
        <w:rPr>
          <w:rFonts w:asciiTheme="minorHAnsi" w:hAnsiTheme="minorHAnsi" w:cstheme="minorHAnsi"/>
          <w:bCs/>
          <w:szCs w:val="22"/>
          <w:lang w:val="en-GB"/>
        </w:rPr>
        <w:t>approval</w:t>
      </w:r>
      <w:r w:rsidRPr="00D243BB">
        <w:rPr>
          <w:rFonts w:asciiTheme="minorHAnsi" w:hAnsiTheme="minorHAnsi" w:cstheme="minorHAnsi"/>
          <w:bCs/>
          <w:szCs w:val="22"/>
          <w:lang w:val="en-GB"/>
        </w:rPr>
        <w:t xml:space="preserve"> of </w:t>
      </w:r>
      <w:r w:rsidR="00B3687A">
        <w:rPr>
          <w:rFonts w:asciiTheme="minorHAnsi" w:hAnsiTheme="minorHAnsi" w:cstheme="minorHAnsi"/>
          <w:bCs/>
          <w:szCs w:val="22"/>
          <w:lang w:val="en-GB"/>
        </w:rPr>
        <w:t>the qualification of the replacement who shall be either of equal or superior credentials</w:t>
      </w:r>
      <w:r w:rsidR="001E34AA">
        <w:rPr>
          <w:rFonts w:asciiTheme="minorHAnsi" w:hAnsiTheme="minorHAnsi" w:cstheme="minorHAnsi"/>
          <w:bCs/>
          <w:szCs w:val="22"/>
          <w:lang w:val="en-GB"/>
        </w:rPr>
        <w:t xml:space="preserve"> as the one being replaced</w:t>
      </w:r>
      <w:r w:rsidRPr="00D243BB">
        <w:rPr>
          <w:rFonts w:asciiTheme="minorHAnsi" w:hAnsiTheme="minorHAnsi" w:cstheme="minorHAnsi"/>
          <w:bCs/>
          <w:szCs w:val="22"/>
          <w:lang w:val="en-GB"/>
        </w:rPr>
        <w:t xml:space="preserve">.  </w:t>
      </w:r>
    </w:p>
    <w:p w14:paraId="07003988" w14:textId="77777777" w:rsidR="00003EA5" w:rsidRDefault="00003EA5" w:rsidP="007419C9">
      <w:pPr>
        <w:rPr>
          <w:rFonts w:asciiTheme="minorHAnsi" w:hAnsiTheme="minorHAnsi" w:cstheme="minorHAnsi"/>
          <w:b/>
          <w:bCs/>
          <w:sz w:val="22"/>
          <w:szCs w:val="22"/>
          <w:lang w:val="en-GB"/>
        </w:rPr>
      </w:pPr>
    </w:p>
    <w:p w14:paraId="2EABDAE4" w14:textId="77777777" w:rsidR="00C70AEB" w:rsidRPr="00750CE8" w:rsidRDefault="00726863" w:rsidP="007419C9">
      <w:pPr>
        <w:ind w:left="1260" w:hanging="540"/>
        <w:jc w:val="both"/>
        <w:rPr>
          <w:rFonts w:asciiTheme="minorHAnsi" w:hAnsiTheme="minorHAnsi" w:cstheme="minorHAnsi"/>
          <w:sz w:val="22"/>
          <w:szCs w:val="22"/>
        </w:rPr>
      </w:pPr>
      <w:r>
        <w:rPr>
          <w:rFonts w:asciiTheme="minorHAnsi" w:hAnsiTheme="minorHAnsi" w:cstheme="minorHAnsi"/>
          <w:sz w:val="22"/>
          <w:szCs w:val="22"/>
        </w:rPr>
        <w:t>15.4</w:t>
      </w:r>
      <w:r>
        <w:rPr>
          <w:rFonts w:asciiTheme="minorHAnsi" w:hAnsiTheme="minorHAnsi" w:cstheme="minorHAnsi"/>
          <w:sz w:val="22"/>
          <w:szCs w:val="22"/>
        </w:rPr>
        <w:tab/>
      </w:r>
      <w:r w:rsidR="00C70AEB" w:rsidRPr="00D243BB">
        <w:rPr>
          <w:rFonts w:asciiTheme="minorHAnsi" w:hAnsiTheme="minorHAnsi" w:cstheme="minorHAnsi"/>
          <w:sz w:val="22"/>
          <w:szCs w:val="22"/>
        </w:rPr>
        <w:t xml:space="preserve">Where the </w:t>
      </w:r>
      <w:r w:rsidR="00C70AEB" w:rsidRPr="00D243BB">
        <w:rPr>
          <w:rFonts w:asciiTheme="minorHAnsi" w:hAnsiTheme="minorHAnsi" w:cstheme="minorHAnsi"/>
          <w:b/>
          <w:sz w:val="22"/>
          <w:szCs w:val="22"/>
        </w:rPr>
        <w:t xml:space="preserve">Data Sheet </w:t>
      </w:r>
      <w:r w:rsidR="00C70AEB" w:rsidRPr="00D243BB">
        <w:rPr>
          <w:rFonts w:asciiTheme="minorHAnsi" w:hAnsiTheme="minorHAnsi" w:cstheme="minorHAnsi"/>
          <w:sz w:val="22"/>
          <w:szCs w:val="22"/>
        </w:rPr>
        <w:t xml:space="preserve">requires the submission of the Proposal Security, the Proposal Security shall be </w:t>
      </w:r>
      <w:r w:rsidR="00C70AEB">
        <w:rPr>
          <w:rFonts w:asciiTheme="minorHAnsi" w:hAnsiTheme="minorHAnsi" w:cstheme="minorHAnsi"/>
          <w:sz w:val="22"/>
          <w:szCs w:val="22"/>
        </w:rPr>
        <w:t>included along with</w:t>
      </w:r>
      <w:r w:rsidR="00C70AEB" w:rsidRPr="00D243BB">
        <w:rPr>
          <w:rFonts w:asciiTheme="minorHAnsi" w:hAnsiTheme="minorHAnsi" w:cstheme="minorHAnsi"/>
          <w:sz w:val="22"/>
          <w:szCs w:val="22"/>
        </w:rPr>
        <w:t xml:space="preserve"> the </w:t>
      </w:r>
      <w:r w:rsidR="00C70AEB">
        <w:rPr>
          <w:rFonts w:asciiTheme="minorHAnsi" w:hAnsiTheme="minorHAnsi" w:cstheme="minorHAnsi"/>
          <w:sz w:val="22"/>
          <w:szCs w:val="22"/>
        </w:rPr>
        <w:t>Technical</w:t>
      </w:r>
      <w:r w:rsidR="00C70AEB" w:rsidRPr="00D243BB">
        <w:rPr>
          <w:rFonts w:asciiTheme="minorHAnsi" w:hAnsiTheme="minorHAnsi" w:cstheme="minorHAnsi"/>
          <w:sz w:val="22"/>
          <w:szCs w:val="22"/>
        </w:rPr>
        <w:t xml:space="preserve"> Proposal.  The Proposal Security may be forfeited by UNDP</w:t>
      </w:r>
      <w:r w:rsidR="00C933F1">
        <w:rPr>
          <w:rFonts w:asciiTheme="minorHAnsi" w:hAnsiTheme="minorHAnsi" w:cstheme="minorHAnsi"/>
          <w:sz w:val="22"/>
          <w:szCs w:val="22"/>
        </w:rPr>
        <w:t>, and reject the Proposal,</w:t>
      </w:r>
      <w:r w:rsidR="00C70AEB" w:rsidRPr="00D243BB">
        <w:rPr>
          <w:rFonts w:asciiTheme="minorHAnsi" w:hAnsiTheme="minorHAnsi" w:cstheme="minorHAnsi"/>
          <w:sz w:val="22"/>
          <w:szCs w:val="22"/>
        </w:rPr>
        <w:t xml:space="preserve"> </w:t>
      </w:r>
      <w:r w:rsidR="00C933F1">
        <w:rPr>
          <w:rFonts w:asciiTheme="minorHAnsi" w:hAnsiTheme="minorHAnsi" w:cstheme="minorHAnsi"/>
          <w:sz w:val="22"/>
          <w:szCs w:val="22"/>
        </w:rPr>
        <w:t>in the event of</w:t>
      </w:r>
      <w:r w:rsidR="00C70AEB" w:rsidRPr="00D243BB">
        <w:rPr>
          <w:rFonts w:asciiTheme="minorHAnsi" w:hAnsiTheme="minorHAnsi" w:cstheme="minorHAnsi"/>
          <w:sz w:val="22"/>
          <w:szCs w:val="22"/>
        </w:rPr>
        <w:t xml:space="preserve"> any or any </w:t>
      </w:r>
      <w:r w:rsidR="00C70AEB" w:rsidRPr="00750CE8">
        <w:rPr>
          <w:rFonts w:asciiTheme="minorHAnsi" w:hAnsiTheme="minorHAnsi" w:cstheme="minorHAnsi"/>
          <w:sz w:val="22"/>
          <w:szCs w:val="22"/>
        </w:rPr>
        <w:t xml:space="preserve">combination of the following conditions: </w:t>
      </w:r>
    </w:p>
    <w:p w14:paraId="11F9376B" w14:textId="77777777" w:rsidR="00C70AEB" w:rsidRPr="00750CE8" w:rsidRDefault="00C70AEB" w:rsidP="007419C9">
      <w:pPr>
        <w:pStyle w:val="ListParagraph"/>
        <w:spacing w:line="240" w:lineRule="auto"/>
        <w:rPr>
          <w:rFonts w:asciiTheme="minorHAnsi" w:hAnsiTheme="minorHAnsi" w:cstheme="minorHAnsi"/>
          <w:b/>
          <w:bCs/>
          <w:szCs w:val="22"/>
          <w:lang w:val="en-GB"/>
        </w:rPr>
      </w:pPr>
    </w:p>
    <w:p w14:paraId="20CFCE80" w14:textId="77777777" w:rsidR="00726863" w:rsidRDefault="00726863" w:rsidP="00811AB6">
      <w:pPr>
        <w:pStyle w:val="ListParagraph"/>
        <w:widowControl/>
        <w:numPr>
          <w:ilvl w:val="2"/>
          <w:numId w:val="46"/>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I</w:t>
      </w:r>
      <w:r w:rsidR="00C70AEB" w:rsidRPr="00726863">
        <w:rPr>
          <w:rFonts w:asciiTheme="minorHAnsi" w:hAnsiTheme="minorHAnsi" w:cstheme="minorHAnsi"/>
          <w:snapToGrid w:val="0"/>
          <w:szCs w:val="22"/>
        </w:rPr>
        <w:t>f the Proposer withdraws its</w:t>
      </w:r>
      <w:r w:rsidR="00C70AEB" w:rsidRPr="00726863">
        <w:rPr>
          <w:rFonts w:asciiTheme="minorHAnsi" w:hAnsiTheme="minorHAnsi" w:cstheme="minorHAnsi"/>
          <w:b/>
          <w:snapToGrid w:val="0"/>
          <w:szCs w:val="22"/>
        </w:rPr>
        <w:t xml:space="preserve"> </w:t>
      </w:r>
      <w:r w:rsidR="00C70AEB" w:rsidRPr="00726863">
        <w:rPr>
          <w:rFonts w:asciiTheme="minorHAnsi" w:hAnsiTheme="minorHAnsi" w:cstheme="minorHAnsi"/>
          <w:snapToGrid w:val="0"/>
          <w:szCs w:val="22"/>
        </w:rPr>
        <w:t xml:space="preserve">offer during the period of the Proposal Validity specified in the </w:t>
      </w:r>
      <w:r w:rsidR="00C70AEB" w:rsidRPr="00726863">
        <w:rPr>
          <w:rFonts w:asciiTheme="minorHAnsi" w:hAnsiTheme="minorHAnsi" w:cstheme="minorHAnsi"/>
          <w:b/>
          <w:snapToGrid w:val="0"/>
          <w:szCs w:val="22"/>
        </w:rPr>
        <w:t xml:space="preserve">Data Sheet </w:t>
      </w:r>
      <w:r w:rsidR="00C70AEB"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00C70AEB"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00C70AEB" w:rsidRPr="00726863">
        <w:rPr>
          <w:rFonts w:asciiTheme="minorHAnsi" w:hAnsiTheme="minorHAnsi" w:cstheme="minorHAnsi"/>
          <w:snapToGrid w:val="0"/>
          <w:szCs w:val="22"/>
        </w:rPr>
        <w:t xml:space="preserve"> 11), or;</w:t>
      </w:r>
    </w:p>
    <w:p w14:paraId="5F31DB0A" w14:textId="77777777" w:rsidR="00C70AEB" w:rsidRPr="00726863" w:rsidRDefault="00C70AEB" w:rsidP="00811AB6">
      <w:pPr>
        <w:pStyle w:val="ListParagraph"/>
        <w:widowControl/>
        <w:numPr>
          <w:ilvl w:val="2"/>
          <w:numId w:val="46"/>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 xml:space="preserve">If the Proposal Security </w:t>
      </w:r>
      <w:r w:rsidR="007F03E1" w:rsidRPr="00726863">
        <w:rPr>
          <w:rFonts w:asciiTheme="minorHAnsi" w:hAnsiTheme="minorHAnsi" w:cstheme="minorHAnsi"/>
          <w:snapToGrid w:val="0"/>
          <w:szCs w:val="22"/>
        </w:rPr>
        <w:t xml:space="preserve">amount </w:t>
      </w:r>
      <w:r w:rsidRPr="00726863">
        <w:rPr>
          <w:rFonts w:asciiTheme="minorHAnsi" w:hAnsiTheme="minorHAnsi" w:cstheme="minorHAnsi"/>
          <w:snapToGrid w:val="0"/>
          <w:szCs w:val="22"/>
        </w:rPr>
        <w:t xml:space="preserve">is found to be less than what is required by UNDP as indicated in the </w:t>
      </w:r>
      <w:r w:rsidRPr="00726863">
        <w:rPr>
          <w:rFonts w:asciiTheme="minorHAnsi" w:hAnsiTheme="minorHAnsi" w:cstheme="minorHAnsi"/>
          <w:b/>
          <w:snapToGrid w:val="0"/>
          <w:szCs w:val="22"/>
        </w:rPr>
        <w:t xml:space="preserve">Data Sheet </w:t>
      </w:r>
      <w:r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Pr="00726863">
        <w:rPr>
          <w:rFonts w:asciiTheme="minorHAnsi" w:hAnsiTheme="minorHAnsi" w:cstheme="minorHAnsi"/>
          <w:snapToGrid w:val="0"/>
          <w:szCs w:val="22"/>
        </w:rPr>
        <w:t xml:space="preserve"> 9), or;</w:t>
      </w:r>
    </w:p>
    <w:p w14:paraId="16AD06F8" w14:textId="77777777" w:rsidR="00C70AEB" w:rsidRPr="00C70AEB" w:rsidRDefault="00C70AEB" w:rsidP="00811AB6">
      <w:pPr>
        <w:pStyle w:val="ListParagraph"/>
        <w:widowControl/>
        <w:numPr>
          <w:ilvl w:val="2"/>
          <w:numId w:val="46"/>
        </w:numPr>
        <w:overflowPunct/>
        <w:adjustRightInd/>
        <w:spacing w:line="240" w:lineRule="auto"/>
        <w:ind w:left="1620" w:hanging="360"/>
        <w:jc w:val="both"/>
        <w:rPr>
          <w:rFonts w:asciiTheme="minorHAnsi" w:hAnsiTheme="minorHAnsi" w:cstheme="minorHAnsi"/>
          <w:snapToGrid w:val="0"/>
          <w:szCs w:val="22"/>
        </w:rPr>
      </w:pPr>
      <w:r w:rsidRPr="00C70AEB">
        <w:rPr>
          <w:rFonts w:asciiTheme="minorHAnsi" w:hAnsiTheme="minorHAnsi" w:cstheme="minorHAnsi"/>
          <w:snapToGrid w:val="0"/>
          <w:szCs w:val="22"/>
        </w:rPr>
        <w:t>In the case the successful Proposer fails:</w:t>
      </w:r>
    </w:p>
    <w:p w14:paraId="06F126FF" w14:textId="77777777" w:rsidR="00C70AEB" w:rsidRDefault="00C70AEB" w:rsidP="007419C9">
      <w:pPr>
        <w:widowControl/>
        <w:overflowPunct/>
        <w:adjustRightInd/>
        <w:ind w:left="1800" w:hanging="540"/>
        <w:jc w:val="both"/>
        <w:rPr>
          <w:rFonts w:asciiTheme="minorHAnsi" w:hAnsiTheme="minorHAnsi" w:cstheme="minorHAnsi"/>
          <w:snapToGrid w:val="0"/>
          <w:sz w:val="22"/>
          <w:szCs w:val="22"/>
        </w:rPr>
      </w:pPr>
    </w:p>
    <w:p w14:paraId="6C71C260" w14:textId="77777777" w:rsidR="00C70AEB" w:rsidRPr="00C70AEB" w:rsidRDefault="00C70AEB" w:rsidP="00811AB6">
      <w:pPr>
        <w:pStyle w:val="ListParagraph"/>
        <w:widowControl/>
        <w:numPr>
          <w:ilvl w:val="2"/>
          <w:numId w:val="55"/>
        </w:numPr>
        <w:overflowPunct/>
        <w:adjustRightInd/>
        <w:spacing w:line="240" w:lineRule="auto"/>
        <w:ind w:left="2070" w:hanging="270"/>
        <w:jc w:val="both"/>
        <w:rPr>
          <w:rFonts w:asciiTheme="minorHAnsi" w:hAnsiTheme="minorHAnsi" w:cstheme="minorHAnsi"/>
          <w:snapToGrid w:val="0"/>
          <w:szCs w:val="22"/>
        </w:rPr>
      </w:pPr>
      <w:r w:rsidRPr="00C70AEB">
        <w:rPr>
          <w:rFonts w:asciiTheme="minorHAnsi" w:hAnsiTheme="minorHAnsi" w:cstheme="minorHAnsi"/>
          <w:snapToGrid w:val="0"/>
          <w:szCs w:val="22"/>
        </w:rPr>
        <w:t xml:space="preserve">to sign the Contract after UNDP has awarded it; </w:t>
      </w:r>
    </w:p>
    <w:p w14:paraId="633AD07D" w14:textId="77777777" w:rsidR="00C70AEB" w:rsidRPr="003D3BF8" w:rsidRDefault="00C70AEB" w:rsidP="00811AB6">
      <w:pPr>
        <w:pStyle w:val="ListParagraph"/>
        <w:widowControl/>
        <w:numPr>
          <w:ilvl w:val="2"/>
          <w:numId w:val="55"/>
        </w:numPr>
        <w:overflowPunct/>
        <w:adjustRightInd/>
        <w:spacing w:line="240" w:lineRule="auto"/>
        <w:ind w:left="2070" w:hanging="270"/>
        <w:jc w:val="both"/>
        <w:rPr>
          <w:rFonts w:asciiTheme="minorHAnsi" w:hAnsiTheme="minorHAnsi" w:cstheme="minorHAnsi"/>
          <w:snapToGrid w:val="0"/>
          <w:szCs w:val="22"/>
        </w:rPr>
      </w:pPr>
      <w:r>
        <w:rPr>
          <w:rFonts w:asciiTheme="minorHAnsi" w:hAnsiTheme="minorHAnsi" w:cstheme="minorHAnsi"/>
          <w:snapToGrid w:val="0"/>
          <w:szCs w:val="22"/>
        </w:rPr>
        <w:t xml:space="preserve">to comply with UNDP’s variation of requirement, as per </w:t>
      </w:r>
      <w:r w:rsidR="0062514C">
        <w:rPr>
          <w:rFonts w:asciiTheme="minorHAnsi" w:hAnsiTheme="minorHAnsi" w:cstheme="minorHAnsi"/>
          <w:snapToGrid w:val="0"/>
          <w:szCs w:val="22"/>
        </w:rPr>
        <w:t xml:space="preserve">RFP </w:t>
      </w:r>
      <w:r w:rsidR="00F0345A">
        <w:rPr>
          <w:rFonts w:asciiTheme="minorHAnsi" w:hAnsiTheme="minorHAnsi" w:cstheme="minorHAnsi"/>
          <w:snapToGrid w:val="0"/>
          <w:szCs w:val="22"/>
        </w:rPr>
        <w:t>clause 35</w:t>
      </w:r>
      <w:r>
        <w:rPr>
          <w:rFonts w:asciiTheme="minorHAnsi" w:hAnsiTheme="minorHAnsi" w:cstheme="minorHAnsi"/>
          <w:snapToGrid w:val="0"/>
          <w:szCs w:val="22"/>
        </w:rPr>
        <w:t xml:space="preserve">; </w:t>
      </w:r>
      <w:r w:rsidRPr="003D3BF8">
        <w:rPr>
          <w:rFonts w:asciiTheme="minorHAnsi" w:hAnsiTheme="minorHAnsi" w:cstheme="minorHAnsi"/>
          <w:snapToGrid w:val="0"/>
          <w:szCs w:val="22"/>
        </w:rPr>
        <w:t>or</w:t>
      </w:r>
    </w:p>
    <w:p w14:paraId="625D2FBD" w14:textId="77777777" w:rsidR="00C70AEB" w:rsidRPr="00F50A7A" w:rsidRDefault="00C70AEB" w:rsidP="00811AB6">
      <w:pPr>
        <w:pStyle w:val="ListParagraph"/>
        <w:widowControl/>
        <w:numPr>
          <w:ilvl w:val="2"/>
          <w:numId w:val="55"/>
        </w:numPr>
        <w:overflowPunct/>
        <w:adjustRightInd/>
        <w:spacing w:line="240" w:lineRule="auto"/>
        <w:ind w:left="2070" w:hanging="270"/>
        <w:jc w:val="both"/>
        <w:rPr>
          <w:rFonts w:asciiTheme="minorHAnsi" w:hAnsiTheme="minorHAnsi" w:cstheme="minorHAnsi"/>
          <w:snapToGrid w:val="0"/>
          <w:szCs w:val="22"/>
        </w:rPr>
      </w:pPr>
      <w:r w:rsidRPr="00F50A7A">
        <w:rPr>
          <w:rFonts w:asciiTheme="minorHAnsi" w:hAnsiTheme="minorHAnsi" w:cstheme="minorHAnsi"/>
          <w:snapToGrid w:val="0"/>
          <w:szCs w:val="22"/>
        </w:rPr>
        <w:t xml:space="preserve">to furnish Performance Security, insurances, or other documents that UNDP may require as a condition to rendering </w:t>
      </w:r>
      <w:r w:rsidR="001D3A98">
        <w:rPr>
          <w:rFonts w:asciiTheme="minorHAnsi" w:hAnsiTheme="minorHAnsi" w:cstheme="minorHAnsi"/>
          <w:snapToGrid w:val="0"/>
          <w:szCs w:val="22"/>
        </w:rPr>
        <w:t>the effectivity of the contract that may be awarded to the Proposer</w:t>
      </w:r>
      <w:r w:rsidRPr="00F50A7A">
        <w:rPr>
          <w:rFonts w:asciiTheme="minorHAnsi" w:hAnsiTheme="minorHAnsi" w:cstheme="minorHAnsi"/>
          <w:snapToGrid w:val="0"/>
          <w:szCs w:val="22"/>
        </w:rPr>
        <w:t>.</w:t>
      </w:r>
    </w:p>
    <w:p w14:paraId="2BFD47D1" w14:textId="77777777" w:rsidR="00C70AEB" w:rsidRPr="00D243BB" w:rsidRDefault="00C70AEB" w:rsidP="007419C9">
      <w:pPr>
        <w:rPr>
          <w:rFonts w:asciiTheme="minorHAnsi" w:hAnsiTheme="minorHAnsi" w:cstheme="minorHAnsi"/>
          <w:b/>
          <w:bCs/>
          <w:sz w:val="22"/>
          <w:szCs w:val="22"/>
          <w:lang w:val="en-GB"/>
        </w:rPr>
      </w:pPr>
    </w:p>
    <w:p w14:paraId="2EB8F4D1" w14:textId="77777777" w:rsidR="003F39B1" w:rsidRPr="00D243BB" w:rsidRDefault="00D3501B" w:rsidP="00811AB6">
      <w:pPr>
        <w:pStyle w:val="ListParagraph"/>
        <w:numPr>
          <w:ilvl w:val="0"/>
          <w:numId w:val="43"/>
        </w:numPr>
        <w:spacing w:line="240" w:lineRule="auto"/>
        <w:rPr>
          <w:rFonts w:asciiTheme="minorHAnsi" w:hAnsiTheme="minorHAnsi" w:cstheme="minorHAnsi"/>
          <w:b/>
          <w:bCs/>
          <w:szCs w:val="22"/>
          <w:u w:val="single"/>
          <w:lang w:val="en-GB"/>
        </w:rPr>
      </w:pPr>
      <w:r w:rsidRPr="00D243BB">
        <w:rPr>
          <w:rFonts w:asciiTheme="minorHAnsi" w:hAnsiTheme="minorHAnsi" w:cstheme="minorHAnsi"/>
          <w:b/>
          <w:bCs/>
          <w:szCs w:val="22"/>
          <w:lang w:val="en-GB"/>
        </w:rPr>
        <w:t>Financial Proposals</w:t>
      </w:r>
    </w:p>
    <w:p w14:paraId="0894D23E" w14:textId="77777777" w:rsidR="003F39B1" w:rsidRPr="00D243BB" w:rsidRDefault="003F39B1" w:rsidP="007419C9">
      <w:pPr>
        <w:rPr>
          <w:rFonts w:asciiTheme="minorHAnsi" w:hAnsiTheme="minorHAnsi" w:cstheme="minorHAnsi"/>
          <w:b/>
          <w:bCs/>
          <w:sz w:val="22"/>
          <w:szCs w:val="22"/>
          <w:lang w:val="en-GB"/>
        </w:rPr>
      </w:pPr>
    </w:p>
    <w:p w14:paraId="50523F9B" w14:textId="77777777" w:rsidR="00D42A97" w:rsidRPr="00D243BB" w:rsidRDefault="00D42A97"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w:t>
      </w:r>
      <w:r w:rsidR="00D3501B" w:rsidRPr="00D243BB">
        <w:rPr>
          <w:rFonts w:asciiTheme="minorHAnsi" w:hAnsiTheme="minorHAnsi" w:cstheme="minorHAnsi"/>
          <w:sz w:val="22"/>
          <w:szCs w:val="22"/>
        </w:rPr>
        <w:t xml:space="preserve">he Financial Proposal shall be prepared using the attached standard form (Section </w:t>
      </w:r>
      <w:r w:rsidR="00086705" w:rsidRPr="00D243BB">
        <w:rPr>
          <w:rFonts w:asciiTheme="minorHAnsi" w:hAnsiTheme="minorHAnsi" w:cstheme="minorHAnsi"/>
          <w:sz w:val="22"/>
          <w:szCs w:val="22"/>
        </w:rPr>
        <w:t>7</w:t>
      </w:r>
      <w:r w:rsidR="00D3501B" w:rsidRPr="00D243BB">
        <w:rPr>
          <w:rFonts w:asciiTheme="minorHAnsi" w:hAnsiTheme="minorHAnsi" w:cstheme="minorHAnsi"/>
          <w:sz w:val="22"/>
          <w:szCs w:val="22"/>
        </w:rPr>
        <w:t>).</w:t>
      </w:r>
      <w:r w:rsidR="00CE70B9" w:rsidRPr="00D243BB">
        <w:rPr>
          <w:rFonts w:asciiTheme="minorHAnsi" w:hAnsiTheme="minorHAnsi" w:cstheme="minorHAnsi"/>
          <w:sz w:val="22"/>
          <w:szCs w:val="22"/>
        </w:rPr>
        <w:t xml:space="preserve">   It shall list all </w:t>
      </w:r>
      <w:r w:rsidR="00DF1AF4" w:rsidRPr="00D243BB">
        <w:rPr>
          <w:rFonts w:asciiTheme="minorHAnsi" w:hAnsiTheme="minorHAnsi" w:cstheme="minorHAnsi"/>
          <w:sz w:val="22"/>
          <w:szCs w:val="22"/>
        </w:rPr>
        <w:t xml:space="preserve">major </w:t>
      </w:r>
      <w:r w:rsidR="00CE70B9" w:rsidRPr="00D243BB">
        <w:rPr>
          <w:rFonts w:asciiTheme="minorHAnsi" w:hAnsiTheme="minorHAnsi" w:cstheme="minorHAnsi"/>
          <w:sz w:val="22"/>
          <w:szCs w:val="22"/>
        </w:rPr>
        <w:t>cost</w:t>
      </w:r>
      <w:r w:rsidR="00DF1AF4" w:rsidRPr="00D243BB">
        <w:rPr>
          <w:rFonts w:asciiTheme="minorHAnsi" w:hAnsiTheme="minorHAnsi" w:cstheme="minorHAnsi"/>
          <w:sz w:val="22"/>
          <w:szCs w:val="22"/>
        </w:rPr>
        <w:t xml:space="preserve"> component</w:t>
      </w:r>
      <w:r w:rsidR="00CE70B9" w:rsidRPr="00D243BB">
        <w:rPr>
          <w:rFonts w:asciiTheme="minorHAnsi" w:hAnsiTheme="minorHAnsi" w:cstheme="minorHAnsi"/>
          <w:sz w:val="22"/>
          <w:szCs w:val="22"/>
        </w:rPr>
        <w:t>s associated with the services</w:t>
      </w:r>
      <w:r w:rsidR="00DF1AF4" w:rsidRPr="00D243BB">
        <w:rPr>
          <w:rFonts w:asciiTheme="minorHAnsi" w:hAnsiTheme="minorHAnsi" w:cstheme="minorHAnsi"/>
          <w:sz w:val="22"/>
          <w:szCs w:val="22"/>
        </w:rPr>
        <w:t>, and the detailed breakdown of such costs</w:t>
      </w:r>
      <w:r w:rsidR="00CE70B9" w:rsidRPr="00D243BB">
        <w:rPr>
          <w:rFonts w:asciiTheme="minorHAnsi" w:hAnsiTheme="minorHAnsi" w:cstheme="minorHAnsi"/>
          <w:sz w:val="22"/>
          <w:szCs w:val="22"/>
        </w:rPr>
        <w:t xml:space="preserve">.  All </w:t>
      </w:r>
      <w:r w:rsidR="00DF1AF4" w:rsidRPr="00D243BB">
        <w:rPr>
          <w:rFonts w:asciiTheme="minorHAnsi" w:hAnsiTheme="minorHAnsi" w:cstheme="minorHAnsi"/>
          <w:sz w:val="22"/>
          <w:szCs w:val="22"/>
        </w:rPr>
        <w:t xml:space="preserve">outputs and </w:t>
      </w:r>
      <w:r w:rsidR="00CE70B9" w:rsidRPr="00D243BB">
        <w:rPr>
          <w:rFonts w:asciiTheme="minorHAnsi" w:hAnsiTheme="minorHAnsi" w:cstheme="minorHAnsi"/>
          <w:sz w:val="22"/>
          <w:szCs w:val="22"/>
        </w:rPr>
        <w:t>activities described in the Technical Proposal must be priced separately</w:t>
      </w:r>
      <w:r w:rsidR="00DF1AF4" w:rsidRPr="00D243BB">
        <w:rPr>
          <w:rFonts w:asciiTheme="minorHAnsi" w:hAnsiTheme="minorHAnsi" w:cstheme="minorHAnsi"/>
          <w:sz w:val="22"/>
          <w:szCs w:val="22"/>
        </w:rPr>
        <w:t xml:space="preserve"> on a one-to-one correspondence.  Any output and </w:t>
      </w:r>
      <w:r w:rsidR="00CE70B9" w:rsidRPr="00D243BB">
        <w:rPr>
          <w:rFonts w:asciiTheme="minorHAnsi" w:hAnsiTheme="minorHAnsi" w:cstheme="minorHAnsi"/>
          <w:sz w:val="22"/>
          <w:szCs w:val="22"/>
        </w:rPr>
        <w:t>activities described in the Technical Proposal but not priced</w:t>
      </w:r>
      <w:r w:rsidR="00DF1AF4" w:rsidRPr="00D243BB">
        <w:rPr>
          <w:rFonts w:asciiTheme="minorHAnsi" w:hAnsiTheme="minorHAnsi" w:cstheme="minorHAnsi"/>
          <w:sz w:val="22"/>
          <w:szCs w:val="22"/>
        </w:rPr>
        <w:t xml:space="preserve"> in the Financial Proposal</w:t>
      </w:r>
      <w:r w:rsidR="00CE70B9" w:rsidRPr="00D243BB">
        <w:rPr>
          <w:rFonts w:asciiTheme="minorHAnsi" w:hAnsiTheme="minorHAnsi" w:cstheme="minorHAnsi"/>
          <w:sz w:val="22"/>
          <w:szCs w:val="22"/>
        </w:rPr>
        <w:t>, shall be assumed to be included in the prices of other activities or items</w:t>
      </w:r>
      <w:r w:rsidR="00DF1AF4" w:rsidRPr="00D243BB">
        <w:rPr>
          <w:rFonts w:asciiTheme="minorHAnsi" w:hAnsiTheme="minorHAnsi" w:cstheme="minorHAnsi"/>
          <w:sz w:val="22"/>
          <w:szCs w:val="22"/>
        </w:rPr>
        <w:t>, as well as in the final total price</w:t>
      </w:r>
      <w:r w:rsidR="00CE70B9" w:rsidRPr="00D243BB">
        <w:rPr>
          <w:rFonts w:asciiTheme="minorHAnsi" w:hAnsiTheme="minorHAnsi" w:cstheme="minorHAnsi"/>
          <w:sz w:val="22"/>
          <w:szCs w:val="22"/>
        </w:rPr>
        <w:t xml:space="preserve">.  </w:t>
      </w:r>
    </w:p>
    <w:p w14:paraId="7E5F0827" w14:textId="77777777" w:rsidR="00FC2FBF" w:rsidRDefault="00FC2FBF" w:rsidP="007419C9">
      <w:pPr>
        <w:rPr>
          <w:rFonts w:asciiTheme="minorHAnsi" w:hAnsiTheme="minorHAnsi" w:cstheme="minorHAnsi"/>
          <w:b/>
          <w:bCs/>
          <w:szCs w:val="22"/>
          <w:lang w:val="en-GB"/>
        </w:rPr>
      </w:pPr>
    </w:p>
    <w:p w14:paraId="1EC8C11F" w14:textId="77777777" w:rsidR="003E464A" w:rsidRPr="00D243BB" w:rsidRDefault="003E464A" w:rsidP="00811AB6">
      <w:pPr>
        <w:pStyle w:val="ListParagraph"/>
        <w:numPr>
          <w:ilvl w:val="0"/>
          <w:numId w:val="43"/>
        </w:numPr>
        <w:spacing w:line="240" w:lineRule="auto"/>
        <w:ind w:hanging="345"/>
        <w:rPr>
          <w:rFonts w:asciiTheme="minorHAnsi" w:hAnsiTheme="minorHAnsi" w:cstheme="minorHAnsi"/>
          <w:b/>
          <w:bCs/>
          <w:szCs w:val="22"/>
          <w:lang w:val="en-GB"/>
        </w:rPr>
      </w:pPr>
      <w:r w:rsidRPr="00D243BB">
        <w:rPr>
          <w:rFonts w:asciiTheme="minorHAnsi" w:hAnsiTheme="minorHAnsi" w:cstheme="minorHAnsi"/>
          <w:b/>
          <w:bCs/>
          <w:szCs w:val="22"/>
          <w:lang w:val="en-GB"/>
        </w:rPr>
        <w:t xml:space="preserve">Currencies </w:t>
      </w:r>
    </w:p>
    <w:p w14:paraId="16A58CF8" w14:textId="77777777" w:rsidR="00105CA9" w:rsidRPr="00D243BB" w:rsidRDefault="00105CA9" w:rsidP="007419C9">
      <w:pPr>
        <w:ind w:left="720"/>
        <w:jc w:val="both"/>
        <w:rPr>
          <w:rFonts w:asciiTheme="minorHAnsi" w:hAnsiTheme="minorHAnsi" w:cstheme="minorHAnsi"/>
          <w:iCs/>
          <w:sz w:val="22"/>
          <w:szCs w:val="22"/>
        </w:rPr>
      </w:pPr>
    </w:p>
    <w:p w14:paraId="681DBD3D" w14:textId="77777777" w:rsidR="003642EE" w:rsidRPr="00D243BB" w:rsidRDefault="003E464A" w:rsidP="007419C9">
      <w:pPr>
        <w:ind w:left="720"/>
        <w:jc w:val="both"/>
        <w:rPr>
          <w:rFonts w:asciiTheme="minorHAnsi" w:hAnsiTheme="minorHAnsi" w:cstheme="minorHAnsi"/>
          <w:iCs/>
          <w:sz w:val="22"/>
          <w:szCs w:val="22"/>
        </w:rPr>
      </w:pPr>
      <w:r w:rsidRPr="00D243BB">
        <w:rPr>
          <w:rFonts w:asciiTheme="minorHAnsi" w:hAnsiTheme="minorHAnsi" w:cstheme="minorHAnsi"/>
          <w:iCs/>
          <w:sz w:val="22"/>
          <w:szCs w:val="22"/>
        </w:rPr>
        <w:t xml:space="preserve">All prices shall be quoted </w:t>
      </w:r>
      <w:r w:rsidR="00742A88" w:rsidRPr="00D243BB">
        <w:rPr>
          <w:rFonts w:asciiTheme="minorHAnsi" w:hAnsiTheme="minorHAnsi" w:cstheme="minorHAnsi"/>
          <w:iCs/>
          <w:sz w:val="22"/>
          <w:szCs w:val="22"/>
        </w:rPr>
        <w:t xml:space="preserve">in </w:t>
      </w:r>
      <w:r w:rsidR="00086705" w:rsidRPr="00D243BB">
        <w:rPr>
          <w:rFonts w:asciiTheme="minorHAnsi" w:hAnsiTheme="minorHAnsi" w:cstheme="minorHAnsi"/>
          <w:iCs/>
          <w:sz w:val="22"/>
          <w:szCs w:val="22"/>
        </w:rPr>
        <w:t xml:space="preserve">the currency </w:t>
      </w:r>
      <w:r w:rsidR="0043159A" w:rsidRPr="00D243BB">
        <w:rPr>
          <w:rFonts w:asciiTheme="minorHAnsi" w:hAnsiTheme="minorHAnsi" w:cstheme="minorHAnsi"/>
          <w:iCs/>
          <w:sz w:val="22"/>
          <w:szCs w:val="22"/>
        </w:rPr>
        <w:t>indicated in the</w:t>
      </w:r>
      <w:r w:rsidR="0043159A" w:rsidRPr="00D243BB">
        <w:rPr>
          <w:rFonts w:asciiTheme="minorHAnsi" w:hAnsiTheme="minorHAnsi" w:cstheme="minorHAnsi"/>
          <w:b/>
          <w:iCs/>
          <w:sz w:val="22"/>
          <w:szCs w:val="22"/>
        </w:rPr>
        <w:t xml:space="preserve"> Data Sheet</w:t>
      </w:r>
      <w:r w:rsidR="00514298">
        <w:rPr>
          <w:rFonts w:asciiTheme="minorHAnsi" w:hAnsiTheme="minorHAnsi" w:cstheme="minorHAnsi"/>
          <w:b/>
          <w:iCs/>
          <w:sz w:val="22"/>
          <w:szCs w:val="22"/>
        </w:rPr>
        <w:t xml:space="preserve"> </w:t>
      </w:r>
      <w:r w:rsidR="00514298" w:rsidRPr="00514298">
        <w:rPr>
          <w:rFonts w:asciiTheme="minorHAnsi" w:hAnsiTheme="minorHAnsi" w:cstheme="minorHAnsi"/>
          <w:iCs/>
          <w:sz w:val="22"/>
          <w:szCs w:val="22"/>
        </w:rPr>
        <w:t>(</w:t>
      </w:r>
      <w:r w:rsidR="009C499B">
        <w:rPr>
          <w:rFonts w:asciiTheme="minorHAnsi" w:hAnsiTheme="minorHAnsi" w:cstheme="minorHAnsi"/>
          <w:iCs/>
          <w:sz w:val="22"/>
          <w:szCs w:val="22"/>
        </w:rPr>
        <w:t>DS</w:t>
      </w:r>
      <w:r w:rsidR="00514298" w:rsidRPr="00514298">
        <w:rPr>
          <w:rFonts w:asciiTheme="minorHAnsi" w:hAnsiTheme="minorHAnsi" w:cstheme="minorHAnsi"/>
          <w:iCs/>
          <w:sz w:val="22"/>
          <w:szCs w:val="22"/>
        </w:rPr>
        <w:t xml:space="preserve"> </w:t>
      </w:r>
      <w:r w:rsidR="00161B6F">
        <w:rPr>
          <w:rFonts w:asciiTheme="minorHAnsi" w:hAnsiTheme="minorHAnsi" w:cstheme="minorHAnsi"/>
          <w:iCs/>
          <w:sz w:val="22"/>
          <w:szCs w:val="22"/>
        </w:rPr>
        <w:t>no.</w:t>
      </w:r>
      <w:r w:rsidR="00514298" w:rsidRPr="00514298">
        <w:rPr>
          <w:rFonts w:asciiTheme="minorHAnsi" w:hAnsiTheme="minorHAnsi" w:cstheme="minorHAnsi"/>
          <w:iCs/>
          <w:sz w:val="22"/>
          <w:szCs w:val="22"/>
        </w:rPr>
        <w:t xml:space="preserve"> 1</w:t>
      </w:r>
      <w:r w:rsidR="00443E95">
        <w:rPr>
          <w:rFonts w:asciiTheme="minorHAnsi" w:hAnsiTheme="minorHAnsi" w:cstheme="minorHAnsi"/>
          <w:iCs/>
          <w:sz w:val="22"/>
          <w:szCs w:val="22"/>
        </w:rPr>
        <w:t>5</w:t>
      </w:r>
      <w:r w:rsidR="00514298" w:rsidRPr="00514298">
        <w:rPr>
          <w:rFonts w:asciiTheme="minorHAnsi" w:hAnsiTheme="minorHAnsi" w:cstheme="minorHAnsi"/>
          <w:iCs/>
          <w:sz w:val="22"/>
          <w:szCs w:val="22"/>
        </w:rPr>
        <w:t>)</w:t>
      </w:r>
      <w:r w:rsidR="0043159A" w:rsidRPr="00D243BB">
        <w:rPr>
          <w:rFonts w:asciiTheme="minorHAnsi" w:hAnsiTheme="minorHAnsi" w:cstheme="minorHAnsi"/>
          <w:iCs/>
          <w:sz w:val="22"/>
          <w:szCs w:val="22"/>
        </w:rPr>
        <w:t>.</w:t>
      </w:r>
      <w:r w:rsidR="00742A88" w:rsidRPr="00D243BB">
        <w:rPr>
          <w:rFonts w:asciiTheme="minorHAnsi" w:hAnsiTheme="minorHAnsi" w:cstheme="minorHAnsi"/>
          <w:iCs/>
          <w:sz w:val="22"/>
          <w:szCs w:val="22"/>
        </w:rPr>
        <w:t xml:space="preserve">  However, </w:t>
      </w:r>
      <w:r w:rsidR="00A06D37" w:rsidRPr="00D243BB">
        <w:rPr>
          <w:rFonts w:asciiTheme="minorHAnsi" w:hAnsiTheme="minorHAnsi" w:cstheme="minorHAnsi"/>
          <w:iCs/>
          <w:sz w:val="22"/>
          <w:szCs w:val="22"/>
        </w:rPr>
        <w:t xml:space="preserve">where </w:t>
      </w:r>
      <w:r w:rsidR="001216E6" w:rsidRPr="00D243BB">
        <w:rPr>
          <w:rFonts w:asciiTheme="minorHAnsi" w:hAnsiTheme="minorHAnsi" w:cstheme="minorHAnsi"/>
          <w:iCs/>
          <w:sz w:val="22"/>
          <w:szCs w:val="22"/>
        </w:rPr>
        <w:t>Proposal</w:t>
      </w:r>
      <w:r w:rsidR="00A06D37" w:rsidRPr="00D243BB">
        <w:rPr>
          <w:rFonts w:asciiTheme="minorHAnsi" w:hAnsiTheme="minorHAnsi" w:cstheme="minorHAnsi"/>
          <w:iCs/>
          <w:sz w:val="22"/>
          <w:szCs w:val="22"/>
        </w:rPr>
        <w:t xml:space="preserve">s are quoted in different currencies, </w:t>
      </w:r>
      <w:r w:rsidR="00742A88" w:rsidRPr="00D243BB">
        <w:rPr>
          <w:rFonts w:asciiTheme="minorHAnsi" w:hAnsiTheme="minorHAnsi" w:cstheme="minorHAnsi"/>
          <w:iCs/>
          <w:sz w:val="22"/>
          <w:szCs w:val="22"/>
        </w:rPr>
        <w:t>for the pu</w:t>
      </w:r>
      <w:r w:rsidR="00CE70B9" w:rsidRPr="00D243BB">
        <w:rPr>
          <w:rFonts w:asciiTheme="minorHAnsi" w:hAnsiTheme="minorHAnsi" w:cstheme="minorHAnsi"/>
          <w:iCs/>
          <w:sz w:val="22"/>
          <w:szCs w:val="22"/>
        </w:rPr>
        <w:t>rposes of comparison of all Proposals</w:t>
      </w:r>
      <w:r w:rsidR="006D2E88">
        <w:rPr>
          <w:rFonts w:asciiTheme="minorHAnsi" w:hAnsiTheme="minorHAnsi" w:cstheme="minorHAnsi"/>
          <w:iCs/>
          <w:sz w:val="22"/>
          <w:szCs w:val="22"/>
        </w:rPr>
        <w:t>:</w:t>
      </w:r>
      <w:r w:rsidR="002958B7">
        <w:rPr>
          <w:rFonts w:asciiTheme="minorHAnsi" w:hAnsiTheme="minorHAnsi" w:cstheme="minorHAnsi"/>
          <w:iCs/>
          <w:sz w:val="22"/>
          <w:szCs w:val="22"/>
        </w:rPr>
        <w:t xml:space="preserve"> </w:t>
      </w:r>
    </w:p>
    <w:p w14:paraId="57F1C15F" w14:textId="77777777" w:rsidR="003642EE" w:rsidRPr="00D243BB" w:rsidRDefault="003642EE" w:rsidP="007419C9">
      <w:pPr>
        <w:jc w:val="both"/>
        <w:rPr>
          <w:rFonts w:asciiTheme="minorHAnsi" w:hAnsiTheme="minorHAnsi" w:cstheme="minorHAnsi"/>
          <w:iCs/>
          <w:sz w:val="22"/>
          <w:szCs w:val="22"/>
        </w:rPr>
      </w:pPr>
    </w:p>
    <w:p w14:paraId="70944F26" w14:textId="77777777" w:rsidR="007A322E" w:rsidRDefault="00742A88" w:rsidP="00811AB6">
      <w:pPr>
        <w:pStyle w:val="ListParagraph"/>
        <w:numPr>
          <w:ilvl w:val="1"/>
          <w:numId w:val="40"/>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 xml:space="preserve">UNDP will convert the currency quoted in the </w:t>
      </w:r>
      <w:r w:rsidR="00152708" w:rsidRPr="007A322E">
        <w:rPr>
          <w:rFonts w:asciiTheme="minorHAnsi" w:hAnsiTheme="minorHAnsi" w:cstheme="minorHAnsi"/>
          <w:iCs/>
          <w:szCs w:val="22"/>
        </w:rPr>
        <w:t>Proposal</w:t>
      </w:r>
      <w:r w:rsidRPr="007A322E">
        <w:rPr>
          <w:rFonts w:asciiTheme="minorHAnsi" w:hAnsiTheme="minorHAnsi" w:cstheme="minorHAnsi"/>
          <w:iCs/>
          <w:szCs w:val="22"/>
        </w:rPr>
        <w:t xml:space="preserve"> </w:t>
      </w:r>
      <w:r w:rsidR="002E668E" w:rsidRPr="007A322E">
        <w:rPr>
          <w:rFonts w:asciiTheme="minorHAnsi" w:hAnsiTheme="minorHAnsi" w:cstheme="minorHAnsi"/>
          <w:iCs/>
          <w:szCs w:val="22"/>
        </w:rPr>
        <w:t>in</w:t>
      </w:r>
      <w:r w:rsidRPr="007A322E">
        <w:rPr>
          <w:rFonts w:asciiTheme="minorHAnsi" w:hAnsiTheme="minorHAnsi" w:cstheme="minorHAnsi"/>
          <w:iCs/>
          <w:szCs w:val="22"/>
        </w:rPr>
        <w:t xml:space="preserve">to </w:t>
      </w:r>
      <w:r w:rsidR="002E668E" w:rsidRPr="007A322E">
        <w:rPr>
          <w:rFonts w:asciiTheme="minorHAnsi" w:hAnsiTheme="minorHAnsi" w:cstheme="minorHAnsi"/>
          <w:iCs/>
          <w:szCs w:val="22"/>
        </w:rPr>
        <w:t>the UNDP preferred currency</w:t>
      </w:r>
      <w:r w:rsidRPr="007A322E">
        <w:rPr>
          <w:rFonts w:asciiTheme="minorHAnsi" w:hAnsiTheme="minorHAnsi" w:cstheme="minorHAnsi"/>
          <w:iCs/>
          <w:szCs w:val="22"/>
        </w:rPr>
        <w:t>, in accordance with</w:t>
      </w:r>
      <w:r w:rsidR="00152708" w:rsidRPr="007A322E">
        <w:rPr>
          <w:rFonts w:asciiTheme="minorHAnsi" w:hAnsiTheme="minorHAnsi" w:cstheme="minorHAnsi"/>
          <w:iCs/>
          <w:szCs w:val="22"/>
        </w:rPr>
        <w:t xml:space="preserve"> the prevailing UN operational rate of e</w:t>
      </w:r>
      <w:r w:rsidR="00FB6008" w:rsidRPr="007A322E">
        <w:rPr>
          <w:rFonts w:asciiTheme="minorHAnsi" w:hAnsiTheme="minorHAnsi" w:cstheme="minorHAnsi"/>
          <w:iCs/>
          <w:szCs w:val="22"/>
        </w:rPr>
        <w:t xml:space="preserve">xchange on the last day of submission of </w:t>
      </w:r>
      <w:r w:rsidR="00A06D37" w:rsidRPr="007A322E">
        <w:rPr>
          <w:rFonts w:asciiTheme="minorHAnsi" w:hAnsiTheme="minorHAnsi" w:cstheme="minorHAnsi"/>
          <w:iCs/>
          <w:szCs w:val="22"/>
        </w:rPr>
        <w:t>Proposals</w:t>
      </w:r>
      <w:r w:rsidR="003642EE" w:rsidRPr="007A322E">
        <w:rPr>
          <w:rFonts w:asciiTheme="minorHAnsi" w:hAnsiTheme="minorHAnsi" w:cstheme="minorHAnsi"/>
          <w:iCs/>
          <w:szCs w:val="22"/>
        </w:rPr>
        <w:t>; and</w:t>
      </w:r>
    </w:p>
    <w:p w14:paraId="04AD4564" w14:textId="77777777" w:rsidR="00742A88" w:rsidRPr="007A322E" w:rsidRDefault="007A322E" w:rsidP="00811AB6">
      <w:pPr>
        <w:pStyle w:val="ListParagraph"/>
        <w:numPr>
          <w:ilvl w:val="1"/>
          <w:numId w:val="40"/>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I</w:t>
      </w:r>
      <w:r w:rsidR="003642EE" w:rsidRPr="007A322E">
        <w:rPr>
          <w:rFonts w:asciiTheme="minorHAnsi" w:hAnsiTheme="minorHAnsi" w:cstheme="minorHAnsi"/>
          <w:iCs/>
          <w:szCs w:val="22"/>
        </w:rPr>
        <w:t xml:space="preserve">n the event that </w:t>
      </w:r>
      <w:r w:rsidR="002E668E" w:rsidRPr="007A322E">
        <w:rPr>
          <w:rFonts w:asciiTheme="minorHAnsi" w:hAnsiTheme="minorHAnsi" w:cstheme="minorHAnsi"/>
          <w:iCs/>
          <w:szCs w:val="22"/>
        </w:rPr>
        <w:t>the</w:t>
      </w:r>
      <w:r w:rsidR="003642EE" w:rsidRPr="007A322E">
        <w:rPr>
          <w:rFonts w:asciiTheme="minorHAnsi" w:hAnsiTheme="minorHAnsi" w:cstheme="minorHAnsi"/>
          <w:iCs/>
          <w:szCs w:val="22"/>
        </w:rPr>
        <w:t xml:space="preserve"> proposal found to be the most responsive to the RFP requirement</w:t>
      </w:r>
      <w:r w:rsidR="002E668E" w:rsidRPr="007A322E">
        <w:rPr>
          <w:rFonts w:asciiTheme="minorHAnsi" w:hAnsiTheme="minorHAnsi" w:cstheme="minorHAnsi"/>
          <w:iCs/>
          <w:szCs w:val="22"/>
        </w:rPr>
        <w:t xml:space="preserve"> is </w:t>
      </w:r>
      <w:r w:rsidR="002E668E" w:rsidRPr="007A322E">
        <w:rPr>
          <w:rFonts w:asciiTheme="minorHAnsi" w:hAnsiTheme="minorHAnsi" w:cstheme="minorHAnsi"/>
          <w:iCs/>
          <w:szCs w:val="22"/>
        </w:rPr>
        <w:lastRenderedPageBreak/>
        <w:t xml:space="preserve">quoted in another currency different from the preferred currency as per </w:t>
      </w:r>
      <w:r w:rsidR="002E668E" w:rsidRPr="007A322E">
        <w:rPr>
          <w:rFonts w:asciiTheme="minorHAnsi" w:hAnsiTheme="minorHAnsi" w:cstheme="minorHAnsi"/>
          <w:b/>
          <w:iCs/>
          <w:szCs w:val="22"/>
        </w:rPr>
        <w:t>Data Sheet</w:t>
      </w:r>
      <w:r w:rsidR="002E668E" w:rsidRPr="007A322E">
        <w:rPr>
          <w:rFonts w:asciiTheme="minorHAnsi" w:hAnsiTheme="minorHAnsi" w:cstheme="minorHAnsi"/>
          <w:iCs/>
          <w:szCs w:val="22"/>
        </w:rPr>
        <w:t xml:space="preserve"> (</w:t>
      </w:r>
      <w:r w:rsidR="009C499B">
        <w:rPr>
          <w:rFonts w:asciiTheme="minorHAnsi" w:hAnsiTheme="minorHAnsi" w:cstheme="minorHAnsi"/>
          <w:iCs/>
          <w:szCs w:val="22"/>
        </w:rPr>
        <w:t>DS</w:t>
      </w:r>
      <w:r w:rsidR="002E668E" w:rsidRPr="007A322E">
        <w:rPr>
          <w:rFonts w:asciiTheme="minorHAnsi" w:hAnsiTheme="minorHAnsi" w:cstheme="minorHAnsi"/>
          <w:iCs/>
          <w:szCs w:val="22"/>
        </w:rPr>
        <w:t xml:space="preserve"> </w:t>
      </w:r>
      <w:r w:rsidR="00161B6F">
        <w:rPr>
          <w:rFonts w:asciiTheme="minorHAnsi" w:hAnsiTheme="minorHAnsi" w:cstheme="minorHAnsi"/>
          <w:iCs/>
          <w:szCs w:val="22"/>
        </w:rPr>
        <w:t>no.</w:t>
      </w:r>
      <w:r w:rsidR="002E668E" w:rsidRPr="007A322E">
        <w:rPr>
          <w:rFonts w:asciiTheme="minorHAnsi" w:hAnsiTheme="minorHAnsi" w:cstheme="minorHAnsi"/>
          <w:iCs/>
          <w:szCs w:val="22"/>
        </w:rPr>
        <w:t xml:space="preserve"> 1</w:t>
      </w:r>
      <w:r w:rsidR="00443E95">
        <w:rPr>
          <w:rFonts w:asciiTheme="minorHAnsi" w:hAnsiTheme="minorHAnsi" w:cstheme="minorHAnsi"/>
          <w:iCs/>
          <w:szCs w:val="22"/>
        </w:rPr>
        <w:t>5</w:t>
      </w:r>
      <w:r w:rsidR="002E668E" w:rsidRPr="007A322E">
        <w:rPr>
          <w:rFonts w:asciiTheme="minorHAnsi" w:hAnsiTheme="minorHAnsi" w:cstheme="minorHAnsi"/>
          <w:iCs/>
          <w:szCs w:val="22"/>
        </w:rPr>
        <w:t>)</w:t>
      </w:r>
      <w:r w:rsidR="003642EE" w:rsidRPr="007A322E">
        <w:rPr>
          <w:rFonts w:asciiTheme="minorHAnsi" w:hAnsiTheme="minorHAnsi" w:cstheme="minorHAnsi"/>
          <w:iCs/>
          <w:szCs w:val="22"/>
        </w:rPr>
        <w:t>, then UNDP shall reserve the right to award the contract in the currency of UNDP’s preference</w:t>
      </w:r>
      <w:r w:rsidR="006D274C" w:rsidRPr="007A322E">
        <w:rPr>
          <w:rFonts w:asciiTheme="minorHAnsi" w:hAnsiTheme="minorHAnsi" w:cstheme="minorHAnsi"/>
          <w:iCs/>
          <w:szCs w:val="22"/>
        </w:rPr>
        <w:t>, using the conversion method specified above</w:t>
      </w:r>
      <w:r w:rsidR="003642EE" w:rsidRPr="007A322E">
        <w:rPr>
          <w:rFonts w:asciiTheme="minorHAnsi" w:hAnsiTheme="minorHAnsi" w:cstheme="minorHAnsi"/>
          <w:iCs/>
          <w:szCs w:val="22"/>
        </w:rPr>
        <w:t>.</w:t>
      </w:r>
    </w:p>
    <w:p w14:paraId="064BC60D" w14:textId="77777777" w:rsidR="00FE53D9" w:rsidRPr="00FE53D9" w:rsidRDefault="00FE53D9" w:rsidP="007419C9">
      <w:pPr>
        <w:jc w:val="both"/>
        <w:rPr>
          <w:rFonts w:asciiTheme="minorHAnsi" w:hAnsiTheme="minorHAnsi" w:cstheme="minorHAnsi"/>
          <w:iCs/>
          <w:sz w:val="22"/>
          <w:szCs w:val="22"/>
        </w:rPr>
      </w:pPr>
    </w:p>
    <w:p w14:paraId="23F9A775" w14:textId="77777777" w:rsidR="00FE53D9" w:rsidRPr="00FE53D9" w:rsidRDefault="00FE53D9" w:rsidP="007419C9">
      <w:pPr>
        <w:ind w:left="720"/>
        <w:jc w:val="both"/>
        <w:rPr>
          <w:rFonts w:asciiTheme="minorHAnsi" w:hAnsiTheme="minorHAnsi" w:cstheme="minorHAnsi"/>
          <w:bCs/>
          <w:sz w:val="22"/>
          <w:szCs w:val="22"/>
          <w:lang w:val="en-GB"/>
        </w:rPr>
      </w:pPr>
      <w:r w:rsidRPr="00FE53D9">
        <w:rPr>
          <w:rFonts w:asciiTheme="minorHAnsi" w:hAnsiTheme="minorHAnsi" w:cstheme="minorHAnsi"/>
          <w:sz w:val="22"/>
          <w:szCs w:val="22"/>
        </w:rPr>
        <w:t xml:space="preserve">Proposals submitted by two (2) or more Proposers shall all be rejected if they are found to have </w:t>
      </w:r>
      <w:r w:rsidRPr="00FE53D9">
        <w:rPr>
          <w:rFonts w:asciiTheme="minorHAnsi" w:hAnsiTheme="minorHAnsi" w:cstheme="minorHAnsi"/>
          <w:sz w:val="22"/>
          <w:szCs w:val="22"/>
          <w:u w:val="single"/>
        </w:rPr>
        <w:t>any</w:t>
      </w:r>
      <w:r w:rsidRPr="00FE53D9">
        <w:rPr>
          <w:rFonts w:asciiTheme="minorHAnsi" w:hAnsiTheme="minorHAnsi" w:cstheme="minorHAnsi"/>
          <w:sz w:val="22"/>
          <w:szCs w:val="22"/>
        </w:rPr>
        <w:t xml:space="preserve"> of the following :</w:t>
      </w:r>
    </w:p>
    <w:p w14:paraId="3B99F8F7" w14:textId="77777777" w:rsidR="00FE53D9" w:rsidRPr="00FE53D9" w:rsidRDefault="00FE53D9" w:rsidP="007419C9">
      <w:pPr>
        <w:autoSpaceDE w:val="0"/>
        <w:autoSpaceDN w:val="0"/>
        <w:ind w:left="1440" w:hanging="720"/>
        <w:rPr>
          <w:rFonts w:asciiTheme="minorHAnsi" w:hAnsiTheme="minorHAnsi" w:cstheme="minorHAnsi"/>
          <w:sz w:val="22"/>
          <w:szCs w:val="22"/>
        </w:rPr>
      </w:pPr>
    </w:p>
    <w:p w14:paraId="1CF0DDD2" w14:textId="77777777" w:rsidR="00FE53D9" w:rsidRPr="009361C8" w:rsidRDefault="00FE53D9" w:rsidP="007B6389">
      <w:pPr>
        <w:pStyle w:val="ListParagraph"/>
        <w:widowControl/>
        <w:numPr>
          <w:ilvl w:val="0"/>
          <w:numId w:val="20"/>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at least one controlling partner, director or shareholder in common; or</w:t>
      </w:r>
    </w:p>
    <w:p w14:paraId="5F7A7CB5" w14:textId="77777777" w:rsidR="00FE53D9" w:rsidRPr="009361C8" w:rsidRDefault="00FE53D9" w:rsidP="007B6389">
      <w:pPr>
        <w:pStyle w:val="ListParagraph"/>
        <w:widowControl/>
        <w:numPr>
          <w:ilvl w:val="0"/>
          <w:numId w:val="20"/>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any one of them receive or have received any direct or indirect subsidy from the other/s; or</w:t>
      </w:r>
    </w:p>
    <w:p w14:paraId="790F072A" w14:textId="77777777" w:rsidR="00FE53D9" w:rsidRPr="009361C8" w:rsidRDefault="00FE53D9" w:rsidP="007B6389">
      <w:pPr>
        <w:pStyle w:val="ListParagraph"/>
        <w:widowControl/>
        <w:numPr>
          <w:ilvl w:val="0"/>
          <w:numId w:val="20"/>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the same legal representative for purposes of th</w:t>
      </w:r>
      <w:r>
        <w:rPr>
          <w:rFonts w:asciiTheme="minorHAnsi" w:hAnsiTheme="minorHAnsi" w:cstheme="minorHAnsi"/>
          <w:szCs w:val="22"/>
        </w:rPr>
        <w:t>is</w:t>
      </w:r>
      <w:r w:rsidRPr="009361C8">
        <w:rPr>
          <w:rFonts w:asciiTheme="minorHAnsi" w:hAnsiTheme="minorHAnsi" w:cstheme="minorHAnsi"/>
          <w:szCs w:val="22"/>
        </w:rPr>
        <w:t xml:space="preserve"> RFP; or</w:t>
      </w:r>
    </w:p>
    <w:p w14:paraId="5092C72D" w14:textId="77777777" w:rsidR="00BB3F2F" w:rsidRDefault="00FE53D9" w:rsidP="007B6389">
      <w:pPr>
        <w:pStyle w:val="ListParagraph"/>
        <w:widowControl/>
        <w:numPr>
          <w:ilvl w:val="0"/>
          <w:numId w:val="20"/>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a relationship with each other, directly or through common third parties, that puts them in a position to have access to information about, or influence on the Proposal of</w:t>
      </w:r>
      <w:r>
        <w:rPr>
          <w:rFonts w:asciiTheme="minorHAnsi" w:hAnsiTheme="minorHAnsi" w:cstheme="minorHAnsi"/>
          <w:szCs w:val="22"/>
        </w:rPr>
        <w:t>,</w:t>
      </w:r>
      <w:r w:rsidRPr="009361C8">
        <w:rPr>
          <w:rFonts w:asciiTheme="minorHAnsi" w:hAnsiTheme="minorHAnsi" w:cstheme="minorHAnsi"/>
          <w:szCs w:val="22"/>
        </w:rPr>
        <w:t xml:space="preserve"> another Proposer regarding this RFP process; </w:t>
      </w:r>
    </w:p>
    <w:p w14:paraId="29EFD900" w14:textId="77777777" w:rsidR="00FE53D9" w:rsidRPr="009361C8" w:rsidRDefault="00BB3F2F" w:rsidP="007B6389">
      <w:pPr>
        <w:pStyle w:val="ListParagraph"/>
        <w:widowControl/>
        <w:numPr>
          <w:ilvl w:val="0"/>
          <w:numId w:val="20"/>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they are subcontractors to each other’s Proposal</w:t>
      </w:r>
      <w:r w:rsidR="00AF4A60">
        <w:rPr>
          <w:rFonts w:asciiTheme="minorHAnsi" w:hAnsiTheme="minorHAnsi" w:cstheme="minorHAnsi"/>
          <w:szCs w:val="22"/>
        </w:rPr>
        <w:t>, or a subcontractor to one Proposal also submits another Proposal under its name as lead Proposer</w:t>
      </w:r>
      <w:r>
        <w:rPr>
          <w:rFonts w:asciiTheme="minorHAnsi" w:hAnsiTheme="minorHAnsi" w:cstheme="minorHAnsi"/>
          <w:szCs w:val="22"/>
        </w:rPr>
        <w:t xml:space="preserve">; </w:t>
      </w:r>
      <w:r w:rsidR="00FE53D9" w:rsidRPr="009361C8">
        <w:rPr>
          <w:rFonts w:asciiTheme="minorHAnsi" w:hAnsiTheme="minorHAnsi" w:cstheme="minorHAnsi"/>
          <w:szCs w:val="22"/>
        </w:rPr>
        <w:t>or</w:t>
      </w:r>
    </w:p>
    <w:p w14:paraId="71648BB2" w14:textId="77777777" w:rsidR="00FE53D9" w:rsidRPr="009361C8" w:rsidRDefault="00FE53D9" w:rsidP="007B6389">
      <w:pPr>
        <w:pStyle w:val="ListParagraph"/>
        <w:widowControl/>
        <w:numPr>
          <w:ilvl w:val="0"/>
          <w:numId w:val="20"/>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 xml:space="preserve">an expert proposed to be in the team </w:t>
      </w:r>
      <w:r w:rsidRPr="009361C8">
        <w:rPr>
          <w:rFonts w:asciiTheme="minorHAnsi" w:hAnsiTheme="minorHAnsi" w:cstheme="minorHAnsi"/>
          <w:szCs w:val="22"/>
        </w:rPr>
        <w:t>of one Proposer participates in more than one Proposal</w:t>
      </w:r>
      <w:r>
        <w:rPr>
          <w:rFonts w:asciiTheme="minorHAnsi" w:hAnsiTheme="minorHAnsi" w:cstheme="minorHAnsi"/>
          <w:szCs w:val="22"/>
        </w:rPr>
        <w:t xml:space="preserve"> received for</w:t>
      </w:r>
      <w:r w:rsidRPr="009361C8">
        <w:rPr>
          <w:rFonts w:asciiTheme="minorHAnsi" w:hAnsiTheme="minorHAnsi" w:cstheme="minorHAnsi"/>
          <w:szCs w:val="22"/>
        </w:rPr>
        <w:t xml:space="preserve"> this RFP process.  This condition does not apply to sub</w:t>
      </w:r>
      <w:r>
        <w:rPr>
          <w:rFonts w:asciiTheme="minorHAnsi" w:hAnsiTheme="minorHAnsi" w:cstheme="minorHAnsi"/>
          <w:szCs w:val="22"/>
        </w:rPr>
        <w:t>contractors being included in</w:t>
      </w:r>
      <w:r w:rsidRPr="009361C8">
        <w:rPr>
          <w:rFonts w:asciiTheme="minorHAnsi" w:hAnsiTheme="minorHAnsi" w:cstheme="minorHAnsi"/>
          <w:szCs w:val="22"/>
        </w:rPr>
        <w:t xml:space="preserve"> more than one Proposal.</w:t>
      </w:r>
    </w:p>
    <w:p w14:paraId="39501C6F" w14:textId="77777777" w:rsidR="0034441B" w:rsidRPr="00D243BB" w:rsidRDefault="0034441B" w:rsidP="007419C9">
      <w:pPr>
        <w:jc w:val="both"/>
        <w:rPr>
          <w:rFonts w:asciiTheme="minorHAnsi" w:hAnsiTheme="minorHAnsi" w:cstheme="minorHAnsi"/>
          <w:iCs/>
          <w:sz w:val="22"/>
          <w:szCs w:val="22"/>
        </w:rPr>
      </w:pPr>
    </w:p>
    <w:p w14:paraId="515F9009" w14:textId="77777777" w:rsidR="00932F74" w:rsidRPr="007A322E" w:rsidRDefault="00187665" w:rsidP="00811AB6">
      <w:pPr>
        <w:pStyle w:val="ListParagraph"/>
        <w:numPr>
          <w:ilvl w:val="0"/>
          <w:numId w:val="43"/>
        </w:numPr>
        <w:tabs>
          <w:tab w:val="left" w:pos="0"/>
        </w:tabs>
        <w:spacing w:line="240" w:lineRule="auto"/>
        <w:ind w:hanging="345"/>
        <w:jc w:val="both"/>
        <w:rPr>
          <w:rFonts w:asciiTheme="minorHAnsi" w:hAnsiTheme="minorHAnsi" w:cstheme="minorHAnsi"/>
          <w:b/>
          <w:bCs/>
          <w:szCs w:val="22"/>
          <w:lang w:val="en-GB"/>
        </w:rPr>
      </w:pPr>
      <w:r w:rsidRPr="007A322E">
        <w:rPr>
          <w:rFonts w:asciiTheme="minorHAnsi" w:hAnsiTheme="minorHAnsi" w:cstheme="minorHAnsi"/>
          <w:b/>
          <w:bCs/>
          <w:szCs w:val="22"/>
          <w:lang w:val="en-GB"/>
        </w:rPr>
        <w:t>Documents Establishing the Eligibility and Qualifications of the Proposer</w:t>
      </w:r>
      <w:r w:rsidR="00932F74" w:rsidRPr="007A322E">
        <w:rPr>
          <w:rFonts w:asciiTheme="minorHAnsi" w:hAnsiTheme="minorHAnsi" w:cstheme="minorHAnsi"/>
          <w:b/>
          <w:bCs/>
          <w:szCs w:val="22"/>
          <w:lang w:val="en-GB"/>
        </w:rPr>
        <w:t xml:space="preserve"> </w:t>
      </w:r>
    </w:p>
    <w:p w14:paraId="5A258E92" w14:textId="77777777" w:rsidR="00CF4B36" w:rsidRDefault="00CF4B36" w:rsidP="007419C9">
      <w:pPr>
        <w:ind w:left="720"/>
        <w:jc w:val="both"/>
        <w:rPr>
          <w:rFonts w:asciiTheme="minorHAnsi" w:hAnsiTheme="minorHAnsi" w:cstheme="minorHAnsi"/>
          <w:bCs/>
          <w:sz w:val="22"/>
          <w:szCs w:val="22"/>
          <w:lang w:val="en-GB"/>
        </w:rPr>
      </w:pPr>
    </w:p>
    <w:p w14:paraId="6DDB670E" w14:textId="77777777" w:rsidR="00187665" w:rsidRPr="00D243BB" w:rsidRDefault="00187665" w:rsidP="007419C9">
      <w:pPr>
        <w:ind w:left="720"/>
        <w:jc w:val="both"/>
        <w:rPr>
          <w:rFonts w:asciiTheme="minorHAnsi" w:hAnsiTheme="minorHAnsi" w:cstheme="minorHAnsi"/>
          <w:bCs/>
          <w:sz w:val="22"/>
          <w:szCs w:val="22"/>
          <w:lang w:val="en-GB"/>
        </w:rPr>
      </w:pPr>
      <w:r w:rsidRPr="00D243BB">
        <w:rPr>
          <w:rFonts w:asciiTheme="minorHAnsi" w:hAnsiTheme="minorHAnsi" w:cstheme="minorHAnsi"/>
          <w:bCs/>
          <w:sz w:val="22"/>
          <w:szCs w:val="22"/>
          <w:lang w:val="en-GB"/>
        </w:rPr>
        <w:t>The Proposer shall furnish</w:t>
      </w:r>
      <w:r w:rsidR="006D2E88">
        <w:rPr>
          <w:rFonts w:asciiTheme="minorHAnsi" w:hAnsiTheme="minorHAnsi" w:cstheme="minorHAnsi"/>
          <w:bCs/>
          <w:sz w:val="22"/>
          <w:szCs w:val="22"/>
          <w:lang w:val="en-GB"/>
        </w:rPr>
        <w:t xml:space="preserve"> documentary</w:t>
      </w:r>
      <w:r w:rsidRPr="00D243BB">
        <w:rPr>
          <w:rFonts w:asciiTheme="minorHAnsi" w:hAnsiTheme="minorHAnsi" w:cstheme="minorHAnsi"/>
          <w:bCs/>
          <w:sz w:val="22"/>
          <w:szCs w:val="22"/>
          <w:lang w:val="en-GB"/>
        </w:rPr>
        <w:t xml:space="preserve"> evidence of its status as an eligible and qualified vendor</w:t>
      </w:r>
      <w:r w:rsidR="00485094" w:rsidRPr="00D243BB">
        <w:rPr>
          <w:rFonts w:asciiTheme="minorHAnsi" w:hAnsiTheme="minorHAnsi" w:cstheme="minorHAnsi"/>
          <w:bCs/>
          <w:sz w:val="22"/>
          <w:szCs w:val="22"/>
          <w:lang w:val="en-GB"/>
        </w:rPr>
        <w:t xml:space="preserve">, using the forms provided under Section </w:t>
      </w:r>
      <w:r w:rsidR="002156FE" w:rsidRPr="00D243BB">
        <w:rPr>
          <w:rFonts w:asciiTheme="minorHAnsi" w:hAnsiTheme="minorHAnsi" w:cstheme="minorHAnsi"/>
          <w:bCs/>
          <w:sz w:val="22"/>
          <w:szCs w:val="22"/>
          <w:lang w:val="en-GB"/>
        </w:rPr>
        <w:t>5</w:t>
      </w:r>
      <w:r w:rsidR="00485094" w:rsidRPr="00D243BB">
        <w:rPr>
          <w:rFonts w:asciiTheme="minorHAnsi" w:hAnsiTheme="minorHAnsi" w:cstheme="minorHAnsi"/>
          <w:bCs/>
          <w:sz w:val="22"/>
          <w:szCs w:val="22"/>
          <w:lang w:val="en-GB"/>
        </w:rPr>
        <w:t>, Proposer Information Forms</w:t>
      </w:r>
      <w:r w:rsidRPr="00D243BB">
        <w:rPr>
          <w:rFonts w:asciiTheme="minorHAnsi" w:hAnsiTheme="minorHAnsi" w:cstheme="minorHAnsi"/>
          <w:bCs/>
          <w:sz w:val="22"/>
          <w:szCs w:val="22"/>
          <w:lang w:val="en-GB"/>
        </w:rPr>
        <w:t xml:space="preserve">.  </w:t>
      </w:r>
      <w:r w:rsidR="006D2E88">
        <w:rPr>
          <w:rFonts w:asciiTheme="minorHAnsi" w:hAnsiTheme="minorHAnsi" w:cstheme="minorHAnsi"/>
          <w:bCs/>
          <w:sz w:val="22"/>
          <w:szCs w:val="22"/>
          <w:lang w:val="en-GB"/>
        </w:rPr>
        <w:t>In order to award a contract to a Proposer, its qualifications must be documented to UNDP’s satisfaction. These include, but are not limited to</w:t>
      </w:r>
      <w:r w:rsidR="008A43EA">
        <w:rPr>
          <w:rFonts w:asciiTheme="minorHAnsi" w:hAnsiTheme="minorHAnsi" w:cstheme="minorHAnsi"/>
          <w:bCs/>
          <w:sz w:val="22"/>
          <w:szCs w:val="22"/>
          <w:lang w:val="en-GB"/>
        </w:rPr>
        <w:t>,</w:t>
      </w:r>
      <w:r w:rsidR="00932F74" w:rsidRPr="00D243BB">
        <w:rPr>
          <w:rFonts w:asciiTheme="minorHAnsi" w:hAnsiTheme="minorHAnsi" w:cstheme="minorHAnsi"/>
          <w:bCs/>
          <w:sz w:val="22"/>
          <w:szCs w:val="22"/>
          <w:lang w:val="en-GB"/>
        </w:rPr>
        <w:t xml:space="preserve"> the following</w:t>
      </w:r>
      <w:r w:rsidRPr="00D243BB">
        <w:rPr>
          <w:rFonts w:asciiTheme="minorHAnsi" w:hAnsiTheme="minorHAnsi" w:cstheme="minorHAnsi"/>
          <w:bCs/>
          <w:sz w:val="22"/>
          <w:szCs w:val="22"/>
          <w:lang w:val="en-GB"/>
        </w:rPr>
        <w:t>:</w:t>
      </w:r>
    </w:p>
    <w:p w14:paraId="150D7322" w14:textId="77777777" w:rsidR="00187665" w:rsidRPr="00D243BB" w:rsidRDefault="00187665" w:rsidP="007419C9">
      <w:pPr>
        <w:ind w:left="1260" w:hanging="540"/>
        <w:jc w:val="both"/>
        <w:rPr>
          <w:rFonts w:asciiTheme="minorHAnsi" w:hAnsiTheme="minorHAnsi" w:cstheme="minorHAnsi"/>
          <w:bCs/>
          <w:sz w:val="22"/>
          <w:szCs w:val="22"/>
          <w:lang w:val="en-GB"/>
        </w:rPr>
      </w:pPr>
    </w:p>
    <w:p w14:paraId="40069A52" w14:textId="77777777" w:rsidR="00952663" w:rsidRDefault="00C17AEB" w:rsidP="00811AB6">
      <w:pPr>
        <w:pStyle w:val="ListParagraph"/>
        <w:widowControl/>
        <w:numPr>
          <w:ilvl w:val="1"/>
          <w:numId w:val="47"/>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 xml:space="preserve">hat, in the case of a Proposer offering to </w:t>
      </w:r>
      <w:r w:rsidR="008C1079" w:rsidRPr="00952663">
        <w:rPr>
          <w:rFonts w:asciiTheme="minorHAnsi" w:hAnsiTheme="minorHAnsi" w:cstheme="minorHAnsi"/>
          <w:bCs/>
          <w:szCs w:val="22"/>
          <w:lang w:val="en-GB"/>
        </w:rPr>
        <w:t>supply goods</w:t>
      </w:r>
      <w:r w:rsidR="00187665" w:rsidRPr="00952663">
        <w:rPr>
          <w:rFonts w:asciiTheme="minorHAnsi" w:hAnsiTheme="minorHAnsi" w:cstheme="minorHAnsi"/>
          <w:bCs/>
          <w:szCs w:val="22"/>
          <w:lang w:val="en-GB"/>
        </w:rPr>
        <w:t xml:space="preserve"> under the Contract which the Proposer did not manufacture or otherwise produce, the Proposer has been duly authorized by the goods’ manufacturer or producer to supply the goods in the country of final destination; </w:t>
      </w:r>
    </w:p>
    <w:p w14:paraId="585B13C1" w14:textId="77777777" w:rsidR="00952663" w:rsidRDefault="00C17AEB" w:rsidP="00811AB6">
      <w:pPr>
        <w:pStyle w:val="ListParagraph"/>
        <w:widowControl/>
        <w:numPr>
          <w:ilvl w:val="1"/>
          <w:numId w:val="47"/>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hat the Proposer has the financial, technical, and production capability necessary to perform the Contract</w:t>
      </w:r>
      <w:r w:rsidR="00C00868" w:rsidRPr="00952663">
        <w:rPr>
          <w:rFonts w:asciiTheme="minorHAnsi" w:hAnsiTheme="minorHAnsi" w:cstheme="minorHAnsi"/>
          <w:bCs/>
          <w:szCs w:val="22"/>
          <w:lang w:val="en-GB"/>
        </w:rPr>
        <w:t>; and</w:t>
      </w:r>
      <w:r w:rsidR="00932F74" w:rsidRPr="00952663">
        <w:rPr>
          <w:rFonts w:asciiTheme="minorHAnsi" w:hAnsiTheme="minorHAnsi" w:cstheme="minorHAnsi"/>
          <w:bCs/>
          <w:szCs w:val="22"/>
          <w:lang w:val="en-GB"/>
        </w:rPr>
        <w:t xml:space="preserve"> </w:t>
      </w:r>
    </w:p>
    <w:p w14:paraId="3911B665" w14:textId="77777777" w:rsidR="00C17AEB" w:rsidRPr="00952663" w:rsidRDefault="00C17AEB" w:rsidP="00811AB6">
      <w:pPr>
        <w:pStyle w:val="ListParagraph"/>
        <w:widowControl/>
        <w:numPr>
          <w:ilvl w:val="1"/>
          <w:numId w:val="47"/>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That, to the best of the Proposer’s knowledge, it is not included in the UN 1267</w:t>
      </w:r>
      <w:r w:rsidR="008A43EA">
        <w:rPr>
          <w:rFonts w:asciiTheme="minorHAnsi" w:hAnsiTheme="minorHAnsi" w:cstheme="minorHAnsi"/>
          <w:bCs/>
          <w:szCs w:val="22"/>
          <w:lang w:val="en-GB"/>
        </w:rPr>
        <w:t>/1989</w:t>
      </w:r>
      <w:r w:rsidRPr="00952663">
        <w:rPr>
          <w:rFonts w:asciiTheme="minorHAnsi" w:hAnsiTheme="minorHAnsi" w:cstheme="minorHAnsi"/>
          <w:bCs/>
          <w:szCs w:val="22"/>
          <w:lang w:val="en-GB"/>
        </w:rPr>
        <w:t xml:space="preserve"> List or the UN Ineligibility List</w:t>
      </w:r>
      <w:r w:rsidR="00F90456">
        <w:rPr>
          <w:rFonts w:asciiTheme="minorHAnsi" w:hAnsiTheme="minorHAnsi" w:cstheme="minorHAnsi"/>
          <w:bCs/>
          <w:szCs w:val="22"/>
          <w:lang w:val="en-GB"/>
        </w:rPr>
        <w:t>, nor in any and all of UNDP’s list of suspended and removed vendors</w:t>
      </w:r>
      <w:r w:rsidRPr="00952663">
        <w:rPr>
          <w:rFonts w:asciiTheme="minorHAnsi" w:hAnsiTheme="minorHAnsi" w:cstheme="minorHAnsi"/>
          <w:bCs/>
          <w:szCs w:val="22"/>
          <w:lang w:val="en-GB"/>
        </w:rPr>
        <w:t xml:space="preserve">. </w:t>
      </w:r>
    </w:p>
    <w:p w14:paraId="778F0E04" w14:textId="77777777" w:rsidR="00F90456" w:rsidRDefault="00F90456" w:rsidP="007419C9">
      <w:pPr>
        <w:widowControl/>
        <w:overflowPunct/>
        <w:adjustRightInd/>
        <w:jc w:val="both"/>
        <w:rPr>
          <w:rFonts w:asciiTheme="minorHAnsi" w:hAnsiTheme="minorHAnsi" w:cstheme="minorHAnsi"/>
          <w:b/>
          <w:sz w:val="22"/>
          <w:szCs w:val="22"/>
        </w:rPr>
      </w:pPr>
    </w:p>
    <w:p w14:paraId="46199AAD" w14:textId="77777777" w:rsidR="0043159A" w:rsidRPr="00726863" w:rsidRDefault="0043159A" w:rsidP="00811AB6">
      <w:pPr>
        <w:pStyle w:val="ListParagraph"/>
        <w:numPr>
          <w:ilvl w:val="0"/>
          <w:numId w:val="43"/>
        </w:numPr>
        <w:spacing w:line="240" w:lineRule="auto"/>
        <w:rPr>
          <w:rFonts w:asciiTheme="minorHAnsi" w:hAnsiTheme="minorHAnsi" w:cstheme="minorHAnsi"/>
          <w:b/>
          <w:szCs w:val="22"/>
        </w:rPr>
      </w:pPr>
      <w:r w:rsidRPr="00726863">
        <w:rPr>
          <w:rFonts w:asciiTheme="minorHAnsi" w:hAnsiTheme="minorHAnsi" w:cstheme="minorHAnsi"/>
          <w:b/>
          <w:szCs w:val="22"/>
        </w:rPr>
        <w:t>Joint Venture, Consortium or Association</w:t>
      </w:r>
    </w:p>
    <w:p w14:paraId="5F4FB5FD" w14:textId="77777777" w:rsidR="00CF4B36" w:rsidRDefault="00CF4B36" w:rsidP="007419C9">
      <w:pPr>
        <w:ind w:left="720"/>
        <w:jc w:val="both"/>
        <w:rPr>
          <w:rFonts w:asciiTheme="minorHAnsi" w:hAnsiTheme="minorHAnsi" w:cstheme="minorHAnsi"/>
          <w:sz w:val="22"/>
          <w:szCs w:val="22"/>
        </w:rPr>
      </w:pPr>
    </w:p>
    <w:p w14:paraId="10058E45" w14:textId="77777777" w:rsidR="005244C5" w:rsidRDefault="005244C5" w:rsidP="007419C9">
      <w:pPr>
        <w:ind w:left="720"/>
        <w:jc w:val="both"/>
        <w:rPr>
          <w:rFonts w:asciiTheme="minorHAnsi" w:hAnsiTheme="minorHAnsi" w:cstheme="minorHAnsi"/>
          <w:sz w:val="22"/>
          <w:szCs w:val="22"/>
        </w:rPr>
      </w:pPr>
      <w:r>
        <w:rPr>
          <w:rFonts w:asciiTheme="minorHAnsi" w:hAnsiTheme="minorHAnsi" w:cstheme="minorHAnsi"/>
          <w:sz w:val="22"/>
          <w:szCs w:val="22"/>
        </w:rPr>
        <w:t>If the Proposer is a group of legal entities that will form or have formed a joint venture, consortium or association at the time of the submission of the Proposal, they shall confirm in their Proposal that : (i) they have  designated one party to act as a lead entity, duly vested with authority to legally bind the members of the joint venture jointly and severally, and this shall be duly evidenced by a duly notarized Agreement among the legal entities, which shall be submitted along with the Proposal; and (ii) if they are awarded the contract, the contract shall be entered into</w:t>
      </w:r>
      <w:r w:rsidR="001B1A51">
        <w:rPr>
          <w:rFonts w:asciiTheme="minorHAnsi" w:hAnsiTheme="minorHAnsi" w:cstheme="minorHAnsi"/>
          <w:sz w:val="22"/>
          <w:szCs w:val="22"/>
        </w:rPr>
        <w:t>,</w:t>
      </w:r>
      <w:r>
        <w:rPr>
          <w:rFonts w:asciiTheme="minorHAnsi" w:hAnsiTheme="minorHAnsi" w:cstheme="minorHAnsi"/>
          <w:sz w:val="22"/>
          <w:szCs w:val="22"/>
        </w:rPr>
        <w:t xml:space="preserve"> by </w:t>
      </w:r>
      <w:r w:rsidR="001B1A51">
        <w:rPr>
          <w:rFonts w:asciiTheme="minorHAnsi" w:hAnsiTheme="minorHAnsi" w:cstheme="minorHAnsi"/>
          <w:sz w:val="22"/>
          <w:szCs w:val="22"/>
        </w:rPr>
        <w:t>and between UNDP and</w:t>
      </w:r>
      <w:r>
        <w:rPr>
          <w:rFonts w:asciiTheme="minorHAnsi" w:hAnsiTheme="minorHAnsi" w:cstheme="minorHAnsi"/>
          <w:sz w:val="22"/>
          <w:szCs w:val="22"/>
        </w:rPr>
        <w:t xml:space="preserve"> </w:t>
      </w:r>
      <w:r w:rsidR="00631306">
        <w:rPr>
          <w:rFonts w:asciiTheme="minorHAnsi" w:hAnsiTheme="minorHAnsi" w:cstheme="minorHAnsi"/>
          <w:sz w:val="22"/>
          <w:szCs w:val="22"/>
        </w:rPr>
        <w:t xml:space="preserve">the designated lead entity, who shall be acting for and on behalf of </w:t>
      </w:r>
      <w:r>
        <w:rPr>
          <w:rFonts w:asciiTheme="minorHAnsi" w:hAnsiTheme="minorHAnsi" w:cstheme="minorHAnsi"/>
          <w:sz w:val="22"/>
          <w:szCs w:val="22"/>
        </w:rPr>
        <w:t xml:space="preserve">all </w:t>
      </w:r>
      <w:r w:rsidR="001B1A51">
        <w:rPr>
          <w:rFonts w:asciiTheme="minorHAnsi" w:hAnsiTheme="minorHAnsi" w:cstheme="minorHAnsi"/>
          <w:sz w:val="22"/>
          <w:szCs w:val="22"/>
        </w:rPr>
        <w:t xml:space="preserve">the </w:t>
      </w:r>
      <w:r w:rsidR="00631306">
        <w:rPr>
          <w:rFonts w:asciiTheme="minorHAnsi" w:hAnsiTheme="minorHAnsi" w:cstheme="minorHAnsi"/>
          <w:sz w:val="22"/>
          <w:szCs w:val="22"/>
        </w:rPr>
        <w:t xml:space="preserve">member </w:t>
      </w:r>
      <w:r>
        <w:rPr>
          <w:rFonts w:asciiTheme="minorHAnsi" w:hAnsiTheme="minorHAnsi" w:cstheme="minorHAnsi"/>
          <w:sz w:val="22"/>
          <w:szCs w:val="22"/>
        </w:rPr>
        <w:t>entities compris</w:t>
      </w:r>
      <w:r w:rsidR="00631306">
        <w:rPr>
          <w:rFonts w:asciiTheme="minorHAnsi" w:hAnsiTheme="minorHAnsi" w:cstheme="minorHAnsi"/>
          <w:sz w:val="22"/>
          <w:szCs w:val="22"/>
        </w:rPr>
        <w:t>ing</w:t>
      </w:r>
      <w:r>
        <w:rPr>
          <w:rFonts w:asciiTheme="minorHAnsi" w:hAnsiTheme="minorHAnsi" w:cstheme="minorHAnsi"/>
          <w:sz w:val="22"/>
          <w:szCs w:val="22"/>
        </w:rPr>
        <w:t xml:space="preserve"> the joint venture.  </w:t>
      </w:r>
    </w:p>
    <w:p w14:paraId="402F9AFF" w14:textId="77777777" w:rsidR="00333C67" w:rsidRPr="00F7442D" w:rsidRDefault="00333C67" w:rsidP="007419C9">
      <w:pPr>
        <w:ind w:left="720"/>
        <w:jc w:val="both"/>
        <w:rPr>
          <w:rFonts w:asciiTheme="minorHAnsi" w:hAnsiTheme="minorHAnsi" w:cstheme="minorHAnsi"/>
          <w:sz w:val="22"/>
          <w:szCs w:val="22"/>
        </w:rPr>
      </w:pPr>
    </w:p>
    <w:p w14:paraId="7D5A0FBC" w14:textId="77777777" w:rsidR="000F48FC"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After the </w:t>
      </w:r>
      <w:r>
        <w:rPr>
          <w:rFonts w:asciiTheme="minorHAnsi" w:hAnsiTheme="minorHAnsi" w:cstheme="minorHAnsi"/>
          <w:sz w:val="22"/>
          <w:szCs w:val="22"/>
        </w:rPr>
        <w:t>Proposal</w:t>
      </w:r>
      <w:r w:rsidRPr="00F7442D">
        <w:rPr>
          <w:rFonts w:asciiTheme="minorHAnsi" w:hAnsiTheme="minorHAnsi" w:cstheme="minorHAnsi"/>
          <w:sz w:val="22"/>
          <w:szCs w:val="22"/>
        </w:rPr>
        <w:t xml:space="preserve"> has been submitted to UNDP, the lead entity identified to represent the joint venture shall not be altered without the prior written consent of UNDP.  </w:t>
      </w:r>
      <w:r w:rsidR="000F48FC">
        <w:rPr>
          <w:rFonts w:asciiTheme="minorHAnsi" w:hAnsiTheme="minorHAnsi" w:cstheme="minorHAnsi"/>
          <w:sz w:val="22"/>
          <w:szCs w:val="22"/>
        </w:rPr>
        <w:t>Furthermore, neither the lead entity nor the member entities of the joint venture can:</w:t>
      </w:r>
    </w:p>
    <w:p w14:paraId="031A9D1B" w14:textId="77777777" w:rsidR="000F48FC" w:rsidRDefault="000F48FC" w:rsidP="007419C9">
      <w:pPr>
        <w:ind w:left="720"/>
        <w:jc w:val="both"/>
        <w:rPr>
          <w:rFonts w:asciiTheme="minorHAnsi" w:hAnsiTheme="minorHAnsi" w:cstheme="minorHAnsi"/>
          <w:sz w:val="22"/>
          <w:szCs w:val="22"/>
        </w:rPr>
      </w:pPr>
    </w:p>
    <w:p w14:paraId="2F09C763" w14:textId="77777777" w:rsidR="000F48FC" w:rsidRPr="000F48FC" w:rsidRDefault="008A43EA" w:rsidP="00811AB6">
      <w:pPr>
        <w:pStyle w:val="ListParagraph"/>
        <w:numPr>
          <w:ilvl w:val="0"/>
          <w:numId w:val="39"/>
        </w:numPr>
        <w:spacing w:line="240" w:lineRule="auto"/>
        <w:jc w:val="both"/>
        <w:rPr>
          <w:rFonts w:asciiTheme="minorHAnsi" w:hAnsiTheme="minorHAnsi" w:cstheme="minorHAnsi"/>
          <w:szCs w:val="22"/>
        </w:rPr>
      </w:pPr>
      <w:r>
        <w:rPr>
          <w:rFonts w:asciiTheme="minorHAnsi" w:hAnsiTheme="minorHAnsi" w:cstheme="minorHAnsi"/>
          <w:szCs w:val="22"/>
        </w:rPr>
        <w:t>S</w:t>
      </w:r>
      <w:r w:rsidR="000F48FC" w:rsidRPr="000F48FC">
        <w:rPr>
          <w:rFonts w:asciiTheme="minorHAnsi" w:hAnsiTheme="minorHAnsi" w:cstheme="minorHAnsi"/>
          <w:szCs w:val="22"/>
        </w:rPr>
        <w:t>ubmit another proposal, either in its own capacity;</w:t>
      </w:r>
      <w:r w:rsidR="000F48FC">
        <w:rPr>
          <w:rFonts w:asciiTheme="minorHAnsi" w:hAnsiTheme="minorHAnsi" w:cstheme="minorHAnsi"/>
          <w:szCs w:val="22"/>
        </w:rPr>
        <w:t xml:space="preserve"> nor </w:t>
      </w:r>
    </w:p>
    <w:p w14:paraId="2532EBBF" w14:textId="77777777" w:rsidR="00333C67" w:rsidRPr="000F48FC" w:rsidRDefault="008A43EA" w:rsidP="00811AB6">
      <w:pPr>
        <w:pStyle w:val="ListParagraph"/>
        <w:numPr>
          <w:ilvl w:val="0"/>
          <w:numId w:val="39"/>
        </w:numPr>
        <w:spacing w:line="240" w:lineRule="auto"/>
        <w:jc w:val="both"/>
        <w:rPr>
          <w:rFonts w:asciiTheme="minorHAnsi" w:hAnsiTheme="minorHAnsi" w:cstheme="minorHAnsi"/>
          <w:szCs w:val="22"/>
        </w:rPr>
      </w:pPr>
      <w:r>
        <w:rPr>
          <w:rFonts w:asciiTheme="minorHAnsi" w:hAnsiTheme="minorHAnsi" w:cstheme="minorHAnsi"/>
          <w:szCs w:val="22"/>
        </w:rPr>
        <w:t>A</w:t>
      </w:r>
      <w:r w:rsidR="000F48FC">
        <w:rPr>
          <w:rFonts w:asciiTheme="minorHAnsi" w:hAnsiTheme="minorHAnsi" w:cstheme="minorHAnsi"/>
          <w:szCs w:val="22"/>
        </w:rPr>
        <w:t>s</w:t>
      </w:r>
      <w:r w:rsidR="000F48FC" w:rsidRPr="000F48FC">
        <w:rPr>
          <w:rFonts w:asciiTheme="minorHAnsi" w:hAnsiTheme="minorHAnsi" w:cstheme="minorHAnsi"/>
          <w:szCs w:val="22"/>
        </w:rPr>
        <w:t xml:space="preserve"> a lead entity or </w:t>
      </w:r>
      <w:r w:rsidR="000F48FC">
        <w:rPr>
          <w:rFonts w:asciiTheme="minorHAnsi" w:hAnsiTheme="minorHAnsi" w:cstheme="minorHAnsi"/>
          <w:szCs w:val="22"/>
        </w:rPr>
        <w:t xml:space="preserve">a </w:t>
      </w:r>
      <w:r w:rsidR="000F48FC" w:rsidRPr="000F48FC">
        <w:rPr>
          <w:rFonts w:asciiTheme="minorHAnsi" w:hAnsiTheme="minorHAnsi" w:cstheme="minorHAnsi"/>
          <w:szCs w:val="22"/>
        </w:rPr>
        <w:t xml:space="preserve">member </w:t>
      </w:r>
      <w:r w:rsidR="000F48FC">
        <w:rPr>
          <w:rFonts w:asciiTheme="minorHAnsi" w:hAnsiTheme="minorHAnsi" w:cstheme="minorHAnsi"/>
          <w:szCs w:val="22"/>
        </w:rPr>
        <w:t xml:space="preserve">entity </w:t>
      </w:r>
      <w:r w:rsidR="000F48FC" w:rsidRPr="000F48FC">
        <w:rPr>
          <w:rFonts w:asciiTheme="minorHAnsi" w:hAnsiTheme="minorHAnsi" w:cstheme="minorHAnsi"/>
          <w:szCs w:val="22"/>
        </w:rPr>
        <w:t xml:space="preserve">for another joint venture submitting another Proposal.  </w:t>
      </w:r>
    </w:p>
    <w:p w14:paraId="2D8AD382"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41E0E2E4"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The description of the organization of the joint venture/consortium/association must clearly define the expected role of each of the entity in the joint venture in delivering the requirements of the </w:t>
      </w:r>
      <w:r>
        <w:rPr>
          <w:rFonts w:asciiTheme="minorHAnsi" w:hAnsiTheme="minorHAnsi" w:cstheme="minorHAnsi"/>
          <w:sz w:val="22"/>
          <w:szCs w:val="22"/>
        </w:rPr>
        <w:t>RFP</w:t>
      </w:r>
      <w:r w:rsidR="001B1A51">
        <w:rPr>
          <w:rFonts w:asciiTheme="minorHAnsi" w:hAnsiTheme="minorHAnsi" w:cstheme="minorHAnsi"/>
          <w:sz w:val="22"/>
          <w:szCs w:val="22"/>
        </w:rPr>
        <w:t>, both in the Proposal and the Joint Venture Agreement</w:t>
      </w:r>
      <w:r w:rsidRPr="00F7442D">
        <w:rPr>
          <w:rFonts w:asciiTheme="minorHAnsi" w:hAnsiTheme="minorHAnsi" w:cstheme="minorHAnsi"/>
          <w:sz w:val="22"/>
          <w:szCs w:val="22"/>
        </w:rPr>
        <w:t>.  All entities that comprise the joint venture shall be subject to the eligibility and qualification assessment by UNDP.</w:t>
      </w:r>
    </w:p>
    <w:p w14:paraId="6B6D154C"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52D707F5"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Where a joint venture is presenting its track record and experience in a similar undertaking as those required in the </w:t>
      </w:r>
      <w:r>
        <w:rPr>
          <w:rFonts w:asciiTheme="minorHAnsi" w:hAnsiTheme="minorHAnsi" w:cstheme="minorHAnsi"/>
          <w:sz w:val="22"/>
          <w:szCs w:val="22"/>
        </w:rPr>
        <w:t>RFP</w:t>
      </w:r>
      <w:r w:rsidRPr="00F7442D">
        <w:rPr>
          <w:rFonts w:asciiTheme="minorHAnsi" w:hAnsiTheme="minorHAnsi" w:cstheme="minorHAnsi"/>
          <w:sz w:val="22"/>
          <w:szCs w:val="22"/>
        </w:rPr>
        <w:t>, it should present such information in the following manner:</w:t>
      </w:r>
    </w:p>
    <w:p w14:paraId="1E592BE1" w14:textId="77777777" w:rsidR="00333C67" w:rsidRPr="00F7442D" w:rsidRDefault="00333C67" w:rsidP="007419C9">
      <w:pPr>
        <w:ind w:left="720"/>
        <w:jc w:val="both"/>
        <w:rPr>
          <w:rFonts w:asciiTheme="minorHAnsi" w:hAnsiTheme="minorHAnsi" w:cstheme="minorHAnsi"/>
          <w:sz w:val="22"/>
          <w:szCs w:val="22"/>
        </w:rPr>
      </w:pPr>
    </w:p>
    <w:p w14:paraId="5DF52377" w14:textId="77777777" w:rsidR="00333C67" w:rsidRPr="00F7442D" w:rsidRDefault="00333C67" w:rsidP="00811AB6">
      <w:pPr>
        <w:widowControl/>
        <w:numPr>
          <w:ilvl w:val="0"/>
          <w:numId w:val="56"/>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together by the joint venture; and </w:t>
      </w:r>
    </w:p>
    <w:p w14:paraId="205E6612" w14:textId="77777777" w:rsidR="00333C67" w:rsidRPr="00F7442D" w:rsidRDefault="00333C67" w:rsidP="00811AB6">
      <w:pPr>
        <w:widowControl/>
        <w:numPr>
          <w:ilvl w:val="0"/>
          <w:numId w:val="56"/>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by the individual entities of the joint venture expected to be involved in the performance of the services defined in the </w:t>
      </w:r>
      <w:r>
        <w:rPr>
          <w:rFonts w:asciiTheme="minorHAnsi" w:hAnsiTheme="minorHAnsi" w:cstheme="minorHAnsi"/>
          <w:sz w:val="22"/>
          <w:szCs w:val="22"/>
        </w:rPr>
        <w:t>RFP</w:t>
      </w:r>
      <w:r w:rsidRPr="00F7442D">
        <w:rPr>
          <w:rFonts w:asciiTheme="minorHAnsi" w:hAnsiTheme="minorHAnsi" w:cstheme="minorHAnsi"/>
          <w:sz w:val="22"/>
          <w:szCs w:val="22"/>
        </w:rPr>
        <w:t>.</w:t>
      </w:r>
    </w:p>
    <w:p w14:paraId="607E9236" w14:textId="77777777" w:rsidR="00333C67" w:rsidRPr="00F7442D" w:rsidRDefault="00333C67" w:rsidP="007419C9">
      <w:pPr>
        <w:ind w:left="720"/>
        <w:jc w:val="both"/>
        <w:rPr>
          <w:rFonts w:asciiTheme="minorHAnsi" w:hAnsiTheme="minorHAnsi" w:cstheme="minorHAnsi"/>
          <w:sz w:val="22"/>
          <w:szCs w:val="22"/>
        </w:rPr>
      </w:pPr>
    </w:p>
    <w:p w14:paraId="72BBFB01"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r w:rsidRPr="00F7442D">
        <w:rPr>
          <w:rFonts w:asciiTheme="minorHAnsi" w:hAnsiTheme="minorHAnsi" w:cstheme="minorHAnsi"/>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309949F4"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p>
    <w:p w14:paraId="03B6E166" w14:textId="77777777" w:rsidR="00333C67" w:rsidRPr="001B1A51"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If a joint venture</w:t>
      </w:r>
      <w:r w:rsidR="008A43EA">
        <w:rPr>
          <w:rFonts w:asciiTheme="minorHAnsi" w:hAnsiTheme="minorHAnsi" w:cstheme="minorHAnsi"/>
          <w:sz w:val="22"/>
          <w:szCs w:val="22"/>
        </w:rPr>
        <w:t xml:space="preserve">’s Proposal </w:t>
      </w:r>
      <w:r w:rsidRPr="00F7442D">
        <w:rPr>
          <w:rFonts w:asciiTheme="minorHAnsi" w:hAnsiTheme="minorHAnsi" w:cstheme="minorHAnsi"/>
          <w:sz w:val="22"/>
          <w:szCs w:val="22"/>
        </w:rPr>
        <w:t xml:space="preserve"> is determined by UNDP as the most responsive </w:t>
      </w:r>
      <w:r>
        <w:rPr>
          <w:rFonts w:asciiTheme="minorHAnsi" w:hAnsiTheme="minorHAnsi" w:cstheme="minorHAnsi"/>
          <w:sz w:val="22"/>
          <w:szCs w:val="22"/>
        </w:rPr>
        <w:t>Proposal</w:t>
      </w:r>
      <w:r w:rsidRPr="00F7442D">
        <w:rPr>
          <w:rFonts w:asciiTheme="minorHAnsi" w:hAnsiTheme="minorHAnsi" w:cstheme="minorHAnsi"/>
          <w:sz w:val="22"/>
          <w:szCs w:val="22"/>
        </w:rPr>
        <w:t xml:space="preserve"> that offers the best value for money, UNDP shall award the contract to the joint venture</w:t>
      </w:r>
      <w:r w:rsidR="001B1A51" w:rsidRPr="001B1A51">
        <w:rPr>
          <w:rFonts w:asciiTheme="minorHAnsi" w:hAnsiTheme="minorHAnsi" w:cstheme="minorHAnsi"/>
          <w:sz w:val="22"/>
          <w:szCs w:val="22"/>
        </w:rPr>
        <w:t>, in the nam</w:t>
      </w:r>
      <w:r w:rsidR="00631306">
        <w:rPr>
          <w:rFonts w:asciiTheme="minorHAnsi" w:hAnsiTheme="minorHAnsi" w:cstheme="minorHAnsi"/>
          <w:sz w:val="22"/>
          <w:szCs w:val="22"/>
        </w:rPr>
        <w:t>e of its designated lead entity.  The lead entity shall sign the contract for and on behalf of all other member entities.</w:t>
      </w:r>
      <w:r w:rsidR="001B1A51" w:rsidRPr="001B1A51">
        <w:rPr>
          <w:rFonts w:asciiTheme="minorHAnsi" w:hAnsiTheme="minorHAnsi" w:cstheme="minorHAnsi"/>
          <w:sz w:val="22"/>
          <w:szCs w:val="22"/>
        </w:rPr>
        <w:t xml:space="preserve"> </w:t>
      </w:r>
    </w:p>
    <w:p w14:paraId="19F1ABAC" w14:textId="77777777" w:rsidR="00333C67" w:rsidRDefault="00333C67" w:rsidP="007419C9">
      <w:pPr>
        <w:widowControl/>
        <w:overflowPunct/>
        <w:adjustRightInd/>
        <w:ind w:left="720"/>
        <w:jc w:val="both"/>
        <w:rPr>
          <w:rFonts w:asciiTheme="minorHAnsi" w:hAnsiTheme="minorHAnsi" w:cstheme="minorHAnsi"/>
          <w:sz w:val="22"/>
          <w:szCs w:val="22"/>
        </w:rPr>
      </w:pPr>
    </w:p>
    <w:p w14:paraId="6753A000" w14:textId="77777777" w:rsidR="00D43197" w:rsidRPr="00D243BB" w:rsidRDefault="00455580"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Alternative</w:t>
      </w:r>
      <w:r w:rsidR="00942F7B" w:rsidRPr="00D243BB">
        <w:rPr>
          <w:rFonts w:asciiTheme="minorHAnsi" w:hAnsiTheme="minorHAnsi" w:cstheme="minorHAnsi"/>
          <w:b/>
          <w:bCs/>
          <w:szCs w:val="22"/>
          <w:lang w:val="en-GB"/>
        </w:rPr>
        <w:t xml:space="preserve"> Proposals</w:t>
      </w:r>
    </w:p>
    <w:p w14:paraId="0E2E1AE3"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19CA25BF" w14:textId="77777777" w:rsidR="00AD4CF1" w:rsidRPr="00D243BB" w:rsidRDefault="009D6C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Unless otherwise specified in the</w:t>
      </w:r>
      <w:r w:rsidRPr="00D243BB">
        <w:rPr>
          <w:rFonts w:asciiTheme="minorHAnsi" w:hAnsiTheme="minorHAnsi" w:cstheme="minorHAnsi"/>
          <w:b/>
          <w:bCs/>
          <w:szCs w:val="22"/>
          <w:lang w:val="en-GB"/>
        </w:rPr>
        <w:t xml:space="preserve"> Data Sheet</w:t>
      </w:r>
      <w:r w:rsidR="00514298">
        <w:rPr>
          <w:rFonts w:asciiTheme="minorHAnsi" w:hAnsiTheme="minorHAnsi" w:cstheme="minorHAnsi"/>
          <w:b/>
          <w:bCs/>
          <w:szCs w:val="22"/>
          <w:lang w:val="en-GB"/>
        </w:rPr>
        <w:t xml:space="preserve"> </w:t>
      </w:r>
      <w:r w:rsidR="00514298" w:rsidRPr="00514298">
        <w:rPr>
          <w:rFonts w:asciiTheme="minorHAnsi" w:hAnsiTheme="minorHAnsi" w:cstheme="minorHAnsi"/>
          <w:bCs/>
          <w:szCs w:val="22"/>
          <w:lang w:val="en-GB"/>
        </w:rPr>
        <w:t>(</w:t>
      </w:r>
      <w:r w:rsidR="009C499B">
        <w:rPr>
          <w:rFonts w:asciiTheme="minorHAnsi" w:hAnsiTheme="minorHAnsi" w:cstheme="minorHAnsi"/>
          <w:bCs/>
          <w:szCs w:val="22"/>
          <w:lang w:val="en-GB"/>
        </w:rPr>
        <w:t>DS</w:t>
      </w:r>
      <w:r w:rsidR="00514298" w:rsidRPr="00514298">
        <w:rPr>
          <w:rFonts w:asciiTheme="minorHAnsi" w:hAnsiTheme="minorHAnsi" w:cstheme="minorHAnsi"/>
          <w:bCs/>
          <w:szCs w:val="22"/>
          <w:lang w:val="en-GB"/>
        </w:rPr>
        <w:t xml:space="preserve"> </w:t>
      </w:r>
      <w:r w:rsidR="00161B6F">
        <w:rPr>
          <w:rFonts w:asciiTheme="minorHAnsi" w:hAnsiTheme="minorHAnsi" w:cstheme="minorHAnsi"/>
          <w:bCs/>
          <w:szCs w:val="22"/>
          <w:lang w:val="en-GB"/>
        </w:rPr>
        <w:t>nos.</w:t>
      </w:r>
      <w:r w:rsidR="00514298" w:rsidRPr="00514298">
        <w:rPr>
          <w:rFonts w:asciiTheme="minorHAnsi" w:hAnsiTheme="minorHAnsi" w:cstheme="minorHAnsi"/>
          <w:bCs/>
          <w:szCs w:val="22"/>
          <w:lang w:val="en-GB"/>
        </w:rPr>
        <w:t xml:space="preserve"> 5 and 6)</w:t>
      </w:r>
      <w:r w:rsidR="00455580" w:rsidRPr="00D243BB">
        <w:rPr>
          <w:rFonts w:asciiTheme="minorHAnsi" w:hAnsiTheme="minorHAnsi" w:cstheme="minorHAnsi"/>
          <w:bCs/>
          <w:szCs w:val="22"/>
          <w:lang w:val="en-GB"/>
        </w:rPr>
        <w:t>, alternative</w:t>
      </w:r>
      <w:r w:rsidRPr="00D243BB">
        <w:rPr>
          <w:rFonts w:asciiTheme="minorHAnsi" w:hAnsiTheme="minorHAnsi" w:cstheme="minorHAnsi"/>
          <w:bCs/>
          <w:szCs w:val="22"/>
          <w:lang w:val="en-GB"/>
        </w:rPr>
        <w:t xml:space="preserve"> </w:t>
      </w:r>
      <w:r w:rsidR="00942F7B" w:rsidRPr="00D243BB">
        <w:rPr>
          <w:rFonts w:asciiTheme="minorHAnsi" w:hAnsiTheme="minorHAnsi" w:cstheme="minorHAnsi"/>
          <w:bCs/>
          <w:szCs w:val="22"/>
          <w:lang w:val="en-GB"/>
        </w:rPr>
        <w:t>proposals</w:t>
      </w:r>
      <w:r w:rsidRPr="00D243BB">
        <w:rPr>
          <w:rFonts w:asciiTheme="minorHAnsi" w:hAnsiTheme="minorHAnsi" w:cstheme="minorHAnsi"/>
          <w:bCs/>
          <w:szCs w:val="22"/>
          <w:lang w:val="en-GB"/>
        </w:rPr>
        <w:t xml:space="preserve"> shall not be considered.  </w:t>
      </w:r>
      <w:r w:rsidR="00AD4CF1">
        <w:rPr>
          <w:rFonts w:asciiTheme="minorHAnsi" w:hAnsiTheme="minorHAnsi" w:cstheme="minorHAnsi"/>
          <w:bCs/>
          <w:szCs w:val="22"/>
          <w:lang w:val="en-GB"/>
        </w:rPr>
        <w:t>Where the conditions for its acceptance are met, or justifications are clearly established, UNDP reserves the right to award a cont</w:t>
      </w:r>
      <w:r w:rsidR="00333C67">
        <w:rPr>
          <w:rFonts w:asciiTheme="minorHAnsi" w:hAnsiTheme="minorHAnsi" w:cstheme="minorHAnsi"/>
          <w:bCs/>
          <w:szCs w:val="22"/>
          <w:lang w:val="en-GB"/>
        </w:rPr>
        <w:t>ract based on an alternative proposal</w:t>
      </w:r>
      <w:r w:rsidR="00AD4CF1">
        <w:rPr>
          <w:rFonts w:asciiTheme="minorHAnsi" w:hAnsiTheme="minorHAnsi" w:cstheme="minorHAnsi"/>
          <w:bCs/>
          <w:szCs w:val="22"/>
          <w:lang w:val="en-GB"/>
        </w:rPr>
        <w:t>.</w:t>
      </w:r>
    </w:p>
    <w:p w14:paraId="7B16DB76" w14:textId="77777777" w:rsidR="0043159A" w:rsidRPr="00D243BB" w:rsidRDefault="0043159A" w:rsidP="007419C9">
      <w:pPr>
        <w:pStyle w:val="BankNormal"/>
        <w:spacing w:after="0"/>
        <w:jc w:val="both"/>
        <w:rPr>
          <w:rFonts w:asciiTheme="minorHAnsi" w:hAnsiTheme="minorHAnsi" w:cstheme="minorHAnsi"/>
          <w:b/>
          <w:sz w:val="22"/>
          <w:szCs w:val="22"/>
        </w:rPr>
      </w:pPr>
    </w:p>
    <w:p w14:paraId="36EE3E38" w14:textId="77777777" w:rsidR="0043159A" w:rsidRPr="00D243BB" w:rsidRDefault="00C17AEB" w:rsidP="00811AB6">
      <w:pPr>
        <w:pStyle w:val="ListParagraph"/>
        <w:numPr>
          <w:ilvl w:val="0"/>
          <w:numId w:val="43"/>
        </w:numPr>
        <w:tabs>
          <w:tab w:val="left" w:pos="0"/>
        </w:tabs>
        <w:spacing w:line="240" w:lineRule="auto"/>
        <w:rPr>
          <w:rFonts w:asciiTheme="minorHAnsi" w:hAnsiTheme="minorHAnsi" w:cstheme="minorHAnsi"/>
          <w:b/>
          <w:bCs/>
          <w:szCs w:val="22"/>
          <w:lang w:val="en-GB"/>
        </w:rPr>
      </w:pPr>
      <w:r>
        <w:rPr>
          <w:rFonts w:asciiTheme="minorHAnsi" w:hAnsiTheme="minorHAnsi" w:cstheme="minorHAnsi"/>
          <w:b/>
          <w:bCs/>
          <w:szCs w:val="22"/>
          <w:lang w:val="en-GB"/>
        </w:rPr>
        <w:t xml:space="preserve"> </w:t>
      </w:r>
      <w:r w:rsidR="003A75D7" w:rsidRPr="00D243BB">
        <w:rPr>
          <w:rFonts w:asciiTheme="minorHAnsi" w:hAnsiTheme="minorHAnsi" w:cstheme="minorHAnsi"/>
          <w:b/>
          <w:bCs/>
          <w:szCs w:val="22"/>
          <w:lang w:val="en-GB"/>
        </w:rPr>
        <w:t>Validity</w:t>
      </w:r>
      <w:r>
        <w:rPr>
          <w:rFonts w:asciiTheme="minorHAnsi" w:hAnsiTheme="minorHAnsi" w:cstheme="minorHAnsi"/>
          <w:b/>
          <w:bCs/>
          <w:szCs w:val="22"/>
          <w:lang w:val="en-GB"/>
        </w:rPr>
        <w:t xml:space="preserve"> Period</w:t>
      </w:r>
    </w:p>
    <w:p w14:paraId="6CD5CA06" w14:textId="77777777" w:rsidR="00FD3227" w:rsidRPr="00D243BB" w:rsidRDefault="00FD3227" w:rsidP="007419C9">
      <w:pPr>
        <w:tabs>
          <w:tab w:val="left" w:pos="0"/>
        </w:tabs>
        <w:jc w:val="both"/>
        <w:rPr>
          <w:rFonts w:asciiTheme="minorHAnsi" w:hAnsiTheme="minorHAnsi" w:cstheme="minorHAnsi"/>
          <w:szCs w:val="22"/>
        </w:rPr>
      </w:pPr>
    </w:p>
    <w:p w14:paraId="60B446A8" w14:textId="77777777" w:rsidR="003A75D7" w:rsidRPr="00D243BB" w:rsidRDefault="003A75D7" w:rsidP="003D581F">
      <w:pPr>
        <w:tabs>
          <w:tab w:val="left" w:pos="1260"/>
        </w:tabs>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Proposals shall remain valid for the period specified in the </w:t>
      </w:r>
      <w:r w:rsidRPr="00D243BB">
        <w:rPr>
          <w:rFonts w:asciiTheme="minorHAnsi" w:hAnsiTheme="minorHAnsi" w:cstheme="minorHAnsi"/>
          <w:b/>
          <w:sz w:val="22"/>
          <w:szCs w:val="22"/>
        </w:rPr>
        <w:t>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8)</w:t>
      </w:r>
      <w:r w:rsidR="00A945D7" w:rsidRPr="00D243BB">
        <w:rPr>
          <w:rFonts w:asciiTheme="minorHAnsi" w:hAnsiTheme="minorHAnsi" w:cstheme="minorHAnsi"/>
          <w:sz w:val="22"/>
          <w:szCs w:val="22"/>
        </w:rPr>
        <w:t>, commencing on</w:t>
      </w:r>
      <w:r w:rsidRPr="00D243BB">
        <w:rPr>
          <w:rFonts w:asciiTheme="minorHAnsi" w:hAnsiTheme="minorHAnsi" w:cstheme="minorHAnsi"/>
          <w:sz w:val="22"/>
          <w:szCs w:val="22"/>
        </w:rPr>
        <w:t xml:space="preserve"> the submission deadline date </w:t>
      </w:r>
      <w:r w:rsidR="00A945D7" w:rsidRPr="00D243BB">
        <w:rPr>
          <w:rFonts w:asciiTheme="minorHAnsi" w:hAnsiTheme="minorHAnsi" w:cstheme="minorHAnsi"/>
          <w:sz w:val="22"/>
          <w:szCs w:val="22"/>
        </w:rPr>
        <w:t>also</w:t>
      </w:r>
      <w:r w:rsidR="0043159A" w:rsidRPr="00D243BB">
        <w:rPr>
          <w:rFonts w:asciiTheme="minorHAnsi" w:hAnsiTheme="minorHAnsi" w:cstheme="minorHAnsi"/>
          <w:b/>
          <w:sz w:val="22"/>
          <w:szCs w:val="22"/>
        </w:rPr>
        <w:t xml:space="preserv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2</w:t>
      </w:r>
      <w:r w:rsidR="00443E95">
        <w:rPr>
          <w:rFonts w:asciiTheme="minorHAnsi" w:hAnsiTheme="minorHAnsi" w:cstheme="minorHAnsi"/>
          <w:sz w:val="22"/>
          <w:szCs w:val="22"/>
        </w:rPr>
        <w:t>1</w:t>
      </w:r>
      <w:r w:rsidR="00514298" w:rsidRPr="00514298">
        <w:rPr>
          <w:rFonts w:asciiTheme="minorHAnsi" w:hAnsiTheme="minorHAnsi" w:cstheme="minorHAnsi"/>
          <w:sz w:val="22"/>
          <w:szCs w:val="22"/>
        </w:rPr>
        <w:t>)</w:t>
      </w:r>
      <w:r w:rsidRPr="00D243BB">
        <w:rPr>
          <w:rFonts w:asciiTheme="minorHAnsi" w:hAnsiTheme="minorHAnsi" w:cstheme="minorHAnsi"/>
          <w:sz w:val="22"/>
          <w:szCs w:val="22"/>
        </w:rPr>
        <w:t xml:space="preserve">.  A Proposal valid for a shorter period shall be </w:t>
      </w:r>
      <w:r w:rsidR="00A945D7" w:rsidRPr="00D243BB">
        <w:rPr>
          <w:rFonts w:asciiTheme="minorHAnsi" w:hAnsiTheme="minorHAnsi" w:cstheme="minorHAnsi"/>
          <w:sz w:val="22"/>
          <w:szCs w:val="22"/>
        </w:rPr>
        <w:t xml:space="preserve">immediately </w:t>
      </w:r>
      <w:r w:rsidRPr="00D243BB">
        <w:rPr>
          <w:rFonts w:asciiTheme="minorHAnsi" w:hAnsiTheme="minorHAnsi" w:cstheme="minorHAnsi"/>
          <w:sz w:val="22"/>
          <w:szCs w:val="22"/>
        </w:rPr>
        <w:t xml:space="preserve">rejected by UNDP </w:t>
      </w:r>
      <w:r w:rsidR="00A945D7" w:rsidRPr="00D243BB">
        <w:rPr>
          <w:rFonts w:asciiTheme="minorHAnsi" w:hAnsiTheme="minorHAnsi" w:cstheme="minorHAnsi"/>
          <w:sz w:val="22"/>
          <w:szCs w:val="22"/>
        </w:rPr>
        <w:t xml:space="preserve">and rendered </w:t>
      </w:r>
      <w:r w:rsidRPr="00D243BB">
        <w:rPr>
          <w:rFonts w:asciiTheme="minorHAnsi" w:hAnsiTheme="minorHAnsi" w:cstheme="minorHAnsi"/>
          <w:sz w:val="22"/>
          <w:szCs w:val="22"/>
        </w:rPr>
        <w:t xml:space="preserve">non-responsive.  </w:t>
      </w:r>
    </w:p>
    <w:p w14:paraId="7F078C3F" w14:textId="77777777" w:rsidR="0043159A" w:rsidRPr="00D243BB" w:rsidRDefault="0043159A" w:rsidP="007419C9">
      <w:pPr>
        <w:pStyle w:val="ListParagraph"/>
        <w:tabs>
          <w:tab w:val="left" w:pos="0"/>
          <w:tab w:val="left" w:pos="1260"/>
        </w:tabs>
        <w:spacing w:line="240" w:lineRule="auto"/>
        <w:ind w:left="1260" w:hanging="540"/>
        <w:jc w:val="both"/>
        <w:rPr>
          <w:rFonts w:asciiTheme="minorHAnsi" w:hAnsiTheme="minorHAnsi" w:cstheme="minorHAnsi"/>
          <w:b/>
          <w:bCs/>
          <w:szCs w:val="22"/>
          <w:lang w:val="en-GB"/>
        </w:rPr>
      </w:pPr>
    </w:p>
    <w:p w14:paraId="5F9C3855" w14:textId="77777777" w:rsidR="003A75D7" w:rsidRPr="00D243BB" w:rsidRDefault="003A75D7" w:rsidP="003D581F">
      <w:pPr>
        <w:ind w:left="720"/>
        <w:jc w:val="both"/>
        <w:rPr>
          <w:rFonts w:asciiTheme="minorHAnsi" w:hAnsiTheme="minorHAnsi" w:cstheme="minorHAnsi"/>
          <w:b/>
          <w:bCs/>
          <w:szCs w:val="22"/>
          <w:lang w:val="en-GB"/>
        </w:rPr>
      </w:pPr>
      <w:r w:rsidRPr="00D243BB">
        <w:rPr>
          <w:rFonts w:asciiTheme="minorHAnsi" w:hAnsiTheme="minorHAnsi" w:cstheme="minorHAnsi"/>
          <w:sz w:val="22"/>
          <w:szCs w:val="22"/>
        </w:rPr>
        <w:t xml:space="preserve">In exceptional circumstances, prior to the expiration of the </w:t>
      </w:r>
      <w:r w:rsidR="00283363" w:rsidRPr="00D243BB">
        <w:rPr>
          <w:rFonts w:asciiTheme="minorHAnsi" w:hAnsiTheme="minorHAnsi" w:cstheme="minorHAnsi"/>
          <w:sz w:val="22"/>
          <w:szCs w:val="22"/>
        </w:rPr>
        <w:t>proposal</w:t>
      </w:r>
      <w:r w:rsidRPr="00D243BB">
        <w:rPr>
          <w:rFonts w:asciiTheme="minorHAnsi" w:hAnsiTheme="minorHAnsi" w:cstheme="minorHAnsi"/>
          <w:sz w:val="22"/>
          <w:szCs w:val="22"/>
        </w:rPr>
        <w:t xml:space="preserve"> validity period, UNDP may request </w:t>
      </w:r>
      <w:r w:rsidR="00283363"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to extend the </w:t>
      </w:r>
      <w:r w:rsidR="00283363" w:rsidRPr="00D243BB">
        <w:rPr>
          <w:rFonts w:asciiTheme="minorHAnsi" w:hAnsiTheme="minorHAnsi" w:cstheme="minorHAnsi"/>
          <w:sz w:val="22"/>
          <w:szCs w:val="22"/>
        </w:rPr>
        <w:t>period of validity of their Proposals</w:t>
      </w:r>
      <w:r w:rsidRPr="00D243BB">
        <w:rPr>
          <w:rFonts w:asciiTheme="minorHAnsi" w:hAnsiTheme="minorHAnsi" w:cstheme="minorHAnsi"/>
          <w:sz w:val="22"/>
          <w:szCs w:val="22"/>
        </w:rPr>
        <w:t>.</w:t>
      </w:r>
      <w:r w:rsidRPr="00D243BB">
        <w:rPr>
          <w:rFonts w:asciiTheme="minorHAnsi" w:hAnsiTheme="minorHAnsi" w:cstheme="minorHAnsi"/>
          <w:b/>
          <w:color w:val="000000" w:themeColor="text1"/>
          <w:sz w:val="22"/>
          <w:szCs w:val="22"/>
        </w:rPr>
        <w:t xml:space="preserve">  </w:t>
      </w:r>
      <w:r w:rsidRPr="00D243BB">
        <w:rPr>
          <w:rFonts w:asciiTheme="minorHAnsi" w:hAnsiTheme="minorHAnsi" w:cstheme="minorHAnsi"/>
          <w:color w:val="000000" w:themeColor="text1"/>
          <w:sz w:val="22"/>
          <w:szCs w:val="22"/>
        </w:rPr>
        <w:t>The request and the responses shall be made in writin</w:t>
      </w:r>
      <w:r w:rsidR="00283363" w:rsidRPr="00D243BB">
        <w:rPr>
          <w:rFonts w:asciiTheme="minorHAnsi" w:hAnsiTheme="minorHAnsi" w:cstheme="minorHAnsi"/>
          <w:color w:val="000000" w:themeColor="text1"/>
          <w:sz w:val="22"/>
          <w:szCs w:val="22"/>
        </w:rPr>
        <w:t>g</w:t>
      </w:r>
      <w:r w:rsidR="00A945D7" w:rsidRPr="00D243BB">
        <w:rPr>
          <w:rFonts w:asciiTheme="minorHAnsi" w:hAnsiTheme="minorHAnsi" w:cstheme="minorHAnsi"/>
          <w:color w:val="000000" w:themeColor="text1"/>
          <w:sz w:val="22"/>
          <w:szCs w:val="22"/>
        </w:rPr>
        <w:t xml:space="preserve">, and shall be considered integral </w:t>
      </w:r>
      <w:r w:rsidR="002156FE" w:rsidRPr="00D243BB">
        <w:rPr>
          <w:rFonts w:asciiTheme="minorHAnsi" w:hAnsiTheme="minorHAnsi" w:cstheme="minorHAnsi"/>
          <w:color w:val="000000" w:themeColor="text1"/>
          <w:sz w:val="22"/>
          <w:szCs w:val="22"/>
        </w:rPr>
        <w:t xml:space="preserve">to </w:t>
      </w:r>
      <w:r w:rsidR="00A945D7" w:rsidRPr="00D243BB">
        <w:rPr>
          <w:rFonts w:asciiTheme="minorHAnsi" w:hAnsiTheme="minorHAnsi" w:cstheme="minorHAnsi"/>
          <w:color w:val="000000" w:themeColor="text1"/>
          <w:sz w:val="22"/>
          <w:szCs w:val="22"/>
        </w:rPr>
        <w:t>the Proposal</w:t>
      </w:r>
      <w:r w:rsidR="00283363" w:rsidRPr="00D243BB">
        <w:rPr>
          <w:rFonts w:asciiTheme="minorHAnsi" w:hAnsiTheme="minorHAnsi" w:cstheme="minorHAnsi"/>
          <w:color w:val="000000" w:themeColor="text1"/>
          <w:sz w:val="22"/>
          <w:szCs w:val="22"/>
        </w:rPr>
        <w:t>.</w:t>
      </w:r>
      <w:r w:rsidRPr="00D243BB">
        <w:rPr>
          <w:rFonts w:asciiTheme="minorHAnsi" w:hAnsiTheme="minorHAnsi" w:cstheme="minorHAnsi"/>
          <w:b/>
          <w:color w:val="000000" w:themeColor="text1"/>
          <w:sz w:val="22"/>
          <w:szCs w:val="22"/>
        </w:rPr>
        <w:t xml:space="preserve"> </w:t>
      </w:r>
    </w:p>
    <w:p w14:paraId="072A0101" w14:textId="77777777" w:rsidR="003769FD" w:rsidRDefault="003769FD" w:rsidP="007419C9">
      <w:pPr>
        <w:jc w:val="both"/>
        <w:rPr>
          <w:rFonts w:asciiTheme="minorHAnsi" w:hAnsiTheme="minorHAnsi" w:cstheme="minorHAnsi"/>
          <w:sz w:val="22"/>
          <w:szCs w:val="22"/>
        </w:rPr>
      </w:pPr>
    </w:p>
    <w:p w14:paraId="71753AF5" w14:textId="77777777" w:rsidR="00D5718A" w:rsidRPr="00D243BB" w:rsidRDefault="00D5718A"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szCs w:val="22"/>
        </w:rPr>
        <w:t>Proposer’s Conference</w:t>
      </w:r>
    </w:p>
    <w:p w14:paraId="3963C0AA" w14:textId="77777777" w:rsidR="00D5718A" w:rsidRPr="00D243BB" w:rsidRDefault="00D5718A" w:rsidP="007419C9">
      <w:pPr>
        <w:ind w:left="280"/>
        <w:jc w:val="both"/>
        <w:rPr>
          <w:rFonts w:asciiTheme="minorHAnsi" w:hAnsiTheme="minorHAnsi" w:cstheme="minorHAnsi"/>
          <w:b/>
          <w:sz w:val="22"/>
          <w:szCs w:val="22"/>
        </w:rPr>
      </w:pPr>
    </w:p>
    <w:p w14:paraId="42E316BE" w14:textId="77777777" w:rsidR="00D5718A" w:rsidRPr="00D243BB" w:rsidRDefault="00D5718A"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When appropriate, a proposer’s conference will be conducted at the date, time and location specified in the</w:t>
      </w:r>
      <w:r w:rsidRPr="00D243BB">
        <w:rPr>
          <w:rFonts w:asciiTheme="minorHAnsi" w:hAnsiTheme="minorHAnsi" w:cstheme="minorHAnsi"/>
          <w:b/>
          <w:sz w:val="22"/>
          <w:szCs w:val="22"/>
        </w:rPr>
        <w:t xml:space="preserve"> Data Sheet</w:t>
      </w:r>
      <w:r>
        <w:rPr>
          <w:rFonts w:asciiTheme="minorHAnsi" w:hAnsiTheme="minorHAnsi" w:cstheme="minorHAnsi"/>
          <w:b/>
          <w:sz w:val="22"/>
          <w:szCs w:val="22"/>
        </w:rPr>
        <w:t xml:space="preserve"> </w:t>
      </w:r>
      <w:r w:rsidRPr="008E77FF">
        <w:rPr>
          <w:rFonts w:asciiTheme="minorHAnsi" w:hAnsiTheme="minorHAnsi" w:cstheme="minorHAnsi"/>
          <w:sz w:val="22"/>
          <w:szCs w:val="22"/>
        </w:rPr>
        <w:t>(</w:t>
      </w:r>
      <w:r w:rsidR="009C499B">
        <w:rPr>
          <w:rFonts w:asciiTheme="minorHAnsi" w:hAnsiTheme="minorHAnsi" w:cstheme="minorHAnsi"/>
          <w:sz w:val="22"/>
          <w:szCs w:val="22"/>
        </w:rPr>
        <w:t>DS</w:t>
      </w:r>
      <w:r w:rsidRPr="008E77FF">
        <w:rPr>
          <w:rFonts w:asciiTheme="minorHAnsi" w:hAnsiTheme="minorHAnsi" w:cstheme="minorHAnsi"/>
          <w:sz w:val="22"/>
          <w:szCs w:val="22"/>
        </w:rPr>
        <w:t xml:space="preserve"> </w:t>
      </w:r>
      <w:r w:rsidR="00161B6F">
        <w:rPr>
          <w:rFonts w:asciiTheme="minorHAnsi" w:hAnsiTheme="minorHAnsi" w:cstheme="minorHAnsi"/>
          <w:sz w:val="22"/>
          <w:szCs w:val="22"/>
        </w:rPr>
        <w:t>no.</w:t>
      </w:r>
      <w:r w:rsidRPr="008E77FF">
        <w:rPr>
          <w:rFonts w:asciiTheme="minorHAnsi" w:hAnsiTheme="minorHAnsi" w:cstheme="minorHAnsi"/>
          <w:sz w:val="22"/>
          <w:szCs w:val="22"/>
        </w:rPr>
        <w:t xml:space="preserve"> 7)</w:t>
      </w:r>
      <w:r w:rsidRPr="00D243BB">
        <w:rPr>
          <w:rFonts w:asciiTheme="minorHAnsi" w:hAnsiTheme="minorHAnsi" w:cstheme="minorHAnsi"/>
          <w:sz w:val="22"/>
          <w:szCs w:val="22"/>
        </w:rPr>
        <w:t xml:space="preserve">. All Proposers are encouraged to attend. Non-attendance, however, shall </w:t>
      </w:r>
      <w:r w:rsidRPr="00D243BB">
        <w:rPr>
          <w:rFonts w:asciiTheme="minorHAnsi" w:hAnsiTheme="minorHAnsi" w:cstheme="minorHAnsi"/>
          <w:sz w:val="22"/>
          <w:szCs w:val="22"/>
          <w:u w:val="single"/>
        </w:rPr>
        <w:t>not</w:t>
      </w:r>
      <w:r w:rsidRPr="00D243BB">
        <w:rPr>
          <w:rFonts w:asciiTheme="minorHAnsi" w:hAnsiTheme="minorHAnsi" w:cstheme="minorHAnsi"/>
          <w:sz w:val="22"/>
          <w:szCs w:val="22"/>
        </w:rPr>
        <w:t xml:space="preserve"> result in disqualification of an interested Proposer.  Minutes of the proposer’s conference will be either posted on the UNDP website, or disseminated to the individual firms who have registered or expressed interest with the contract, whether or not they attended the conference.  No verbal statement made during the conference shall modify the terms and conditions of the RFP unless such statement is specifically written in the Minutes of the Conference, or issued/posted as an amendment in the form of a Supplemental Information to the RFP.</w:t>
      </w:r>
    </w:p>
    <w:p w14:paraId="1CEC60D3" w14:textId="77777777" w:rsidR="00D5718A" w:rsidRPr="00D243BB" w:rsidRDefault="00D5718A" w:rsidP="007419C9">
      <w:pPr>
        <w:jc w:val="both"/>
        <w:rPr>
          <w:rFonts w:asciiTheme="minorHAnsi" w:hAnsiTheme="minorHAnsi" w:cstheme="minorHAnsi"/>
          <w:sz w:val="22"/>
          <w:szCs w:val="22"/>
        </w:rPr>
      </w:pPr>
    </w:p>
    <w:p w14:paraId="334B4469" w14:textId="77777777" w:rsidR="00DB3A0F" w:rsidRPr="00D243BB" w:rsidRDefault="00DB3A0F" w:rsidP="007419C9">
      <w:pPr>
        <w:pStyle w:val="BankNormal"/>
        <w:spacing w:after="0"/>
        <w:jc w:val="both"/>
        <w:rPr>
          <w:rFonts w:asciiTheme="minorHAnsi" w:hAnsiTheme="minorHAnsi" w:cstheme="minorHAnsi"/>
          <w:szCs w:val="24"/>
        </w:rPr>
      </w:pPr>
    </w:p>
    <w:p w14:paraId="698C4E1A" w14:textId="77777777" w:rsidR="00D43197" w:rsidRPr="00D243BB" w:rsidRDefault="005B799A" w:rsidP="007419C9">
      <w:pPr>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D. </w:t>
      </w:r>
      <w:r w:rsidR="00745C22" w:rsidRPr="00D243BB">
        <w:rPr>
          <w:rFonts w:asciiTheme="minorHAnsi" w:hAnsiTheme="minorHAnsi" w:cstheme="minorHAnsi"/>
          <w:b/>
          <w:bCs/>
          <w:sz w:val="28"/>
          <w:szCs w:val="28"/>
          <w:lang w:val="en-GB"/>
        </w:rPr>
        <w:t>SUBMISSION AND OPENING OF PROPOSALS</w:t>
      </w:r>
    </w:p>
    <w:p w14:paraId="469D331B" w14:textId="77777777" w:rsidR="00457875" w:rsidRPr="00D243BB" w:rsidRDefault="00457875" w:rsidP="007419C9">
      <w:pPr>
        <w:pStyle w:val="ListParagraph"/>
        <w:tabs>
          <w:tab w:val="left" w:pos="0"/>
        </w:tabs>
        <w:spacing w:line="240" w:lineRule="auto"/>
        <w:ind w:left="0"/>
        <w:rPr>
          <w:rFonts w:asciiTheme="minorHAnsi" w:hAnsiTheme="minorHAnsi" w:cstheme="minorHAnsi"/>
          <w:b/>
          <w:bCs/>
          <w:szCs w:val="22"/>
          <w:lang w:val="en-GB"/>
        </w:rPr>
      </w:pPr>
    </w:p>
    <w:p w14:paraId="17BE6FB9" w14:textId="77777777" w:rsidR="00C3144F" w:rsidRPr="003D581F" w:rsidRDefault="0006713F" w:rsidP="00811AB6">
      <w:pPr>
        <w:pStyle w:val="ListParagraph"/>
        <w:numPr>
          <w:ilvl w:val="0"/>
          <w:numId w:val="43"/>
        </w:numPr>
        <w:tabs>
          <w:tab w:val="left" w:pos="0"/>
        </w:tabs>
        <w:spacing w:line="240" w:lineRule="auto"/>
        <w:jc w:val="both"/>
        <w:rPr>
          <w:rFonts w:asciiTheme="minorHAnsi" w:hAnsiTheme="minorHAnsi" w:cstheme="minorHAnsi"/>
          <w:b/>
          <w:szCs w:val="22"/>
          <w:u w:val="single"/>
        </w:rPr>
      </w:pPr>
      <w:r w:rsidRPr="009C2A85">
        <w:rPr>
          <w:rFonts w:asciiTheme="minorHAnsi" w:hAnsiTheme="minorHAnsi" w:cstheme="minorHAnsi"/>
          <w:b/>
          <w:bCs/>
          <w:szCs w:val="22"/>
          <w:lang w:val="en-GB"/>
        </w:rPr>
        <w:t xml:space="preserve">Submission </w:t>
      </w:r>
    </w:p>
    <w:p w14:paraId="7FD0C8AC" w14:textId="77777777" w:rsidR="003D581F" w:rsidRPr="009C2A85" w:rsidRDefault="003D581F" w:rsidP="003D581F">
      <w:pPr>
        <w:pStyle w:val="ListParagraph"/>
        <w:tabs>
          <w:tab w:val="left" w:pos="0"/>
        </w:tabs>
        <w:spacing w:line="240" w:lineRule="auto"/>
        <w:jc w:val="both"/>
        <w:rPr>
          <w:rFonts w:asciiTheme="minorHAnsi" w:hAnsiTheme="minorHAnsi" w:cstheme="minorHAnsi"/>
          <w:b/>
          <w:szCs w:val="22"/>
          <w:u w:val="single"/>
        </w:rPr>
      </w:pPr>
    </w:p>
    <w:p w14:paraId="07AF5EBB" w14:textId="77777777" w:rsidR="002F040E" w:rsidRPr="009C2A85" w:rsidRDefault="009C2A85" w:rsidP="003D581F">
      <w:pPr>
        <w:ind w:left="1260" w:hanging="540"/>
        <w:jc w:val="both"/>
        <w:rPr>
          <w:rFonts w:asciiTheme="minorHAnsi" w:hAnsiTheme="minorHAnsi" w:cstheme="minorHAnsi"/>
          <w:sz w:val="22"/>
          <w:szCs w:val="22"/>
        </w:rPr>
      </w:pPr>
      <w:r w:rsidRPr="009C2A85">
        <w:rPr>
          <w:rFonts w:asciiTheme="minorHAnsi" w:hAnsiTheme="minorHAnsi" w:cstheme="minorHAnsi"/>
          <w:sz w:val="22"/>
          <w:szCs w:val="22"/>
        </w:rPr>
        <w:t>23.1</w:t>
      </w:r>
      <w:r w:rsidRPr="009C2A85">
        <w:rPr>
          <w:rFonts w:asciiTheme="minorHAnsi" w:hAnsiTheme="minorHAnsi" w:cstheme="minorHAnsi"/>
          <w:sz w:val="22"/>
          <w:szCs w:val="22"/>
        </w:rPr>
        <w:tab/>
      </w:r>
      <w:r w:rsidR="00B655FF" w:rsidRPr="009C2A85">
        <w:rPr>
          <w:rFonts w:asciiTheme="minorHAnsi" w:hAnsiTheme="minorHAnsi" w:cstheme="minorHAnsi"/>
          <w:sz w:val="22"/>
          <w:szCs w:val="22"/>
        </w:rPr>
        <w:t xml:space="preserve">The Financial Proposal and the Technical Proposal </w:t>
      </w:r>
      <w:r w:rsidR="007D2395" w:rsidRPr="009C2A85">
        <w:rPr>
          <w:rFonts w:asciiTheme="minorHAnsi" w:hAnsiTheme="minorHAnsi" w:cstheme="minorHAnsi"/>
          <w:sz w:val="22"/>
          <w:szCs w:val="22"/>
        </w:rPr>
        <w:t xml:space="preserve">Envelopes </w:t>
      </w:r>
      <w:r w:rsidR="00B655FF" w:rsidRPr="009C2A85">
        <w:rPr>
          <w:rFonts w:asciiTheme="minorHAnsi" w:hAnsiTheme="minorHAnsi" w:cstheme="minorHAnsi"/>
          <w:sz w:val="22"/>
          <w:szCs w:val="22"/>
          <w:u w:val="single"/>
        </w:rPr>
        <w:t>MUST BE COMPLETELY SEPARATE</w:t>
      </w:r>
      <w:r w:rsidR="00B655FF" w:rsidRPr="009C2A85">
        <w:rPr>
          <w:rFonts w:asciiTheme="minorHAnsi" w:hAnsiTheme="minorHAnsi" w:cstheme="minorHAnsi"/>
          <w:sz w:val="22"/>
          <w:szCs w:val="22"/>
        </w:rPr>
        <w:t xml:space="preserve"> and </w:t>
      </w:r>
      <w:r w:rsidR="00B655FF" w:rsidRPr="009C2A85">
        <w:rPr>
          <w:rFonts w:asciiTheme="minorHAnsi" w:hAnsiTheme="minorHAnsi" w:cstheme="minorHAnsi"/>
          <w:sz w:val="22"/>
          <w:szCs w:val="22"/>
          <w:u w:val="single"/>
        </w:rPr>
        <w:t xml:space="preserve">each of them must be submitted </w:t>
      </w:r>
      <w:r w:rsidR="00124661" w:rsidRPr="009C2A85">
        <w:rPr>
          <w:rFonts w:asciiTheme="minorHAnsi" w:hAnsiTheme="minorHAnsi" w:cstheme="minorHAnsi"/>
          <w:sz w:val="22"/>
          <w:szCs w:val="22"/>
          <w:u w:val="single"/>
        </w:rPr>
        <w:t>sealed individually</w:t>
      </w:r>
      <w:r w:rsidR="00124661" w:rsidRPr="009C2A85">
        <w:rPr>
          <w:rFonts w:asciiTheme="minorHAnsi" w:hAnsiTheme="minorHAnsi" w:cstheme="minorHAnsi"/>
          <w:sz w:val="22"/>
          <w:szCs w:val="22"/>
        </w:rPr>
        <w:t xml:space="preserve"> and </w:t>
      </w:r>
      <w:r w:rsidR="00780FB6" w:rsidRPr="009C2A85">
        <w:rPr>
          <w:rFonts w:asciiTheme="minorHAnsi" w:hAnsiTheme="minorHAnsi" w:cstheme="minorHAnsi"/>
          <w:sz w:val="22"/>
          <w:szCs w:val="22"/>
        </w:rPr>
        <w:t xml:space="preserve">clearly marked on the outside as either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TECHNICAL PROPOSAL</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 xml:space="preserve"> or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FINAN</w:t>
      </w:r>
      <w:r w:rsidR="00400B8B" w:rsidRPr="009C2A85">
        <w:rPr>
          <w:rFonts w:asciiTheme="minorHAnsi" w:hAnsiTheme="minorHAnsi" w:cstheme="minorHAnsi"/>
          <w:sz w:val="22"/>
          <w:szCs w:val="22"/>
        </w:rPr>
        <w:t>CIAL PROPOSAL</w:t>
      </w:r>
      <w:r w:rsidR="00F57F1A" w:rsidRPr="009C2A85">
        <w:rPr>
          <w:rFonts w:asciiTheme="minorHAnsi" w:hAnsiTheme="minorHAnsi" w:cstheme="minorHAnsi"/>
          <w:sz w:val="22"/>
          <w:szCs w:val="22"/>
        </w:rPr>
        <w:t>”</w:t>
      </w:r>
      <w:r w:rsidR="00400B8B" w:rsidRPr="009C2A85">
        <w:rPr>
          <w:rFonts w:asciiTheme="minorHAnsi" w:hAnsiTheme="minorHAnsi" w:cstheme="minorHAnsi"/>
          <w:sz w:val="22"/>
          <w:szCs w:val="22"/>
        </w:rPr>
        <w:t xml:space="preserve">, as appropriate. </w:t>
      </w:r>
      <w:r w:rsidR="007D2395" w:rsidRPr="009C2A85">
        <w:rPr>
          <w:rFonts w:asciiTheme="minorHAnsi" w:hAnsiTheme="minorHAnsi" w:cstheme="minorHAnsi"/>
          <w:sz w:val="22"/>
          <w:szCs w:val="22"/>
        </w:rPr>
        <w:t xml:space="preserve"> Each envelope MUST </w:t>
      </w:r>
      <w:r w:rsidR="00C17AEB" w:rsidRPr="009C2A85">
        <w:rPr>
          <w:rFonts w:asciiTheme="minorHAnsi" w:hAnsiTheme="minorHAnsi" w:cstheme="minorHAnsi"/>
          <w:sz w:val="22"/>
          <w:szCs w:val="22"/>
        </w:rPr>
        <w:t xml:space="preserve">clearly indicate </w:t>
      </w:r>
      <w:r w:rsidR="007D2395" w:rsidRPr="009C2A85">
        <w:rPr>
          <w:rFonts w:asciiTheme="minorHAnsi" w:hAnsiTheme="minorHAnsi" w:cstheme="minorHAnsi"/>
          <w:sz w:val="22"/>
          <w:szCs w:val="22"/>
        </w:rPr>
        <w:t>the name of the Proposer.</w:t>
      </w:r>
      <w:r w:rsidR="007C3A0A" w:rsidRPr="009C2A85">
        <w:rPr>
          <w:rFonts w:asciiTheme="minorHAnsi" w:hAnsiTheme="minorHAnsi" w:cstheme="minorHAnsi"/>
          <w:sz w:val="22"/>
          <w:szCs w:val="22"/>
        </w:rPr>
        <w:t xml:space="preserve"> The outer envelopes shall</w:t>
      </w:r>
      <w:r w:rsidR="00C17AEB" w:rsidRPr="009C2A85">
        <w:rPr>
          <w:rFonts w:asciiTheme="minorHAnsi" w:hAnsiTheme="minorHAnsi" w:cstheme="minorHAnsi"/>
          <w:sz w:val="22"/>
          <w:szCs w:val="22"/>
        </w:rPr>
        <w:t xml:space="preserve"> be</w:t>
      </w:r>
      <w:r w:rsidR="00941A45" w:rsidRPr="009C2A85">
        <w:rPr>
          <w:rFonts w:asciiTheme="minorHAnsi" w:hAnsiTheme="minorHAnsi" w:cstheme="minorHAnsi"/>
          <w:sz w:val="22"/>
          <w:szCs w:val="22"/>
        </w:rPr>
        <w:t>ar the</w:t>
      </w:r>
      <w:r w:rsidR="00C17AEB" w:rsidRPr="009C2A85">
        <w:rPr>
          <w:rFonts w:asciiTheme="minorHAnsi" w:hAnsiTheme="minorHAnsi" w:cstheme="minorHAnsi"/>
          <w:sz w:val="22"/>
          <w:szCs w:val="22"/>
        </w:rPr>
        <w:t xml:space="preserve"> address </w:t>
      </w:r>
      <w:r w:rsidR="00941A45" w:rsidRPr="009C2A85">
        <w:rPr>
          <w:rFonts w:asciiTheme="minorHAnsi" w:hAnsiTheme="minorHAnsi" w:cstheme="minorHAnsi"/>
          <w:sz w:val="22"/>
          <w:szCs w:val="22"/>
        </w:rPr>
        <w:t>of</w:t>
      </w:r>
      <w:r w:rsidR="00C17AEB" w:rsidRPr="009C2A85">
        <w:rPr>
          <w:rFonts w:asciiTheme="minorHAnsi" w:hAnsiTheme="minorHAnsi" w:cstheme="minorHAnsi"/>
          <w:sz w:val="22"/>
          <w:szCs w:val="22"/>
        </w:rPr>
        <w:t xml:space="preserve"> UNDP as specified in the </w:t>
      </w:r>
      <w:r w:rsidR="00C17AEB" w:rsidRPr="009C2A85">
        <w:rPr>
          <w:rFonts w:asciiTheme="minorHAnsi" w:hAnsiTheme="minorHAnsi" w:cstheme="minorHAnsi"/>
          <w:b/>
          <w:sz w:val="22"/>
          <w:szCs w:val="22"/>
        </w:rPr>
        <w:t>Data Sheet</w:t>
      </w:r>
      <w:r w:rsidR="00C17AEB" w:rsidRPr="009C2A85">
        <w:rPr>
          <w:rFonts w:asciiTheme="minorHAnsi" w:hAnsiTheme="minorHAnsi" w:cstheme="minorHAnsi"/>
          <w:sz w:val="22"/>
          <w:szCs w:val="22"/>
        </w:rPr>
        <w:t xml:space="preserve"> (</w:t>
      </w:r>
      <w:r w:rsidR="009C499B">
        <w:rPr>
          <w:rFonts w:asciiTheme="minorHAnsi" w:hAnsiTheme="minorHAnsi" w:cstheme="minorHAnsi"/>
          <w:sz w:val="22"/>
          <w:szCs w:val="22"/>
        </w:rPr>
        <w:t>DS</w:t>
      </w:r>
      <w:r w:rsidR="00C17AEB"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C17AEB" w:rsidRPr="009C2A85">
        <w:rPr>
          <w:rFonts w:asciiTheme="minorHAnsi" w:hAnsiTheme="minorHAnsi" w:cstheme="minorHAnsi"/>
          <w:sz w:val="22"/>
          <w:szCs w:val="22"/>
        </w:rPr>
        <w:t>2</w:t>
      </w:r>
      <w:r w:rsidR="00443E95" w:rsidRPr="009C2A85">
        <w:rPr>
          <w:rFonts w:asciiTheme="minorHAnsi" w:hAnsiTheme="minorHAnsi" w:cstheme="minorHAnsi"/>
          <w:sz w:val="22"/>
          <w:szCs w:val="22"/>
        </w:rPr>
        <w:t>0</w:t>
      </w:r>
      <w:r w:rsidR="00C17AEB" w:rsidRPr="009C2A85">
        <w:rPr>
          <w:rFonts w:asciiTheme="minorHAnsi" w:hAnsiTheme="minorHAnsi" w:cstheme="minorHAnsi"/>
          <w:sz w:val="22"/>
          <w:szCs w:val="22"/>
        </w:rPr>
        <w:t xml:space="preserve">) and </w:t>
      </w:r>
      <w:r w:rsidR="00941A45" w:rsidRPr="009C2A85">
        <w:rPr>
          <w:rFonts w:asciiTheme="minorHAnsi" w:hAnsiTheme="minorHAnsi" w:cstheme="minorHAnsi"/>
          <w:sz w:val="22"/>
          <w:szCs w:val="22"/>
        </w:rPr>
        <w:t xml:space="preserve">shall </w:t>
      </w:r>
      <w:r w:rsidR="00C17AEB" w:rsidRPr="009C2A85">
        <w:rPr>
          <w:rFonts w:asciiTheme="minorHAnsi" w:hAnsiTheme="minorHAnsi" w:cstheme="minorHAnsi"/>
          <w:sz w:val="22"/>
          <w:szCs w:val="22"/>
        </w:rPr>
        <w:t xml:space="preserve">include </w:t>
      </w:r>
      <w:r w:rsidR="00941A45" w:rsidRPr="009C2A85">
        <w:rPr>
          <w:rFonts w:asciiTheme="minorHAnsi" w:hAnsiTheme="minorHAnsi" w:cstheme="minorHAnsi"/>
          <w:sz w:val="22"/>
          <w:szCs w:val="22"/>
        </w:rPr>
        <w:t>the Proposer’s name and address,</w:t>
      </w:r>
      <w:r w:rsidR="00C17AEB" w:rsidRPr="009C2A85">
        <w:rPr>
          <w:rFonts w:asciiTheme="minorHAnsi" w:hAnsiTheme="minorHAnsi" w:cstheme="minorHAnsi"/>
          <w:sz w:val="22"/>
          <w:szCs w:val="22"/>
        </w:rPr>
        <w:t xml:space="preserve"> as well as a warning </w:t>
      </w:r>
      <w:r w:rsidR="00941A45" w:rsidRPr="009C2A85">
        <w:rPr>
          <w:rFonts w:asciiTheme="minorHAnsi" w:hAnsiTheme="minorHAnsi" w:cstheme="minorHAnsi"/>
          <w:sz w:val="22"/>
          <w:szCs w:val="22"/>
        </w:rPr>
        <w:t>that state “</w:t>
      </w:r>
      <w:r w:rsidR="00C17AEB" w:rsidRPr="009C2A85">
        <w:rPr>
          <w:rFonts w:asciiTheme="minorHAnsi" w:hAnsiTheme="minorHAnsi" w:cstheme="minorHAnsi"/>
          <w:i/>
          <w:sz w:val="22"/>
          <w:szCs w:val="22"/>
        </w:rPr>
        <w:t>not to be opened before the time and date for proposal opening</w:t>
      </w:r>
      <w:r w:rsidR="00941A45" w:rsidRPr="009C2A85">
        <w:rPr>
          <w:rFonts w:asciiTheme="minorHAnsi" w:hAnsiTheme="minorHAnsi" w:cstheme="minorHAnsi"/>
          <w:sz w:val="22"/>
          <w:szCs w:val="22"/>
        </w:rPr>
        <w:t>”</w:t>
      </w:r>
      <w:r w:rsidR="00C17AEB" w:rsidRPr="009C2A85">
        <w:rPr>
          <w:rFonts w:asciiTheme="minorHAnsi" w:hAnsiTheme="minorHAnsi" w:cstheme="minorHAnsi"/>
          <w:sz w:val="22"/>
          <w:szCs w:val="22"/>
        </w:rPr>
        <w:t xml:space="preserve"> </w:t>
      </w:r>
      <w:r w:rsidR="0043159A" w:rsidRPr="009C2A85">
        <w:rPr>
          <w:rFonts w:asciiTheme="minorHAnsi" w:hAnsiTheme="minorHAnsi" w:cstheme="minorHAnsi"/>
          <w:sz w:val="22"/>
          <w:szCs w:val="22"/>
        </w:rPr>
        <w:t>as specified in the</w:t>
      </w:r>
      <w:r w:rsidR="0043159A" w:rsidRPr="009C2A85">
        <w:rPr>
          <w:rFonts w:asciiTheme="minorHAnsi" w:hAnsiTheme="minorHAnsi" w:cstheme="minorHAnsi"/>
          <w:b/>
          <w:sz w:val="22"/>
          <w:szCs w:val="22"/>
        </w:rPr>
        <w:t xml:space="preserve"> Data Sheet</w:t>
      </w:r>
      <w:r w:rsidR="00514298" w:rsidRPr="009C2A85">
        <w:rPr>
          <w:rFonts w:asciiTheme="minorHAnsi" w:hAnsiTheme="minorHAnsi" w:cstheme="minorHAnsi"/>
          <w:b/>
          <w:sz w:val="22"/>
          <w:szCs w:val="22"/>
        </w:rPr>
        <w:t xml:space="preserve"> </w:t>
      </w:r>
      <w:r w:rsidR="00514298" w:rsidRPr="009C2A85">
        <w:rPr>
          <w:rFonts w:asciiTheme="minorHAnsi" w:hAnsiTheme="minorHAnsi" w:cstheme="minorHAnsi"/>
          <w:sz w:val="22"/>
          <w:szCs w:val="22"/>
        </w:rPr>
        <w:t>(</w:t>
      </w:r>
      <w:r w:rsidR="009C499B">
        <w:rPr>
          <w:rFonts w:asciiTheme="minorHAnsi" w:hAnsiTheme="minorHAnsi" w:cstheme="minorHAnsi"/>
          <w:sz w:val="22"/>
          <w:szCs w:val="22"/>
        </w:rPr>
        <w:t>DS</w:t>
      </w:r>
      <w:r w:rsidR="00514298"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514298" w:rsidRPr="009C2A85">
        <w:rPr>
          <w:rFonts w:asciiTheme="minorHAnsi" w:hAnsiTheme="minorHAnsi" w:cstheme="minorHAnsi"/>
          <w:sz w:val="22"/>
          <w:szCs w:val="22"/>
        </w:rPr>
        <w:t xml:space="preserve"> 2</w:t>
      </w:r>
      <w:r w:rsidR="00443E95" w:rsidRPr="009C2A85">
        <w:rPr>
          <w:rFonts w:asciiTheme="minorHAnsi" w:hAnsiTheme="minorHAnsi" w:cstheme="minorHAnsi"/>
          <w:sz w:val="22"/>
          <w:szCs w:val="22"/>
        </w:rPr>
        <w:t>4</w:t>
      </w:r>
      <w:r w:rsidR="00514298" w:rsidRPr="009C2A85">
        <w:rPr>
          <w:rFonts w:asciiTheme="minorHAnsi" w:hAnsiTheme="minorHAnsi" w:cstheme="minorHAnsi"/>
          <w:sz w:val="22"/>
          <w:szCs w:val="22"/>
        </w:rPr>
        <w:t>)</w:t>
      </w:r>
      <w:r w:rsidR="0043159A" w:rsidRPr="009C2A85">
        <w:rPr>
          <w:rFonts w:asciiTheme="minorHAnsi" w:hAnsiTheme="minorHAnsi" w:cstheme="minorHAnsi"/>
          <w:b/>
          <w:sz w:val="22"/>
          <w:szCs w:val="22"/>
        </w:rPr>
        <w:t xml:space="preserve">. </w:t>
      </w:r>
      <w:r w:rsidR="00941A45" w:rsidRPr="009C2A85">
        <w:rPr>
          <w:rFonts w:asciiTheme="minorHAnsi" w:hAnsiTheme="minorHAnsi" w:cstheme="minorHAnsi"/>
          <w:sz w:val="22"/>
          <w:szCs w:val="22"/>
        </w:rPr>
        <w:t xml:space="preserve"> The Proposer shall assume the</w:t>
      </w:r>
      <w:r w:rsidR="00C17AEB" w:rsidRPr="009C2A85">
        <w:rPr>
          <w:rFonts w:asciiTheme="minorHAnsi" w:hAnsiTheme="minorHAnsi" w:cstheme="minorHAnsi"/>
          <w:sz w:val="22"/>
          <w:szCs w:val="22"/>
        </w:rPr>
        <w:t xml:space="preserve"> responsibility for the misplacement or premature opening of Proposals </w:t>
      </w:r>
      <w:r w:rsidR="00770A6C" w:rsidRPr="009C2A85">
        <w:rPr>
          <w:rFonts w:asciiTheme="minorHAnsi" w:hAnsiTheme="minorHAnsi" w:cstheme="minorHAnsi"/>
          <w:sz w:val="22"/>
          <w:szCs w:val="22"/>
        </w:rPr>
        <w:t>due to improper sealing and labeling by the Proposer</w:t>
      </w:r>
      <w:r w:rsidR="00C17AEB" w:rsidRPr="009C2A85">
        <w:rPr>
          <w:rFonts w:asciiTheme="minorHAnsi" w:hAnsiTheme="minorHAnsi" w:cstheme="minorHAnsi"/>
          <w:sz w:val="22"/>
          <w:szCs w:val="22"/>
        </w:rPr>
        <w:t xml:space="preserve">. </w:t>
      </w:r>
    </w:p>
    <w:p w14:paraId="6DD1E34E" w14:textId="77777777" w:rsidR="002F040E" w:rsidRPr="009C2A85" w:rsidRDefault="002F040E" w:rsidP="007419C9">
      <w:pPr>
        <w:pStyle w:val="ListParagraph"/>
        <w:spacing w:line="240" w:lineRule="auto"/>
        <w:ind w:left="1440" w:hanging="540"/>
        <w:jc w:val="both"/>
        <w:rPr>
          <w:rFonts w:asciiTheme="minorHAnsi" w:hAnsiTheme="minorHAnsi" w:cstheme="minorHAnsi"/>
          <w:szCs w:val="22"/>
        </w:rPr>
      </w:pPr>
    </w:p>
    <w:p w14:paraId="280A0A18" w14:textId="77777777" w:rsidR="002F040E" w:rsidRPr="009C2A85" w:rsidRDefault="00283363" w:rsidP="00811AB6">
      <w:pPr>
        <w:pStyle w:val="ListParagraph"/>
        <w:numPr>
          <w:ilvl w:val="1"/>
          <w:numId w:val="48"/>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23F97" w:rsidRPr="009C2A85">
        <w:rPr>
          <w:rFonts w:asciiTheme="minorHAnsi" w:hAnsiTheme="minorHAnsi" w:cstheme="minorHAnsi"/>
          <w:szCs w:val="22"/>
        </w:rPr>
        <w:t>must</w:t>
      </w:r>
      <w:r w:rsidR="00745C22" w:rsidRPr="009C2A85">
        <w:rPr>
          <w:rFonts w:asciiTheme="minorHAnsi" w:hAnsiTheme="minorHAnsi" w:cstheme="minorHAnsi"/>
          <w:szCs w:val="22"/>
        </w:rPr>
        <w:t xml:space="preserve"> submit their Proposals</w:t>
      </w:r>
      <w:r w:rsidR="00C3144F" w:rsidRPr="009C2A85">
        <w:rPr>
          <w:rFonts w:asciiTheme="minorHAnsi" w:hAnsiTheme="minorHAnsi" w:cstheme="minorHAnsi"/>
          <w:szCs w:val="22"/>
        </w:rPr>
        <w:t xml:space="preserve"> </w:t>
      </w:r>
      <w:r w:rsidR="00C23F97" w:rsidRPr="009C2A85">
        <w:rPr>
          <w:rFonts w:asciiTheme="minorHAnsi" w:hAnsiTheme="minorHAnsi" w:cstheme="minorHAnsi"/>
          <w:szCs w:val="22"/>
        </w:rPr>
        <w:t>in the manner</w:t>
      </w:r>
      <w:r w:rsidRPr="009C2A85">
        <w:rPr>
          <w:rFonts w:asciiTheme="minorHAnsi" w:hAnsiTheme="minorHAnsi" w:cstheme="minorHAnsi"/>
          <w:szCs w:val="22"/>
        </w:rPr>
        <w:t xml:space="preserve"> </w:t>
      </w:r>
      <w:r w:rsidR="006C6650" w:rsidRPr="009C2A85">
        <w:rPr>
          <w:rFonts w:asciiTheme="minorHAnsi" w:hAnsiTheme="minorHAnsi" w:cstheme="minorHAnsi"/>
          <w:szCs w:val="22"/>
        </w:rPr>
        <w:t>specified in the</w:t>
      </w:r>
      <w:r w:rsidR="006C6650" w:rsidRPr="009C2A85">
        <w:rPr>
          <w:rFonts w:asciiTheme="minorHAnsi" w:hAnsiTheme="minorHAnsi" w:cstheme="minorHAnsi"/>
          <w:b/>
          <w:szCs w:val="22"/>
        </w:rPr>
        <w:t xml:space="preserve"> 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nos.</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2</w:t>
      </w:r>
      <w:r w:rsidR="00514298" w:rsidRPr="009C2A85">
        <w:rPr>
          <w:rFonts w:asciiTheme="minorHAnsi" w:hAnsiTheme="minorHAnsi" w:cstheme="minorHAnsi"/>
          <w:szCs w:val="22"/>
        </w:rPr>
        <w:t xml:space="preserve"> and 2</w:t>
      </w:r>
      <w:r w:rsidR="00443E95" w:rsidRPr="009C2A85">
        <w:rPr>
          <w:rFonts w:asciiTheme="minorHAnsi" w:hAnsiTheme="minorHAnsi" w:cstheme="minorHAnsi"/>
          <w:szCs w:val="22"/>
        </w:rPr>
        <w:t>3</w:t>
      </w:r>
      <w:r w:rsidR="00514298" w:rsidRPr="009C2A85">
        <w:rPr>
          <w:rFonts w:asciiTheme="minorHAnsi" w:hAnsiTheme="minorHAnsi" w:cstheme="minorHAnsi"/>
          <w:szCs w:val="22"/>
        </w:rPr>
        <w:t>)</w:t>
      </w:r>
      <w:r w:rsidR="00786F83" w:rsidRPr="009C2A85">
        <w:rPr>
          <w:rFonts w:asciiTheme="minorHAnsi" w:hAnsiTheme="minorHAnsi" w:cstheme="minorHAnsi"/>
          <w:szCs w:val="22"/>
        </w:rPr>
        <w:t>.</w:t>
      </w:r>
      <w:r w:rsidR="00C3144F" w:rsidRPr="009C2A85">
        <w:rPr>
          <w:rFonts w:asciiTheme="minorHAnsi" w:hAnsiTheme="minorHAnsi" w:cstheme="minorHAnsi"/>
          <w:szCs w:val="22"/>
        </w:rPr>
        <w:t xml:space="preserve"> </w:t>
      </w:r>
      <w:r w:rsidR="00786F83" w:rsidRPr="009C2A85">
        <w:rPr>
          <w:rFonts w:asciiTheme="minorHAnsi" w:hAnsiTheme="minorHAnsi" w:cstheme="minorHAnsi"/>
          <w:szCs w:val="22"/>
        </w:rPr>
        <w:t xml:space="preserve"> </w:t>
      </w:r>
      <w:r w:rsidR="00A66521" w:rsidRPr="009C2A85">
        <w:rPr>
          <w:rFonts w:asciiTheme="minorHAnsi" w:hAnsiTheme="minorHAnsi" w:cstheme="minorHAnsi"/>
          <w:szCs w:val="22"/>
        </w:rPr>
        <w:t xml:space="preserve">When the Proposals are expected to be in transit for </w:t>
      </w:r>
      <w:r w:rsidR="00C17AEB" w:rsidRPr="009C2A85">
        <w:rPr>
          <w:rFonts w:asciiTheme="minorHAnsi" w:hAnsiTheme="minorHAnsi" w:cstheme="minorHAnsi"/>
          <w:szCs w:val="22"/>
        </w:rPr>
        <w:t xml:space="preserve">more than </w:t>
      </w:r>
      <w:r w:rsidR="00A66521" w:rsidRPr="009C2A85">
        <w:rPr>
          <w:rFonts w:asciiTheme="minorHAnsi" w:hAnsiTheme="minorHAnsi" w:cstheme="minorHAnsi"/>
          <w:szCs w:val="22"/>
        </w:rPr>
        <w:t>24 hours, the Proposer must ensure that sufficient lead time has been provided in order to comply with UNDP’s deadline for submission</w:t>
      </w:r>
      <w:r w:rsidR="00786F83" w:rsidRPr="009C2A85">
        <w:rPr>
          <w:rFonts w:asciiTheme="minorHAnsi" w:hAnsiTheme="minorHAnsi" w:cstheme="minorHAnsi"/>
          <w:szCs w:val="22"/>
        </w:rPr>
        <w:t xml:space="preserve">. </w:t>
      </w:r>
      <w:r w:rsidR="00904E58" w:rsidRPr="009C2A85">
        <w:rPr>
          <w:rFonts w:asciiTheme="minorHAnsi" w:hAnsiTheme="minorHAnsi" w:cstheme="minorHAnsi"/>
          <w:szCs w:val="22"/>
        </w:rPr>
        <w:t xml:space="preserve"> UNDP shall indicate for its record that the official date and time </w:t>
      </w:r>
      <w:r w:rsidR="00531913" w:rsidRPr="009C2A85">
        <w:rPr>
          <w:rFonts w:asciiTheme="minorHAnsi" w:hAnsiTheme="minorHAnsi" w:cstheme="minorHAnsi"/>
          <w:szCs w:val="22"/>
        </w:rPr>
        <w:t>of</w:t>
      </w:r>
      <w:r w:rsidR="00904E58" w:rsidRPr="009C2A85">
        <w:rPr>
          <w:rFonts w:asciiTheme="minorHAnsi" w:hAnsiTheme="minorHAnsi" w:cstheme="minorHAnsi"/>
          <w:szCs w:val="22"/>
        </w:rPr>
        <w:t xml:space="preserve"> receiv</w:t>
      </w:r>
      <w:r w:rsidR="00531913" w:rsidRPr="009C2A85">
        <w:rPr>
          <w:rFonts w:asciiTheme="minorHAnsi" w:hAnsiTheme="minorHAnsi" w:cstheme="minorHAnsi"/>
          <w:szCs w:val="22"/>
        </w:rPr>
        <w:t>ing</w:t>
      </w:r>
      <w:r w:rsidR="00904E58" w:rsidRPr="009C2A85">
        <w:rPr>
          <w:rFonts w:asciiTheme="minorHAnsi" w:hAnsiTheme="minorHAnsi" w:cstheme="minorHAnsi"/>
          <w:szCs w:val="22"/>
        </w:rPr>
        <w:t xml:space="preserve"> the Proposal is the </w:t>
      </w:r>
      <w:r w:rsidR="00904E58" w:rsidRPr="009C2A85">
        <w:rPr>
          <w:rFonts w:asciiTheme="minorHAnsi" w:hAnsiTheme="minorHAnsi" w:cstheme="minorHAnsi"/>
          <w:szCs w:val="22"/>
          <w:u w:val="single"/>
        </w:rPr>
        <w:t>actual</w:t>
      </w:r>
      <w:r w:rsidR="00904E58" w:rsidRPr="009C2A85">
        <w:rPr>
          <w:rFonts w:asciiTheme="minorHAnsi" w:hAnsiTheme="minorHAnsi" w:cstheme="minorHAnsi"/>
          <w:szCs w:val="22"/>
        </w:rPr>
        <w:t xml:space="preserve"> date and time when the </w:t>
      </w:r>
      <w:r w:rsidR="00531913" w:rsidRPr="009C2A85">
        <w:rPr>
          <w:rFonts w:asciiTheme="minorHAnsi" w:hAnsiTheme="minorHAnsi" w:cstheme="minorHAnsi"/>
          <w:szCs w:val="22"/>
        </w:rPr>
        <w:t xml:space="preserve">said </w:t>
      </w:r>
      <w:r w:rsidR="00904E58" w:rsidRPr="009C2A85">
        <w:rPr>
          <w:rFonts w:asciiTheme="minorHAnsi" w:hAnsiTheme="minorHAnsi" w:cstheme="minorHAnsi"/>
          <w:szCs w:val="22"/>
        </w:rPr>
        <w:t xml:space="preserve">Proposal </w:t>
      </w:r>
      <w:r w:rsidR="00531913" w:rsidRPr="009C2A85">
        <w:rPr>
          <w:rFonts w:asciiTheme="minorHAnsi" w:hAnsiTheme="minorHAnsi" w:cstheme="minorHAnsi"/>
          <w:szCs w:val="22"/>
        </w:rPr>
        <w:t xml:space="preserve">has </w:t>
      </w:r>
      <w:r w:rsidR="00904E58" w:rsidRPr="009C2A85">
        <w:rPr>
          <w:rFonts w:asciiTheme="minorHAnsi" w:hAnsiTheme="minorHAnsi" w:cstheme="minorHAnsi"/>
          <w:szCs w:val="22"/>
        </w:rPr>
        <w:t xml:space="preserve">physically arrived </w:t>
      </w:r>
      <w:r w:rsidR="00EC1C92" w:rsidRPr="009C2A85">
        <w:rPr>
          <w:rFonts w:asciiTheme="minorHAnsi" w:hAnsiTheme="minorHAnsi" w:cstheme="minorHAnsi"/>
          <w:szCs w:val="22"/>
        </w:rPr>
        <w:t>at the UNDP premises</w:t>
      </w:r>
      <w:r w:rsidR="00904E58" w:rsidRPr="009C2A85">
        <w:rPr>
          <w:rFonts w:asciiTheme="minorHAnsi" w:hAnsiTheme="minorHAnsi" w:cstheme="minorHAnsi"/>
          <w:szCs w:val="22"/>
        </w:rPr>
        <w:t xml:space="preserve"> indicated in the </w:t>
      </w:r>
      <w:r w:rsidR="00904E58" w:rsidRPr="009C2A85">
        <w:rPr>
          <w:rFonts w:asciiTheme="minorHAnsi" w:hAnsiTheme="minorHAnsi" w:cstheme="minorHAnsi"/>
          <w:b/>
          <w:szCs w:val="22"/>
        </w:rPr>
        <w:t>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0</w:t>
      </w:r>
      <w:r w:rsidR="00514298" w:rsidRPr="009C2A85">
        <w:rPr>
          <w:rFonts w:asciiTheme="minorHAnsi" w:hAnsiTheme="minorHAnsi" w:cstheme="minorHAnsi"/>
          <w:szCs w:val="22"/>
        </w:rPr>
        <w:t>)</w:t>
      </w:r>
      <w:r w:rsidR="00904E58" w:rsidRPr="009C2A85">
        <w:rPr>
          <w:rFonts w:asciiTheme="minorHAnsi" w:hAnsiTheme="minorHAnsi" w:cstheme="minorHAnsi"/>
          <w:szCs w:val="22"/>
        </w:rPr>
        <w:t xml:space="preserve">.  </w:t>
      </w:r>
    </w:p>
    <w:p w14:paraId="2431FDC8" w14:textId="77777777" w:rsidR="002F040E" w:rsidRPr="002F040E" w:rsidRDefault="002F040E" w:rsidP="003D581F">
      <w:pPr>
        <w:ind w:left="1260" w:hanging="540"/>
        <w:jc w:val="both"/>
        <w:rPr>
          <w:rFonts w:asciiTheme="minorHAnsi" w:hAnsiTheme="minorHAnsi" w:cstheme="minorHAnsi"/>
          <w:szCs w:val="22"/>
        </w:rPr>
      </w:pPr>
    </w:p>
    <w:p w14:paraId="2CE1AAF0" w14:textId="77777777" w:rsidR="002545D5" w:rsidRPr="009C2A85" w:rsidRDefault="00C352B4" w:rsidP="00811AB6">
      <w:pPr>
        <w:pStyle w:val="ListParagraph"/>
        <w:numPr>
          <w:ilvl w:val="1"/>
          <w:numId w:val="48"/>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3144F" w:rsidRPr="009C2A85">
        <w:rPr>
          <w:rFonts w:asciiTheme="minorHAnsi" w:hAnsiTheme="minorHAnsi" w:cstheme="minorHAnsi"/>
          <w:szCs w:val="22"/>
        </w:rPr>
        <w:t xml:space="preserve">submitting </w:t>
      </w:r>
      <w:r w:rsidR="003E1080" w:rsidRPr="009C2A85">
        <w:rPr>
          <w:rFonts w:asciiTheme="minorHAnsi" w:hAnsiTheme="minorHAnsi" w:cstheme="minorHAnsi"/>
          <w:szCs w:val="22"/>
        </w:rPr>
        <w:t>Proposals</w:t>
      </w:r>
      <w:r w:rsidR="00C3144F" w:rsidRPr="009C2A85">
        <w:rPr>
          <w:rFonts w:asciiTheme="minorHAnsi" w:hAnsiTheme="minorHAnsi" w:cstheme="minorHAnsi"/>
          <w:szCs w:val="22"/>
        </w:rPr>
        <w:t xml:space="preserve"> by mail or by hand shall </w:t>
      </w:r>
      <w:r w:rsidR="00A73A11" w:rsidRPr="009C2A85">
        <w:rPr>
          <w:rFonts w:asciiTheme="minorHAnsi" w:hAnsiTheme="minorHAnsi" w:cstheme="minorHAnsi"/>
          <w:szCs w:val="22"/>
        </w:rPr>
        <w:t xml:space="preserve">enclose the original and each copy of the </w:t>
      </w:r>
      <w:r w:rsidR="003E1080" w:rsidRPr="009C2A85">
        <w:rPr>
          <w:rFonts w:asciiTheme="minorHAnsi" w:hAnsiTheme="minorHAnsi" w:cstheme="minorHAnsi"/>
          <w:szCs w:val="22"/>
        </w:rPr>
        <w:t>Proposal</w:t>
      </w:r>
      <w:r w:rsidR="00A73A11" w:rsidRPr="009C2A85">
        <w:rPr>
          <w:rFonts w:asciiTheme="minorHAnsi" w:hAnsiTheme="minorHAnsi" w:cstheme="minorHAnsi"/>
          <w:szCs w:val="22"/>
        </w:rPr>
        <w:t>, in separate sealed envelopes, duly</w:t>
      </w:r>
      <w:r w:rsidR="00C3144F" w:rsidRPr="009C2A85">
        <w:rPr>
          <w:rFonts w:asciiTheme="minorHAnsi" w:hAnsiTheme="minorHAnsi" w:cstheme="minorHAnsi"/>
          <w:szCs w:val="22"/>
        </w:rPr>
        <w:t xml:space="preserve"> marking </w:t>
      </w:r>
      <w:r w:rsidR="00D344A7" w:rsidRPr="009C2A85">
        <w:rPr>
          <w:rFonts w:asciiTheme="minorHAnsi" w:hAnsiTheme="minorHAnsi" w:cstheme="minorHAnsi"/>
          <w:szCs w:val="22"/>
        </w:rPr>
        <w:t xml:space="preserve">each of </w:t>
      </w:r>
      <w:r w:rsidR="00A73A11" w:rsidRPr="009C2A85">
        <w:rPr>
          <w:rFonts w:asciiTheme="minorHAnsi" w:hAnsiTheme="minorHAnsi" w:cstheme="minorHAnsi"/>
          <w:szCs w:val="22"/>
        </w:rPr>
        <w:t>the envelopes as</w:t>
      </w:r>
      <w:r w:rsidR="00C3144F" w:rsidRPr="009C2A85">
        <w:rPr>
          <w:rFonts w:asciiTheme="minorHAnsi" w:hAnsiTheme="minorHAnsi" w:cstheme="minorHAnsi"/>
          <w:szCs w:val="22"/>
        </w:rPr>
        <w:t xml:space="preserve"> “Original</w:t>
      </w:r>
      <w:r w:rsidR="003E1080" w:rsidRPr="009C2A85">
        <w:rPr>
          <w:rFonts w:asciiTheme="minorHAnsi" w:hAnsiTheme="minorHAnsi" w:cstheme="minorHAnsi"/>
          <w:szCs w:val="22"/>
        </w:rPr>
        <w:t xml:space="preserve"> Proposal</w:t>
      </w:r>
      <w:r w:rsidR="00A73A11" w:rsidRPr="009C2A85">
        <w:rPr>
          <w:rFonts w:asciiTheme="minorHAnsi" w:hAnsiTheme="minorHAnsi" w:cstheme="minorHAnsi"/>
          <w:szCs w:val="22"/>
        </w:rPr>
        <w:t>”</w:t>
      </w:r>
      <w:r w:rsidRPr="009C2A85">
        <w:rPr>
          <w:rFonts w:asciiTheme="minorHAnsi" w:hAnsiTheme="minorHAnsi" w:cstheme="minorHAnsi"/>
          <w:szCs w:val="22"/>
        </w:rPr>
        <w:t xml:space="preserve"> and “Copy of Proposal</w:t>
      </w:r>
      <w:r w:rsidR="00C3144F" w:rsidRPr="009C2A85">
        <w:rPr>
          <w:rFonts w:asciiTheme="minorHAnsi" w:hAnsiTheme="minorHAnsi" w:cstheme="minorHAnsi"/>
          <w:szCs w:val="22"/>
        </w:rPr>
        <w:t>” as appropriate.</w:t>
      </w:r>
      <w:r w:rsidR="007C3A0A" w:rsidRPr="009C2A85">
        <w:rPr>
          <w:rFonts w:asciiTheme="minorHAnsi" w:hAnsiTheme="minorHAnsi" w:cstheme="minorHAnsi"/>
          <w:szCs w:val="22"/>
        </w:rPr>
        <w:t xml:space="preserve">  </w:t>
      </w:r>
      <w:r w:rsidR="00D344A7" w:rsidRPr="009C2A85">
        <w:rPr>
          <w:rFonts w:asciiTheme="minorHAnsi" w:hAnsiTheme="minorHAnsi" w:cstheme="minorHAnsi"/>
          <w:szCs w:val="22"/>
        </w:rPr>
        <w:t xml:space="preserve">The 2 envelopes shall then be sealed in an outer envelope.  </w:t>
      </w:r>
      <w:r w:rsidR="007C3A0A" w:rsidRPr="009C2A85">
        <w:rPr>
          <w:rFonts w:asciiTheme="minorHAnsi" w:hAnsiTheme="minorHAnsi" w:cstheme="minorHAnsi"/>
          <w:szCs w:val="22"/>
        </w:rPr>
        <w:t xml:space="preserve">The number of copies required shall be as </w:t>
      </w:r>
      <w:r w:rsidR="0043159A" w:rsidRPr="009C2A85">
        <w:rPr>
          <w:rFonts w:asciiTheme="minorHAnsi" w:hAnsiTheme="minorHAnsi" w:cstheme="minorHAnsi"/>
          <w:szCs w:val="22"/>
        </w:rPr>
        <w:t>specified in the</w:t>
      </w:r>
      <w:r w:rsidR="0043159A" w:rsidRPr="009C2A85">
        <w:rPr>
          <w:rFonts w:asciiTheme="minorHAnsi" w:hAnsiTheme="minorHAnsi" w:cstheme="minorHAnsi"/>
          <w:b/>
          <w:szCs w:val="22"/>
        </w:rPr>
        <w:t xml:space="preserve"> Data Sheet</w:t>
      </w:r>
      <w:r w:rsidR="00500A89" w:rsidRPr="009C2A85">
        <w:rPr>
          <w:rFonts w:asciiTheme="minorHAnsi" w:hAnsiTheme="minorHAnsi" w:cstheme="minorHAnsi"/>
          <w:b/>
          <w:szCs w:val="22"/>
        </w:rPr>
        <w:t xml:space="preserve"> </w:t>
      </w:r>
      <w:r w:rsidR="00500A89" w:rsidRPr="009C2A85">
        <w:rPr>
          <w:rFonts w:asciiTheme="minorHAnsi" w:hAnsiTheme="minorHAnsi" w:cstheme="minorHAnsi"/>
          <w:szCs w:val="22"/>
        </w:rPr>
        <w:t>(</w:t>
      </w:r>
      <w:r w:rsidR="009C499B">
        <w:rPr>
          <w:rFonts w:asciiTheme="minorHAnsi" w:hAnsiTheme="minorHAnsi" w:cstheme="minorHAnsi"/>
          <w:szCs w:val="22"/>
        </w:rPr>
        <w:t>DS</w:t>
      </w:r>
      <w:r w:rsidR="00500A89" w:rsidRPr="009C2A85">
        <w:rPr>
          <w:rFonts w:asciiTheme="minorHAnsi" w:hAnsiTheme="minorHAnsi" w:cstheme="minorHAnsi"/>
          <w:szCs w:val="22"/>
        </w:rPr>
        <w:t xml:space="preserve"> No. </w:t>
      </w:r>
      <w:r w:rsidR="00443E95" w:rsidRPr="009C2A85">
        <w:rPr>
          <w:rFonts w:asciiTheme="minorHAnsi" w:hAnsiTheme="minorHAnsi" w:cstheme="minorHAnsi"/>
          <w:szCs w:val="22"/>
        </w:rPr>
        <w:t>19</w:t>
      </w:r>
      <w:r w:rsidR="00500A89" w:rsidRPr="009C2A85">
        <w:rPr>
          <w:rFonts w:asciiTheme="minorHAnsi" w:hAnsiTheme="minorHAnsi" w:cstheme="minorHAnsi"/>
          <w:szCs w:val="22"/>
        </w:rPr>
        <w:t>)</w:t>
      </w:r>
      <w:r w:rsidR="0043159A" w:rsidRPr="009C2A85">
        <w:rPr>
          <w:rFonts w:asciiTheme="minorHAnsi" w:hAnsiTheme="minorHAnsi" w:cstheme="minorHAnsi"/>
          <w:b/>
          <w:szCs w:val="22"/>
        </w:rPr>
        <w:t>.</w:t>
      </w:r>
      <w:r w:rsidR="00C3144F" w:rsidRPr="009C2A85">
        <w:rPr>
          <w:rFonts w:asciiTheme="minorHAnsi" w:hAnsiTheme="minorHAnsi" w:cstheme="minorHAnsi"/>
          <w:szCs w:val="22"/>
        </w:rPr>
        <w:t xml:space="preserve">  In the event</w:t>
      </w:r>
      <w:r w:rsidR="00F535ED" w:rsidRPr="009C2A85">
        <w:rPr>
          <w:rFonts w:asciiTheme="minorHAnsi" w:hAnsiTheme="minorHAnsi" w:cstheme="minorHAnsi"/>
          <w:szCs w:val="22"/>
        </w:rPr>
        <w:t xml:space="preserve"> of any discrepancy between the contents of the “Original Proposal” and the “Copy of Proposal”</w:t>
      </w:r>
      <w:r w:rsidR="00C3144F" w:rsidRPr="009C2A85">
        <w:rPr>
          <w:rFonts w:asciiTheme="minorHAnsi" w:hAnsiTheme="minorHAnsi" w:cstheme="minorHAnsi"/>
          <w:szCs w:val="22"/>
        </w:rPr>
        <w:t xml:space="preserve">, the </w:t>
      </w:r>
      <w:r w:rsidR="00F535ED" w:rsidRPr="009C2A85">
        <w:rPr>
          <w:rFonts w:asciiTheme="minorHAnsi" w:hAnsiTheme="minorHAnsi" w:cstheme="minorHAnsi"/>
          <w:szCs w:val="22"/>
        </w:rPr>
        <w:t xml:space="preserve">contents of the </w:t>
      </w:r>
      <w:r w:rsidR="00C3144F" w:rsidRPr="009C2A85">
        <w:rPr>
          <w:rFonts w:asciiTheme="minorHAnsi" w:hAnsiTheme="minorHAnsi" w:cstheme="minorHAnsi"/>
          <w:szCs w:val="22"/>
        </w:rPr>
        <w:t xml:space="preserve">original shall govern.  The </w:t>
      </w:r>
      <w:r w:rsidR="007C3A0A" w:rsidRPr="009C2A85">
        <w:rPr>
          <w:rFonts w:asciiTheme="minorHAnsi" w:hAnsiTheme="minorHAnsi" w:cstheme="minorHAnsi"/>
          <w:szCs w:val="22"/>
        </w:rPr>
        <w:t xml:space="preserve">original </w:t>
      </w:r>
      <w:r w:rsidR="007C35AB" w:rsidRPr="009C2A85">
        <w:rPr>
          <w:rFonts w:asciiTheme="minorHAnsi" w:hAnsiTheme="minorHAnsi" w:cstheme="minorHAnsi"/>
          <w:szCs w:val="22"/>
        </w:rPr>
        <w:t>version</w:t>
      </w:r>
      <w:r w:rsidR="00C3144F" w:rsidRPr="009C2A85">
        <w:rPr>
          <w:rFonts w:asciiTheme="minorHAnsi" w:hAnsiTheme="minorHAnsi" w:cstheme="minorHAnsi"/>
          <w:szCs w:val="22"/>
        </w:rPr>
        <w:t xml:space="preserve"> </w:t>
      </w:r>
      <w:r w:rsidR="007C3A0A" w:rsidRPr="009C2A85">
        <w:rPr>
          <w:rFonts w:asciiTheme="minorHAnsi" w:hAnsiTheme="minorHAnsi" w:cstheme="minorHAnsi"/>
          <w:szCs w:val="22"/>
        </w:rPr>
        <w:t xml:space="preserve">of the Proposal </w:t>
      </w:r>
      <w:r w:rsidR="00C3144F" w:rsidRPr="009C2A85">
        <w:rPr>
          <w:rFonts w:asciiTheme="minorHAnsi" w:hAnsiTheme="minorHAnsi" w:cstheme="minorHAnsi"/>
          <w:szCs w:val="22"/>
        </w:rPr>
        <w:t>shall be signed</w:t>
      </w:r>
      <w:r w:rsidR="00EC1C92" w:rsidRPr="009C2A85">
        <w:rPr>
          <w:rFonts w:asciiTheme="minorHAnsi" w:hAnsiTheme="minorHAnsi" w:cstheme="minorHAnsi"/>
          <w:szCs w:val="22"/>
        </w:rPr>
        <w:t xml:space="preserve"> </w:t>
      </w:r>
      <w:r w:rsidR="00376D29" w:rsidRPr="009C2A85">
        <w:rPr>
          <w:rFonts w:asciiTheme="minorHAnsi" w:hAnsiTheme="minorHAnsi" w:cstheme="minorHAnsi"/>
          <w:szCs w:val="22"/>
        </w:rPr>
        <w:t>or</w:t>
      </w:r>
      <w:r w:rsidR="00EC1C92" w:rsidRPr="009C2A85">
        <w:rPr>
          <w:rFonts w:asciiTheme="minorHAnsi" w:hAnsiTheme="minorHAnsi" w:cstheme="minorHAnsi"/>
          <w:szCs w:val="22"/>
        </w:rPr>
        <w:t xml:space="preserve"> initialed</w:t>
      </w:r>
      <w:r w:rsidR="00C3144F" w:rsidRPr="009C2A85">
        <w:rPr>
          <w:rFonts w:asciiTheme="minorHAnsi" w:hAnsiTheme="minorHAnsi" w:cstheme="minorHAnsi"/>
          <w:szCs w:val="22"/>
        </w:rPr>
        <w:t xml:space="preserve"> by the </w:t>
      </w:r>
      <w:r w:rsidR="001E1BB5" w:rsidRPr="009C2A85">
        <w:rPr>
          <w:rFonts w:asciiTheme="minorHAnsi" w:hAnsiTheme="minorHAnsi" w:cstheme="minorHAnsi"/>
          <w:szCs w:val="22"/>
        </w:rPr>
        <w:t>Proposer</w:t>
      </w:r>
      <w:r w:rsidR="00C3144F" w:rsidRPr="009C2A85">
        <w:rPr>
          <w:rFonts w:asciiTheme="minorHAnsi" w:hAnsiTheme="minorHAnsi" w:cstheme="minorHAnsi"/>
          <w:szCs w:val="22"/>
        </w:rPr>
        <w:t xml:space="preserve"> or person(s)</w:t>
      </w:r>
      <w:r w:rsidR="001E1BB5" w:rsidRPr="009C2A85">
        <w:rPr>
          <w:rFonts w:asciiTheme="minorHAnsi" w:hAnsiTheme="minorHAnsi" w:cstheme="minorHAnsi"/>
          <w:szCs w:val="22"/>
        </w:rPr>
        <w:t xml:space="preserve"> duly authorized to commit the Proposer</w:t>
      </w:r>
      <w:r w:rsidR="00376D29" w:rsidRPr="009C2A85">
        <w:rPr>
          <w:rFonts w:asciiTheme="minorHAnsi" w:hAnsiTheme="minorHAnsi" w:cstheme="minorHAnsi"/>
          <w:szCs w:val="22"/>
        </w:rPr>
        <w:t xml:space="preserve"> on every page</w:t>
      </w:r>
      <w:r w:rsidR="00C3144F" w:rsidRPr="009C2A85">
        <w:rPr>
          <w:rFonts w:asciiTheme="minorHAnsi" w:hAnsiTheme="minorHAnsi" w:cstheme="minorHAnsi"/>
          <w:szCs w:val="22"/>
        </w:rPr>
        <w:t>.</w:t>
      </w:r>
      <w:r w:rsidR="001E1BB5" w:rsidRPr="009C2A85">
        <w:rPr>
          <w:rFonts w:asciiTheme="minorHAnsi" w:hAnsiTheme="minorHAnsi" w:cstheme="minorHAnsi"/>
          <w:szCs w:val="22"/>
        </w:rPr>
        <w:t xml:space="preserve">  The authorization </w:t>
      </w:r>
      <w:r w:rsidR="007B26A2" w:rsidRPr="009C2A85">
        <w:rPr>
          <w:rFonts w:asciiTheme="minorHAnsi" w:hAnsiTheme="minorHAnsi" w:cstheme="minorHAnsi"/>
          <w:szCs w:val="22"/>
        </w:rPr>
        <w:t xml:space="preserve">shall be communicated through a document evidencing such authorization issued by the highest official of the firm, or a Power of Attorney, </w:t>
      </w:r>
      <w:r w:rsidR="001E1BB5" w:rsidRPr="009C2A85">
        <w:rPr>
          <w:rFonts w:asciiTheme="minorHAnsi" w:hAnsiTheme="minorHAnsi" w:cstheme="minorHAnsi"/>
          <w:szCs w:val="22"/>
        </w:rPr>
        <w:t>accompanying the Proposal.</w:t>
      </w:r>
      <w:r w:rsidR="00C3144F" w:rsidRPr="009C2A85">
        <w:rPr>
          <w:rFonts w:asciiTheme="minorHAnsi" w:hAnsiTheme="minorHAnsi" w:cstheme="minorHAnsi"/>
          <w:szCs w:val="22"/>
        </w:rPr>
        <w:t xml:space="preserve">    </w:t>
      </w:r>
    </w:p>
    <w:p w14:paraId="68678563" w14:textId="77777777" w:rsidR="00804CDE" w:rsidRPr="00804CDE" w:rsidRDefault="00804CDE" w:rsidP="007419C9">
      <w:pPr>
        <w:pStyle w:val="ListParagraph"/>
        <w:spacing w:line="240" w:lineRule="auto"/>
        <w:rPr>
          <w:rFonts w:asciiTheme="minorHAnsi" w:hAnsiTheme="minorHAnsi" w:cstheme="minorHAnsi"/>
          <w:szCs w:val="22"/>
        </w:rPr>
      </w:pPr>
    </w:p>
    <w:p w14:paraId="66751CC0" w14:textId="77777777" w:rsidR="00804CDE" w:rsidRPr="002F040E" w:rsidRDefault="00804CDE" w:rsidP="00811AB6">
      <w:pPr>
        <w:pStyle w:val="ListParagraph"/>
        <w:numPr>
          <w:ilvl w:val="1"/>
          <w:numId w:val="48"/>
        </w:numPr>
        <w:spacing w:line="240" w:lineRule="auto"/>
        <w:ind w:left="1260" w:hanging="540"/>
        <w:jc w:val="both"/>
        <w:rPr>
          <w:rFonts w:asciiTheme="minorHAnsi" w:hAnsiTheme="minorHAnsi" w:cstheme="minorHAnsi"/>
          <w:szCs w:val="22"/>
        </w:rPr>
      </w:pPr>
      <w:r>
        <w:rPr>
          <w:rFonts w:asciiTheme="minorHAnsi" w:hAnsiTheme="minorHAnsi" w:cstheme="minorHAnsi"/>
          <w:szCs w:val="22"/>
        </w:rPr>
        <w:t>Proposers must be aware that the mere act of submission of a Proposal</w:t>
      </w:r>
      <w:r w:rsidR="008A43EA">
        <w:rPr>
          <w:rFonts w:asciiTheme="minorHAnsi" w:hAnsiTheme="minorHAnsi" w:cstheme="minorHAnsi"/>
          <w:szCs w:val="22"/>
        </w:rPr>
        <w:t xml:space="preserve">, in and of itself, </w:t>
      </w:r>
      <w:r>
        <w:rPr>
          <w:rFonts w:asciiTheme="minorHAnsi" w:hAnsiTheme="minorHAnsi" w:cstheme="minorHAnsi"/>
          <w:szCs w:val="22"/>
        </w:rPr>
        <w:t xml:space="preserve"> implies that the Proposer accepts the General Contract Terms and Conditions of UNDP as attached hereto as Section 11.</w:t>
      </w:r>
    </w:p>
    <w:p w14:paraId="35DCE045" w14:textId="77777777" w:rsidR="00D61DB0" w:rsidRPr="00D243BB" w:rsidRDefault="00D61DB0" w:rsidP="007419C9">
      <w:pPr>
        <w:tabs>
          <w:tab w:val="left" w:pos="0"/>
        </w:tabs>
        <w:ind w:left="634"/>
        <w:jc w:val="both"/>
        <w:rPr>
          <w:rFonts w:asciiTheme="minorHAnsi" w:hAnsiTheme="minorHAnsi" w:cstheme="minorHAnsi"/>
          <w:sz w:val="22"/>
          <w:szCs w:val="22"/>
        </w:rPr>
      </w:pPr>
    </w:p>
    <w:p w14:paraId="75948DD5" w14:textId="77777777" w:rsidR="00503610" w:rsidRPr="009C2A85" w:rsidRDefault="0006713F" w:rsidP="00811AB6">
      <w:pPr>
        <w:pStyle w:val="ListParagraph"/>
        <w:numPr>
          <w:ilvl w:val="0"/>
          <w:numId w:val="43"/>
        </w:numPr>
        <w:tabs>
          <w:tab w:val="left" w:pos="36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Deadline for Submission of Proposals and Late Proposals</w:t>
      </w:r>
    </w:p>
    <w:p w14:paraId="5F120B41" w14:textId="77777777" w:rsidR="00105CA9" w:rsidRPr="009C2A85" w:rsidRDefault="00105CA9" w:rsidP="007419C9">
      <w:pPr>
        <w:pStyle w:val="ListParagraph"/>
        <w:tabs>
          <w:tab w:val="left" w:pos="0"/>
        </w:tabs>
        <w:spacing w:line="240" w:lineRule="auto"/>
        <w:ind w:left="1440" w:hanging="720"/>
        <w:rPr>
          <w:rFonts w:asciiTheme="minorHAnsi" w:hAnsiTheme="minorHAnsi" w:cstheme="minorHAnsi"/>
          <w:bCs/>
          <w:szCs w:val="22"/>
          <w:lang w:val="en-GB"/>
        </w:rPr>
      </w:pPr>
    </w:p>
    <w:p w14:paraId="5246A596" w14:textId="77777777" w:rsidR="00BD070F" w:rsidRPr="009C2A85" w:rsidRDefault="00942F7B" w:rsidP="007419C9">
      <w:pPr>
        <w:tabs>
          <w:tab w:val="left" w:pos="36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Proposals </w:t>
      </w:r>
      <w:r w:rsidR="00AB4D58" w:rsidRPr="009C2A85">
        <w:rPr>
          <w:rFonts w:asciiTheme="minorHAnsi" w:hAnsiTheme="minorHAnsi" w:cstheme="minorHAnsi"/>
          <w:bCs/>
          <w:sz w:val="22"/>
          <w:szCs w:val="22"/>
          <w:lang w:val="en-GB"/>
        </w:rPr>
        <w:t xml:space="preserve">must be received by UNDP at the address and no later than the date and time </w:t>
      </w:r>
      <w:r w:rsidR="006C6650" w:rsidRPr="009C2A85">
        <w:rPr>
          <w:rFonts w:asciiTheme="minorHAnsi" w:hAnsiTheme="minorHAnsi" w:cstheme="minorHAnsi"/>
          <w:bCs/>
          <w:sz w:val="22"/>
          <w:szCs w:val="22"/>
          <w:lang w:val="en-GB"/>
        </w:rPr>
        <w:t>specified in the</w:t>
      </w:r>
      <w:r w:rsidR="006C6650" w:rsidRPr="009C2A85">
        <w:rPr>
          <w:rFonts w:asciiTheme="minorHAnsi" w:hAnsiTheme="minorHAnsi" w:cstheme="minorHAnsi"/>
          <w:b/>
          <w:bCs/>
          <w:sz w:val="22"/>
          <w:szCs w:val="22"/>
          <w:lang w:val="en-GB"/>
        </w:rPr>
        <w:t xml:space="preserve"> </w:t>
      </w:r>
      <w:r w:rsidR="00EF2699" w:rsidRPr="009C2A85">
        <w:rPr>
          <w:rFonts w:asciiTheme="minorHAnsi" w:hAnsiTheme="minorHAnsi" w:cstheme="minorHAnsi"/>
          <w:b/>
          <w:bCs/>
          <w:sz w:val="22"/>
          <w:szCs w:val="22"/>
          <w:lang w:val="en-GB"/>
        </w:rPr>
        <w:t>Data Sheet</w:t>
      </w:r>
      <w:r w:rsidR="008E77FF" w:rsidRPr="009C2A85">
        <w:rPr>
          <w:rFonts w:asciiTheme="minorHAnsi" w:hAnsiTheme="minorHAnsi" w:cstheme="minorHAnsi"/>
          <w:b/>
          <w:bCs/>
          <w:sz w:val="22"/>
          <w:szCs w:val="22"/>
          <w:lang w:val="en-GB"/>
        </w:rPr>
        <w:t xml:space="preserve"> </w:t>
      </w:r>
      <w:r w:rsidR="00443E95"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443E95"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A43EA">
        <w:rPr>
          <w:rFonts w:asciiTheme="minorHAnsi" w:hAnsiTheme="minorHAnsi" w:cstheme="minorHAnsi"/>
          <w:bCs/>
          <w:sz w:val="22"/>
          <w:szCs w:val="22"/>
          <w:lang w:val="en-GB"/>
        </w:rPr>
        <w:t>s</w:t>
      </w:r>
      <w:r w:rsidR="00161B6F" w:rsidRPr="009C2A85">
        <w:rPr>
          <w:rFonts w:asciiTheme="minorHAnsi" w:hAnsiTheme="minorHAnsi" w:cstheme="minorHAnsi"/>
          <w:bCs/>
          <w:sz w:val="22"/>
          <w:szCs w:val="22"/>
          <w:lang w:val="en-GB"/>
        </w:rPr>
        <w:t>.</w:t>
      </w:r>
      <w:r w:rsidR="008A43EA">
        <w:rPr>
          <w:rFonts w:asciiTheme="minorHAnsi" w:hAnsiTheme="minorHAnsi" w:cstheme="minorHAnsi"/>
          <w:bCs/>
          <w:sz w:val="22"/>
          <w:szCs w:val="22"/>
          <w:lang w:val="en-GB"/>
        </w:rPr>
        <w:t xml:space="preserve"> 20 and</w:t>
      </w:r>
      <w:r w:rsidR="00443E95" w:rsidRPr="009C2A85">
        <w:rPr>
          <w:rFonts w:asciiTheme="minorHAnsi" w:hAnsiTheme="minorHAnsi" w:cstheme="minorHAnsi"/>
          <w:bCs/>
          <w:sz w:val="22"/>
          <w:szCs w:val="22"/>
          <w:lang w:val="en-GB"/>
        </w:rPr>
        <w:t xml:space="preserve"> 21</w:t>
      </w:r>
      <w:r w:rsidR="008E77FF" w:rsidRPr="009C2A85">
        <w:rPr>
          <w:rFonts w:asciiTheme="minorHAnsi" w:hAnsiTheme="minorHAnsi" w:cstheme="minorHAnsi"/>
          <w:bCs/>
          <w:sz w:val="22"/>
          <w:szCs w:val="22"/>
          <w:lang w:val="en-GB"/>
        </w:rPr>
        <w:t>)</w:t>
      </w:r>
      <w:r w:rsidR="00AB4D58" w:rsidRPr="009C2A85">
        <w:rPr>
          <w:rFonts w:asciiTheme="minorHAnsi" w:hAnsiTheme="minorHAnsi" w:cstheme="minorHAnsi"/>
          <w:bCs/>
          <w:sz w:val="22"/>
          <w:szCs w:val="22"/>
          <w:lang w:val="en-GB"/>
        </w:rPr>
        <w:t>.</w:t>
      </w:r>
      <w:r w:rsidR="00A73A11" w:rsidRPr="009C2A85">
        <w:rPr>
          <w:rFonts w:asciiTheme="minorHAnsi" w:hAnsiTheme="minorHAnsi" w:cstheme="minorHAnsi"/>
          <w:bCs/>
          <w:sz w:val="22"/>
          <w:szCs w:val="22"/>
          <w:lang w:val="en-GB"/>
        </w:rPr>
        <w:t xml:space="preserve"> </w:t>
      </w:r>
    </w:p>
    <w:p w14:paraId="7B4B57AF" w14:textId="77777777" w:rsidR="00F974C4" w:rsidRPr="009C2A85" w:rsidRDefault="00F974C4" w:rsidP="007419C9">
      <w:pPr>
        <w:pStyle w:val="ListParagraph"/>
        <w:tabs>
          <w:tab w:val="left" w:pos="0"/>
        </w:tabs>
        <w:spacing w:line="240" w:lineRule="auto"/>
        <w:jc w:val="both"/>
        <w:rPr>
          <w:rFonts w:asciiTheme="minorHAnsi" w:hAnsiTheme="minorHAnsi" w:cstheme="minorHAnsi"/>
          <w:bCs/>
          <w:szCs w:val="22"/>
          <w:lang w:val="en-GB"/>
        </w:rPr>
      </w:pPr>
    </w:p>
    <w:p w14:paraId="146FDFDE" w14:textId="77777777" w:rsidR="000C2CCD" w:rsidRPr="009C2A85" w:rsidDel="007B276E" w:rsidRDefault="0006713F"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 shall not consider any Proposal</w:t>
      </w:r>
      <w:r w:rsidR="00AB4D58" w:rsidRPr="009C2A85">
        <w:rPr>
          <w:rFonts w:asciiTheme="minorHAnsi" w:hAnsiTheme="minorHAnsi" w:cstheme="minorHAnsi"/>
          <w:bCs/>
          <w:sz w:val="22"/>
          <w:szCs w:val="22"/>
          <w:lang w:val="en-GB"/>
        </w:rPr>
        <w:t xml:space="preserve"> that arrives after the d</w:t>
      </w:r>
      <w:r w:rsidR="0043159A" w:rsidRPr="009C2A85">
        <w:rPr>
          <w:rFonts w:asciiTheme="minorHAnsi" w:hAnsiTheme="minorHAnsi" w:cstheme="minorHAnsi"/>
          <w:bCs/>
          <w:sz w:val="22"/>
          <w:szCs w:val="22"/>
          <w:lang w:val="en-GB"/>
        </w:rPr>
        <w:t xml:space="preserve">eadline for submission of Proposals.  Any Proposal received by UNDP after the deadline for submission of </w:t>
      </w:r>
      <w:r w:rsidR="001216E6" w:rsidRPr="009C2A85">
        <w:rPr>
          <w:rFonts w:asciiTheme="minorHAnsi" w:hAnsiTheme="minorHAnsi" w:cstheme="minorHAnsi"/>
          <w:bCs/>
          <w:sz w:val="22"/>
          <w:szCs w:val="22"/>
          <w:lang w:val="en-GB"/>
        </w:rPr>
        <w:t>Proposal</w:t>
      </w:r>
      <w:r w:rsidR="0043159A" w:rsidRPr="009C2A85">
        <w:rPr>
          <w:rFonts w:asciiTheme="minorHAnsi" w:hAnsiTheme="minorHAnsi" w:cstheme="minorHAnsi"/>
          <w:bCs/>
          <w:sz w:val="22"/>
          <w:szCs w:val="22"/>
          <w:lang w:val="en-GB"/>
        </w:rPr>
        <w:t xml:space="preserve">s shall be declared late, rejected, and returned unopened to the Proposer.  </w:t>
      </w:r>
    </w:p>
    <w:p w14:paraId="22EC14E7" w14:textId="77777777" w:rsidR="0043159A" w:rsidRPr="009C2A85" w:rsidRDefault="0043159A" w:rsidP="007419C9">
      <w:pPr>
        <w:pStyle w:val="ListParagraph"/>
        <w:spacing w:line="240" w:lineRule="auto"/>
        <w:ind w:left="1440" w:hanging="720"/>
        <w:rPr>
          <w:rFonts w:asciiTheme="minorHAnsi" w:hAnsiTheme="minorHAnsi" w:cstheme="minorHAnsi"/>
          <w:szCs w:val="22"/>
        </w:rPr>
      </w:pPr>
    </w:p>
    <w:p w14:paraId="55EA9FCF" w14:textId="77777777" w:rsidR="00503610" w:rsidRPr="00D243BB" w:rsidRDefault="00DB3A0F" w:rsidP="00811AB6">
      <w:pPr>
        <w:pStyle w:val="ListParagraph"/>
        <w:numPr>
          <w:ilvl w:val="0"/>
          <w:numId w:val="43"/>
        </w:numPr>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Withdrawal, Subs</w:t>
      </w:r>
      <w:r w:rsidR="0006713F" w:rsidRPr="009C2A85">
        <w:rPr>
          <w:rFonts w:asciiTheme="minorHAnsi" w:hAnsiTheme="minorHAnsi" w:cstheme="minorHAnsi"/>
          <w:b/>
          <w:bCs/>
          <w:szCs w:val="22"/>
          <w:lang w:val="en-GB"/>
        </w:rPr>
        <w:t>titution, and Modification</w:t>
      </w:r>
      <w:r w:rsidR="0006713F" w:rsidRPr="00D243BB">
        <w:rPr>
          <w:rFonts w:asciiTheme="minorHAnsi" w:hAnsiTheme="minorHAnsi" w:cstheme="minorHAnsi"/>
          <w:b/>
          <w:bCs/>
          <w:szCs w:val="22"/>
          <w:lang w:val="en-GB"/>
        </w:rPr>
        <w:t xml:space="preserve"> of Proposals</w:t>
      </w:r>
    </w:p>
    <w:p w14:paraId="2501A364" w14:textId="77777777" w:rsidR="00105CA9" w:rsidRPr="00D243BB"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4AE5E8FA" w14:textId="77777777" w:rsidR="00FB70A8" w:rsidRPr="009C2A85" w:rsidRDefault="003769FD" w:rsidP="00811AB6">
      <w:pPr>
        <w:pStyle w:val="ListParagraph"/>
        <w:numPr>
          <w:ilvl w:val="1"/>
          <w:numId w:val="49"/>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Proposers are expected to have sole responsibility for taking steps to carefully examine</w:t>
      </w:r>
      <w:r w:rsidR="005F7A81" w:rsidRPr="009C2A85">
        <w:rPr>
          <w:rFonts w:asciiTheme="minorHAnsi" w:hAnsiTheme="minorHAnsi" w:cstheme="minorHAnsi"/>
          <w:bCs/>
          <w:szCs w:val="22"/>
          <w:lang w:val="en-GB"/>
        </w:rPr>
        <w:t xml:space="preserve"> in detail</w:t>
      </w:r>
      <w:r w:rsidRPr="009C2A85">
        <w:rPr>
          <w:rFonts w:asciiTheme="minorHAnsi" w:hAnsiTheme="minorHAnsi" w:cstheme="minorHAnsi"/>
          <w:bCs/>
          <w:szCs w:val="22"/>
          <w:lang w:val="en-GB"/>
        </w:rPr>
        <w:t xml:space="preserve"> the full consistency of its Proposals to the requirements of the RFP</w:t>
      </w:r>
      <w:r w:rsidR="005F7A81" w:rsidRPr="009C2A85">
        <w:rPr>
          <w:rFonts w:asciiTheme="minorHAnsi" w:hAnsiTheme="minorHAnsi" w:cstheme="minorHAnsi"/>
          <w:bCs/>
          <w:szCs w:val="22"/>
          <w:lang w:val="en-GB"/>
        </w:rPr>
        <w:t xml:space="preserve">, keeping in mind that material deficiencies </w:t>
      </w:r>
      <w:r w:rsidR="00E81277" w:rsidRPr="009C2A85">
        <w:rPr>
          <w:rFonts w:asciiTheme="minorHAnsi" w:hAnsiTheme="minorHAnsi" w:cstheme="minorHAnsi"/>
          <w:bCs/>
          <w:szCs w:val="22"/>
          <w:lang w:val="en-GB"/>
        </w:rPr>
        <w:t xml:space="preserve">in </w:t>
      </w:r>
      <w:r w:rsidR="005F7A81" w:rsidRPr="009C2A85">
        <w:rPr>
          <w:rFonts w:asciiTheme="minorHAnsi" w:hAnsiTheme="minorHAnsi" w:cstheme="minorHAnsi"/>
          <w:bCs/>
          <w:szCs w:val="22"/>
          <w:lang w:val="en-GB"/>
        </w:rPr>
        <w:t xml:space="preserve">providing information requested by UNDP, or </w:t>
      </w:r>
      <w:r w:rsidR="00E81277" w:rsidRPr="009C2A85">
        <w:rPr>
          <w:rFonts w:asciiTheme="minorHAnsi" w:hAnsiTheme="minorHAnsi" w:cstheme="minorHAnsi"/>
          <w:bCs/>
          <w:szCs w:val="22"/>
          <w:lang w:val="en-GB"/>
        </w:rPr>
        <w:t xml:space="preserve">lack </w:t>
      </w:r>
      <w:r w:rsidR="005F7A81" w:rsidRPr="009C2A85">
        <w:rPr>
          <w:rFonts w:asciiTheme="minorHAnsi" w:hAnsiTheme="minorHAnsi" w:cstheme="minorHAnsi"/>
          <w:bCs/>
          <w:szCs w:val="22"/>
          <w:lang w:val="en-GB"/>
        </w:rPr>
        <w:t>clarity in the description of services to be provided, may result in the rejection of the Proposal</w:t>
      </w:r>
      <w:r w:rsidRPr="009C2A85">
        <w:rPr>
          <w:rFonts w:asciiTheme="minorHAnsi" w:hAnsiTheme="minorHAnsi" w:cstheme="minorHAnsi"/>
          <w:bCs/>
          <w:szCs w:val="22"/>
          <w:lang w:val="en-GB"/>
        </w:rPr>
        <w:t xml:space="preserve">.  </w:t>
      </w:r>
      <w:r w:rsidR="000F5EB0" w:rsidRPr="009C2A85">
        <w:rPr>
          <w:rFonts w:asciiTheme="minorHAnsi" w:hAnsiTheme="minorHAnsi" w:cstheme="minorHAnsi"/>
          <w:bCs/>
          <w:szCs w:val="22"/>
          <w:lang w:val="en-GB"/>
        </w:rPr>
        <w:t>The Proposer shall</w:t>
      </w:r>
      <w:r w:rsidRPr="009C2A85">
        <w:rPr>
          <w:rFonts w:asciiTheme="minorHAnsi" w:hAnsiTheme="minorHAnsi" w:cstheme="minorHAnsi"/>
          <w:bCs/>
          <w:szCs w:val="22"/>
          <w:lang w:val="en-GB"/>
        </w:rPr>
        <w:t xml:space="preserve"> assume </w:t>
      </w:r>
      <w:r w:rsidR="000F5EB0" w:rsidRPr="009C2A85">
        <w:rPr>
          <w:rFonts w:asciiTheme="minorHAnsi" w:hAnsiTheme="minorHAnsi" w:cstheme="minorHAnsi"/>
          <w:bCs/>
          <w:szCs w:val="22"/>
          <w:lang w:val="en-GB"/>
        </w:rPr>
        <w:t>the</w:t>
      </w:r>
      <w:r w:rsidRPr="009C2A85">
        <w:rPr>
          <w:rFonts w:asciiTheme="minorHAnsi" w:hAnsiTheme="minorHAnsi" w:cstheme="minorHAnsi"/>
          <w:bCs/>
          <w:szCs w:val="22"/>
          <w:lang w:val="en-GB"/>
        </w:rPr>
        <w:t xml:space="preserve"> responsibility regarding erroneous interpretations or conclusions made by the Proposer in the course of understanding the RFP out of the </w:t>
      </w:r>
      <w:r w:rsidR="00CE5DEE" w:rsidRPr="009C2A85">
        <w:rPr>
          <w:rFonts w:asciiTheme="minorHAnsi" w:hAnsiTheme="minorHAnsi" w:cstheme="minorHAnsi"/>
          <w:bCs/>
          <w:szCs w:val="22"/>
          <w:lang w:val="en-GB"/>
        </w:rPr>
        <w:t>set of information</w:t>
      </w:r>
      <w:r w:rsidRPr="009C2A85">
        <w:rPr>
          <w:rFonts w:asciiTheme="minorHAnsi" w:hAnsiTheme="minorHAnsi" w:cstheme="minorHAnsi"/>
          <w:bCs/>
          <w:szCs w:val="22"/>
          <w:lang w:val="en-GB"/>
        </w:rPr>
        <w:t xml:space="preserve"> furnished by UNDP.  </w:t>
      </w:r>
    </w:p>
    <w:p w14:paraId="71279AC1" w14:textId="77777777" w:rsidR="0000617C" w:rsidRDefault="0000617C" w:rsidP="007419C9">
      <w:pPr>
        <w:pStyle w:val="ListParagraph"/>
        <w:tabs>
          <w:tab w:val="left" w:pos="0"/>
        </w:tabs>
        <w:spacing w:line="240" w:lineRule="auto"/>
        <w:ind w:left="1440" w:hanging="720"/>
        <w:jc w:val="both"/>
        <w:rPr>
          <w:rFonts w:asciiTheme="minorHAnsi" w:hAnsiTheme="minorHAnsi" w:cstheme="minorHAnsi"/>
          <w:bCs/>
          <w:szCs w:val="22"/>
          <w:lang w:val="en-GB"/>
        </w:rPr>
      </w:pPr>
    </w:p>
    <w:p w14:paraId="1768D973" w14:textId="77777777" w:rsidR="00FB70A8" w:rsidRPr="009C2A85" w:rsidRDefault="0006713F" w:rsidP="00811AB6">
      <w:pPr>
        <w:pStyle w:val="ListParagraph"/>
        <w:numPr>
          <w:ilvl w:val="1"/>
          <w:numId w:val="49"/>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A Proposer</w:t>
      </w:r>
      <w:r w:rsidR="00C878F0" w:rsidRPr="009C2A85">
        <w:rPr>
          <w:rFonts w:asciiTheme="minorHAnsi" w:hAnsiTheme="minorHAnsi" w:cstheme="minorHAnsi"/>
          <w:bCs/>
          <w:szCs w:val="22"/>
          <w:lang w:val="en-GB"/>
        </w:rPr>
        <w:t xml:space="preserve"> may withdraw, substitute or modify it</w:t>
      </w:r>
      <w:r w:rsidRPr="009C2A85">
        <w:rPr>
          <w:rFonts w:asciiTheme="minorHAnsi" w:hAnsiTheme="minorHAnsi" w:cstheme="minorHAnsi"/>
          <w:bCs/>
          <w:szCs w:val="22"/>
          <w:lang w:val="en-GB"/>
        </w:rPr>
        <w:t>s Proposal</w:t>
      </w:r>
      <w:r w:rsidR="00C878F0" w:rsidRPr="009C2A85">
        <w:rPr>
          <w:rFonts w:asciiTheme="minorHAnsi" w:hAnsiTheme="minorHAnsi" w:cstheme="minorHAnsi"/>
          <w:bCs/>
          <w:szCs w:val="22"/>
          <w:lang w:val="en-GB"/>
        </w:rPr>
        <w:t xml:space="preserve"> after it</w:t>
      </w:r>
      <w:r w:rsidR="007B276E" w:rsidRPr="009C2A85">
        <w:rPr>
          <w:rFonts w:asciiTheme="minorHAnsi" w:hAnsiTheme="minorHAnsi" w:cstheme="minorHAnsi"/>
          <w:bCs/>
          <w:szCs w:val="22"/>
          <w:lang w:val="en-GB"/>
        </w:rPr>
        <w:t xml:space="preserve"> ha</w:t>
      </w:r>
      <w:r w:rsidR="00C878F0" w:rsidRPr="009C2A85">
        <w:rPr>
          <w:rFonts w:asciiTheme="minorHAnsi" w:hAnsiTheme="minorHAnsi" w:cstheme="minorHAnsi"/>
          <w:bCs/>
          <w:szCs w:val="22"/>
          <w:lang w:val="en-GB"/>
        </w:rPr>
        <w:t xml:space="preserve">s been submitted by sending a written notice </w:t>
      </w:r>
      <w:r w:rsidR="00A23A0E" w:rsidRPr="009C2A85">
        <w:rPr>
          <w:rFonts w:asciiTheme="minorHAnsi" w:hAnsiTheme="minorHAnsi" w:cstheme="minorHAnsi"/>
          <w:bCs/>
          <w:szCs w:val="22"/>
          <w:lang w:val="en-GB"/>
        </w:rPr>
        <w:t>in</w:t>
      </w:r>
      <w:r w:rsidR="009C288F" w:rsidRPr="009C2A85">
        <w:rPr>
          <w:rFonts w:asciiTheme="minorHAnsi" w:hAnsiTheme="minorHAnsi" w:cstheme="minorHAnsi"/>
          <w:bCs/>
          <w:szCs w:val="22"/>
          <w:lang w:val="en-GB"/>
        </w:rPr>
        <w:t xml:space="preserve"> accordance with </w:t>
      </w:r>
      <w:r w:rsidR="00F0345A">
        <w:rPr>
          <w:rFonts w:asciiTheme="minorHAnsi" w:hAnsiTheme="minorHAnsi" w:cstheme="minorHAnsi"/>
          <w:bCs/>
          <w:szCs w:val="22"/>
          <w:lang w:val="en-GB"/>
        </w:rPr>
        <w:t>Clause 23.1</w:t>
      </w:r>
      <w:r w:rsidR="00A413EA" w:rsidRPr="009C2A85">
        <w:rPr>
          <w:rFonts w:asciiTheme="minorHAnsi" w:hAnsiTheme="minorHAnsi" w:cstheme="minorHAnsi"/>
          <w:bCs/>
          <w:szCs w:val="22"/>
          <w:lang w:val="en-GB"/>
        </w:rPr>
        <w:t xml:space="preserve">, </w:t>
      </w:r>
      <w:r w:rsidR="00A23A0E" w:rsidRPr="009C2A85">
        <w:rPr>
          <w:rFonts w:asciiTheme="minorHAnsi" w:hAnsiTheme="minorHAnsi" w:cstheme="minorHAnsi"/>
          <w:bCs/>
          <w:szCs w:val="22"/>
          <w:lang w:val="en-GB"/>
        </w:rPr>
        <w:t>duly signed by an authorized representative, and shall include a copy of the authorization (</w:t>
      </w:r>
      <w:r w:rsidR="007B26A2" w:rsidRPr="009C2A85">
        <w:rPr>
          <w:rFonts w:asciiTheme="minorHAnsi" w:hAnsiTheme="minorHAnsi" w:cstheme="minorHAnsi"/>
          <w:bCs/>
          <w:szCs w:val="22"/>
          <w:lang w:val="en-GB"/>
        </w:rPr>
        <w:t>or a P</w:t>
      </w:r>
      <w:r w:rsidR="00A23A0E" w:rsidRPr="009C2A85">
        <w:rPr>
          <w:rFonts w:asciiTheme="minorHAnsi" w:hAnsiTheme="minorHAnsi" w:cstheme="minorHAnsi"/>
          <w:bCs/>
          <w:szCs w:val="22"/>
          <w:lang w:val="en-GB"/>
        </w:rPr>
        <w:t xml:space="preserve">ower of </w:t>
      </w:r>
      <w:r w:rsidR="007B26A2" w:rsidRPr="009C2A85">
        <w:rPr>
          <w:rFonts w:asciiTheme="minorHAnsi" w:hAnsiTheme="minorHAnsi" w:cstheme="minorHAnsi"/>
          <w:bCs/>
          <w:szCs w:val="22"/>
          <w:lang w:val="en-GB"/>
        </w:rPr>
        <w:t>A</w:t>
      </w:r>
      <w:r w:rsidR="00A413EA" w:rsidRPr="009C2A85">
        <w:rPr>
          <w:rFonts w:asciiTheme="minorHAnsi" w:hAnsiTheme="minorHAnsi" w:cstheme="minorHAnsi"/>
          <w:bCs/>
          <w:szCs w:val="22"/>
          <w:lang w:val="en-GB"/>
        </w:rPr>
        <w:t xml:space="preserve">ttorney). </w:t>
      </w:r>
      <w:r w:rsidR="00A23A0E" w:rsidRPr="009C2A85">
        <w:rPr>
          <w:rFonts w:asciiTheme="minorHAnsi" w:hAnsiTheme="minorHAnsi" w:cstheme="minorHAnsi"/>
          <w:bCs/>
          <w:szCs w:val="22"/>
          <w:lang w:val="en-GB"/>
        </w:rPr>
        <w:t>The corresponding substit</w:t>
      </w:r>
      <w:r w:rsidR="00A413EA" w:rsidRPr="009C2A85">
        <w:rPr>
          <w:rFonts w:asciiTheme="minorHAnsi" w:hAnsiTheme="minorHAnsi" w:cstheme="minorHAnsi"/>
          <w:bCs/>
          <w:szCs w:val="22"/>
          <w:lang w:val="en-GB"/>
        </w:rPr>
        <w:t>ution or modification of the Proposal</w:t>
      </w:r>
      <w:r w:rsidR="00A23A0E" w:rsidRPr="009C2A85">
        <w:rPr>
          <w:rFonts w:asciiTheme="minorHAnsi" w:hAnsiTheme="minorHAnsi" w:cstheme="minorHAnsi"/>
          <w:bCs/>
          <w:szCs w:val="22"/>
          <w:lang w:val="en-GB"/>
        </w:rPr>
        <w:t xml:space="preserve"> must accompany the respective written notice.  All notices must be received by UNDP prior to the deadline for submission and submitte</w:t>
      </w:r>
      <w:r w:rsidR="00213637" w:rsidRPr="009C2A85">
        <w:rPr>
          <w:rFonts w:asciiTheme="minorHAnsi" w:hAnsiTheme="minorHAnsi" w:cstheme="minorHAnsi"/>
          <w:bCs/>
          <w:szCs w:val="22"/>
          <w:lang w:val="en-GB"/>
        </w:rPr>
        <w:t xml:space="preserve">d in accordance with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23.1</w:t>
      </w:r>
      <w:r w:rsidR="00A23A0E" w:rsidRPr="009C2A85">
        <w:rPr>
          <w:rFonts w:asciiTheme="minorHAnsi" w:hAnsiTheme="minorHAnsi" w:cstheme="minorHAnsi"/>
          <w:bCs/>
          <w:szCs w:val="22"/>
          <w:lang w:val="en-GB"/>
        </w:rPr>
        <w:t xml:space="preserve"> (except that withdrawal notices do not require copies).  The respective envelopes shall b</w:t>
      </w:r>
      <w:r w:rsidR="00D61DB0" w:rsidRPr="009C2A85">
        <w:rPr>
          <w:rFonts w:asciiTheme="minorHAnsi" w:hAnsiTheme="minorHAnsi" w:cstheme="minorHAnsi"/>
          <w:bCs/>
          <w:szCs w:val="22"/>
          <w:lang w:val="en-GB"/>
        </w:rPr>
        <w:t xml:space="preserve">e clearly marked “WITHDRAWAL,” </w:t>
      </w:r>
      <w:r w:rsidR="00A23A0E" w:rsidRPr="009C2A85">
        <w:rPr>
          <w:rFonts w:asciiTheme="minorHAnsi" w:hAnsiTheme="minorHAnsi" w:cstheme="minorHAnsi"/>
          <w:bCs/>
          <w:szCs w:val="22"/>
          <w:lang w:val="en-GB"/>
        </w:rPr>
        <w:t xml:space="preserve">“SUBSTITUTION,” or MODIFICATION”.  </w:t>
      </w:r>
    </w:p>
    <w:p w14:paraId="2C6AC3A8" w14:textId="77777777" w:rsidR="009C2A85" w:rsidRDefault="009C2A85" w:rsidP="007419C9">
      <w:pPr>
        <w:pStyle w:val="ListParagraph"/>
        <w:tabs>
          <w:tab w:val="left" w:pos="0"/>
        </w:tabs>
        <w:spacing w:line="240" w:lineRule="auto"/>
        <w:ind w:left="1440"/>
        <w:jc w:val="both"/>
        <w:rPr>
          <w:rFonts w:asciiTheme="minorHAnsi" w:hAnsiTheme="minorHAnsi" w:cstheme="minorHAnsi"/>
          <w:bCs/>
          <w:szCs w:val="22"/>
          <w:lang w:val="en-GB"/>
        </w:rPr>
      </w:pPr>
    </w:p>
    <w:p w14:paraId="16E0C453" w14:textId="77777777" w:rsidR="000C2CCD" w:rsidRPr="00FB70A8" w:rsidRDefault="00A413EA" w:rsidP="00811AB6">
      <w:pPr>
        <w:pStyle w:val="ListParagraph"/>
        <w:numPr>
          <w:ilvl w:val="1"/>
          <w:numId w:val="49"/>
        </w:numPr>
        <w:tabs>
          <w:tab w:val="left" w:pos="0"/>
        </w:tabs>
        <w:spacing w:line="240" w:lineRule="auto"/>
        <w:ind w:left="1440" w:hanging="720"/>
        <w:jc w:val="both"/>
        <w:rPr>
          <w:rFonts w:asciiTheme="minorHAnsi" w:hAnsiTheme="minorHAnsi" w:cstheme="minorHAnsi"/>
          <w:bCs/>
          <w:szCs w:val="22"/>
          <w:lang w:val="en-GB"/>
        </w:rPr>
      </w:pPr>
      <w:r w:rsidRPr="00FB70A8">
        <w:rPr>
          <w:rFonts w:asciiTheme="minorHAnsi" w:hAnsiTheme="minorHAnsi" w:cstheme="minorHAnsi"/>
          <w:bCs/>
          <w:szCs w:val="22"/>
          <w:lang w:val="en-GB"/>
        </w:rPr>
        <w:t>Proposals</w:t>
      </w:r>
      <w:r w:rsidR="00A23A0E" w:rsidRPr="00FB70A8">
        <w:rPr>
          <w:rFonts w:asciiTheme="minorHAnsi" w:hAnsiTheme="minorHAnsi" w:cstheme="minorHAnsi"/>
          <w:bCs/>
          <w:szCs w:val="22"/>
          <w:lang w:val="en-GB"/>
        </w:rPr>
        <w:t xml:space="preserve"> requested to be withdrawn shall be r</w:t>
      </w:r>
      <w:r w:rsidRPr="00FB70A8">
        <w:rPr>
          <w:rFonts w:asciiTheme="minorHAnsi" w:hAnsiTheme="minorHAnsi" w:cstheme="minorHAnsi"/>
          <w:bCs/>
          <w:szCs w:val="22"/>
          <w:lang w:val="en-GB"/>
        </w:rPr>
        <w:t>eturned unopened to the Proposers.</w:t>
      </w:r>
    </w:p>
    <w:p w14:paraId="47D851C9" w14:textId="77777777" w:rsidR="0043159A" w:rsidRPr="00D243BB" w:rsidRDefault="00A23A0E" w:rsidP="007419C9">
      <w:pPr>
        <w:pStyle w:val="ListParagraph"/>
        <w:tabs>
          <w:tab w:val="left" w:pos="0"/>
        </w:tabs>
        <w:spacing w:line="240" w:lineRule="auto"/>
        <w:ind w:left="1440" w:hanging="72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50C6573F" w14:textId="77777777" w:rsidR="00A23A0E" w:rsidRPr="00D243BB" w:rsidRDefault="00A413EA" w:rsidP="00811AB6">
      <w:pPr>
        <w:pStyle w:val="ListParagraph"/>
        <w:numPr>
          <w:ilvl w:val="1"/>
          <w:numId w:val="49"/>
        </w:numPr>
        <w:tabs>
          <w:tab w:val="left" w:pos="0"/>
        </w:tabs>
        <w:spacing w:line="240" w:lineRule="auto"/>
        <w:ind w:left="1440" w:hanging="720"/>
        <w:jc w:val="both"/>
        <w:rPr>
          <w:rFonts w:asciiTheme="minorHAnsi" w:hAnsiTheme="minorHAnsi" w:cstheme="minorHAnsi"/>
          <w:bCs/>
          <w:szCs w:val="22"/>
          <w:lang w:val="en-GB"/>
        </w:rPr>
      </w:pPr>
      <w:r w:rsidRPr="00D243BB">
        <w:rPr>
          <w:rFonts w:asciiTheme="minorHAnsi" w:hAnsiTheme="minorHAnsi" w:cstheme="minorHAnsi"/>
          <w:bCs/>
          <w:szCs w:val="22"/>
          <w:lang w:val="en-GB"/>
        </w:rPr>
        <w:t>No Proposal</w:t>
      </w:r>
      <w:r w:rsidR="00A23A0E" w:rsidRPr="00D243BB">
        <w:rPr>
          <w:rFonts w:asciiTheme="minorHAnsi" w:hAnsiTheme="minorHAnsi" w:cstheme="minorHAnsi"/>
          <w:bCs/>
          <w:szCs w:val="22"/>
          <w:lang w:val="en-GB"/>
        </w:rPr>
        <w:t xml:space="preserve"> may be withdrawn, substituted, or modified in the interval between the</w:t>
      </w:r>
      <w:r w:rsidR="00364889" w:rsidRPr="00D243BB">
        <w:rPr>
          <w:rFonts w:asciiTheme="minorHAnsi" w:hAnsiTheme="minorHAnsi" w:cstheme="minorHAnsi"/>
          <w:bCs/>
          <w:szCs w:val="22"/>
          <w:lang w:val="en-GB"/>
        </w:rPr>
        <w:t xml:space="preserve"> deadline for submission of Proposals</w:t>
      </w:r>
      <w:r w:rsidR="00A23A0E" w:rsidRPr="00D243BB">
        <w:rPr>
          <w:rFonts w:asciiTheme="minorHAnsi" w:hAnsiTheme="minorHAnsi" w:cstheme="minorHAnsi"/>
          <w:bCs/>
          <w:szCs w:val="22"/>
          <w:lang w:val="en-GB"/>
        </w:rPr>
        <w:t xml:space="preserve"> and the</w:t>
      </w:r>
      <w:r w:rsidR="00364889" w:rsidRPr="00D243BB">
        <w:rPr>
          <w:rFonts w:asciiTheme="minorHAnsi" w:hAnsiTheme="minorHAnsi" w:cstheme="minorHAnsi"/>
          <w:bCs/>
          <w:szCs w:val="22"/>
          <w:lang w:val="en-GB"/>
        </w:rPr>
        <w:t xml:space="preserve"> expiration of the period of proposal</w:t>
      </w:r>
      <w:r w:rsidR="00A23A0E" w:rsidRPr="00D243BB">
        <w:rPr>
          <w:rFonts w:asciiTheme="minorHAnsi" w:hAnsiTheme="minorHAnsi" w:cstheme="minorHAnsi"/>
          <w:bCs/>
          <w:szCs w:val="22"/>
          <w:lang w:val="en-GB"/>
        </w:rPr>
        <w:t xml:space="preserve"> </w:t>
      </w:r>
      <w:r w:rsidR="00364889" w:rsidRPr="00D243BB">
        <w:rPr>
          <w:rFonts w:asciiTheme="minorHAnsi" w:hAnsiTheme="minorHAnsi" w:cstheme="minorHAnsi"/>
          <w:bCs/>
          <w:szCs w:val="22"/>
          <w:lang w:val="en-GB"/>
        </w:rPr>
        <w:t>validity specified by the Proposer on the Proposal</w:t>
      </w:r>
      <w:r w:rsidR="00A23A0E" w:rsidRPr="00D243BB">
        <w:rPr>
          <w:rFonts w:asciiTheme="minorHAnsi" w:hAnsiTheme="minorHAnsi" w:cstheme="minorHAnsi"/>
          <w:bCs/>
          <w:szCs w:val="22"/>
          <w:lang w:val="en-GB"/>
        </w:rPr>
        <w:t xml:space="preserve"> Submission Form or any extension thereof.   </w:t>
      </w:r>
    </w:p>
    <w:p w14:paraId="640DF3CF" w14:textId="77777777" w:rsidR="003F39B1" w:rsidRPr="00D243BB" w:rsidRDefault="003F39B1" w:rsidP="007419C9">
      <w:pPr>
        <w:pStyle w:val="Section2-Heading1"/>
        <w:spacing w:after="0"/>
        <w:ind w:left="1080" w:firstLine="0"/>
        <w:rPr>
          <w:rFonts w:asciiTheme="minorHAnsi" w:hAnsiTheme="minorHAnsi" w:cstheme="minorHAnsi"/>
          <w:sz w:val="22"/>
          <w:szCs w:val="22"/>
          <w:u w:val="single"/>
        </w:rPr>
      </w:pPr>
    </w:p>
    <w:p w14:paraId="064F49EF" w14:textId="77777777" w:rsidR="00503610" w:rsidRPr="009C2A85" w:rsidRDefault="00364889"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Proposal</w:t>
      </w:r>
      <w:r w:rsidR="00DB3A0F" w:rsidRPr="009C2A85">
        <w:rPr>
          <w:rFonts w:asciiTheme="minorHAnsi" w:hAnsiTheme="minorHAnsi" w:cstheme="minorHAnsi"/>
          <w:b/>
          <w:bCs/>
          <w:szCs w:val="22"/>
          <w:lang w:val="en-GB"/>
        </w:rPr>
        <w:t xml:space="preserve"> Opening</w:t>
      </w:r>
    </w:p>
    <w:p w14:paraId="2AD4015C" w14:textId="77777777" w:rsidR="00105CA9" w:rsidRPr="009C2A85"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2244EE5B" w14:textId="77777777" w:rsidR="00FB70A8" w:rsidRPr="009C2A85" w:rsidRDefault="00E007EA"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w:t>
      </w:r>
      <w:r w:rsidR="00BF0163" w:rsidRPr="009C2A85">
        <w:rPr>
          <w:rFonts w:asciiTheme="minorHAnsi" w:hAnsiTheme="minorHAnsi" w:cstheme="minorHAnsi"/>
          <w:bCs/>
          <w:sz w:val="22"/>
          <w:szCs w:val="22"/>
          <w:lang w:val="en-GB"/>
        </w:rPr>
        <w:t xml:space="preserve"> will open the </w:t>
      </w:r>
      <w:r w:rsidR="00B518DC" w:rsidRPr="009C2A85">
        <w:rPr>
          <w:rFonts w:asciiTheme="minorHAnsi" w:hAnsiTheme="minorHAnsi" w:cstheme="minorHAnsi"/>
          <w:bCs/>
          <w:sz w:val="22"/>
          <w:szCs w:val="22"/>
          <w:lang w:val="en-GB"/>
        </w:rPr>
        <w:t>Proposals in the presence of a</w:t>
      </w:r>
      <w:r w:rsidR="00130A96" w:rsidRPr="009C2A85">
        <w:rPr>
          <w:rFonts w:asciiTheme="minorHAnsi" w:hAnsiTheme="minorHAnsi" w:cstheme="minorHAnsi"/>
          <w:bCs/>
          <w:sz w:val="22"/>
          <w:szCs w:val="22"/>
          <w:lang w:val="en-GB"/>
        </w:rPr>
        <w:t>n ad-hoc</w:t>
      </w:r>
      <w:r w:rsidR="00B518DC" w:rsidRPr="009C2A85">
        <w:rPr>
          <w:rFonts w:asciiTheme="minorHAnsi" w:hAnsiTheme="minorHAnsi" w:cstheme="minorHAnsi"/>
          <w:bCs/>
          <w:sz w:val="22"/>
          <w:szCs w:val="22"/>
          <w:lang w:val="en-GB"/>
        </w:rPr>
        <w:t xml:space="preserve"> committee formed by </w:t>
      </w:r>
      <w:r w:rsidR="007B276E" w:rsidRPr="009C2A85">
        <w:rPr>
          <w:rFonts w:asciiTheme="minorHAnsi" w:hAnsiTheme="minorHAnsi" w:cstheme="minorHAnsi"/>
          <w:bCs/>
          <w:sz w:val="22"/>
          <w:szCs w:val="22"/>
          <w:lang w:val="en-GB"/>
        </w:rPr>
        <w:t>UNDP</w:t>
      </w:r>
      <w:r w:rsidR="00D92167" w:rsidRPr="009C2A85">
        <w:rPr>
          <w:rFonts w:asciiTheme="minorHAnsi" w:hAnsiTheme="minorHAnsi" w:cstheme="minorHAnsi"/>
          <w:bCs/>
          <w:sz w:val="22"/>
          <w:szCs w:val="22"/>
          <w:lang w:val="en-GB"/>
        </w:rPr>
        <w:t xml:space="preserve"> of at least two (2) members</w:t>
      </w:r>
      <w:r w:rsidR="00B518DC" w:rsidRPr="009C2A85">
        <w:rPr>
          <w:rFonts w:asciiTheme="minorHAnsi" w:hAnsiTheme="minorHAnsi" w:cstheme="minorHAnsi"/>
          <w:bCs/>
          <w:sz w:val="22"/>
          <w:szCs w:val="22"/>
          <w:lang w:val="en-GB"/>
        </w:rPr>
        <w:t xml:space="preserve">.  </w:t>
      </w:r>
      <w:r w:rsidR="00756183" w:rsidRPr="009C2A85">
        <w:rPr>
          <w:rFonts w:asciiTheme="minorHAnsi" w:hAnsiTheme="minorHAnsi" w:cstheme="minorHAnsi"/>
          <w:bCs/>
          <w:sz w:val="22"/>
          <w:szCs w:val="22"/>
          <w:lang w:val="en-GB"/>
        </w:rPr>
        <w:t xml:space="preserve">If electronic </w:t>
      </w:r>
      <w:r w:rsidR="001216E6" w:rsidRPr="009C2A85">
        <w:rPr>
          <w:rFonts w:asciiTheme="minorHAnsi" w:hAnsiTheme="minorHAnsi" w:cstheme="minorHAnsi"/>
          <w:bCs/>
          <w:sz w:val="22"/>
          <w:szCs w:val="22"/>
          <w:lang w:val="en-GB"/>
        </w:rPr>
        <w:t xml:space="preserve">submission </w:t>
      </w:r>
      <w:r w:rsidR="00756183" w:rsidRPr="009C2A85">
        <w:rPr>
          <w:rFonts w:asciiTheme="minorHAnsi" w:hAnsiTheme="minorHAnsi" w:cstheme="minorHAnsi"/>
          <w:bCs/>
          <w:sz w:val="22"/>
          <w:szCs w:val="22"/>
          <w:lang w:val="en-GB"/>
        </w:rPr>
        <w:t>is permit</w:t>
      </w:r>
      <w:r w:rsidR="00B518DC" w:rsidRPr="009C2A85">
        <w:rPr>
          <w:rFonts w:asciiTheme="minorHAnsi" w:hAnsiTheme="minorHAnsi" w:cstheme="minorHAnsi"/>
          <w:bCs/>
          <w:sz w:val="22"/>
          <w:szCs w:val="22"/>
          <w:lang w:val="en-GB"/>
        </w:rPr>
        <w:t>ted, any specific electronic proposal</w:t>
      </w:r>
      <w:r w:rsidR="00756183" w:rsidRPr="009C2A85">
        <w:rPr>
          <w:rFonts w:asciiTheme="minorHAnsi" w:hAnsiTheme="minorHAnsi" w:cstheme="minorHAnsi"/>
          <w:bCs/>
          <w:sz w:val="22"/>
          <w:szCs w:val="22"/>
          <w:lang w:val="en-GB"/>
        </w:rPr>
        <w:t xml:space="preserve"> opening procedures sha</w:t>
      </w:r>
      <w:r w:rsidR="00B518DC" w:rsidRPr="009C2A85">
        <w:rPr>
          <w:rFonts w:asciiTheme="minorHAnsi" w:hAnsiTheme="minorHAnsi" w:cstheme="minorHAnsi"/>
          <w:bCs/>
          <w:sz w:val="22"/>
          <w:szCs w:val="22"/>
          <w:lang w:val="en-GB"/>
        </w:rPr>
        <w:t xml:space="preserve">ll be </w:t>
      </w:r>
      <w:r w:rsidR="006C6650" w:rsidRPr="009C2A85">
        <w:rPr>
          <w:rFonts w:asciiTheme="minorHAnsi" w:hAnsiTheme="minorHAnsi" w:cstheme="minorHAnsi"/>
          <w:bCs/>
          <w:sz w:val="22"/>
          <w:szCs w:val="22"/>
          <w:lang w:val="en-GB"/>
        </w:rPr>
        <w:t>as specified in the</w:t>
      </w:r>
      <w:r w:rsidR="006C6650" w:rsidRPr="009C2A85">
        <w:rPr>
          <w:rFonts w:asciiTheme="minorHAnsi" w:hAnsiTheme="minorHAnsi" w:cstheme="minorHAnsi"/>
          <w:b/>
          <w:bCs/>
          <w:sz w:val="22"/>
          <w:szCs w:val="22"/>
          <w:lang w:val="en-GB"/>
        </w:rPr>
        <w:t xml:space="preserve"> Data Sheet</w:t>
      </w:r>
      <w:r w:rsidR="008E77FF" w:rsidRPr="009C2A85">
        <w:rPr>
          <w:rFonts w:asciiTheme="minorHAnsi" w:hAnsiTheme="minorHAnsi" w:cstheme="minorHAnsi"/>
          <w:b/>
          <w:bCs/>
          <w:sz w:val="22"/>
          <w:szCs w:val="22"/>
          <w:lang w:val="en-GB"/>
        </w:rPr>
        <w:t xml:space="preserve"> </w:t>
      </w:r>
      <w:r w:rsidR="008E77FF"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8E77FF"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E77FF" w:rsidRPr="009C2A85">
        <w:rPr>
          <w:rFonts w:asciiTheme="minorHAnsi" w:hAnsiTheme="minorHAnsi" w:cstheme="minorHAnsi"/>
          <w:bCs/>
          <w:sz w:val="22"/>
          <w:szCs w:val="22"/>
          <w:lang w:val="en-GB"/>
        </w:rPr>
        <w:t xml:space="preserve"> 2</w:t>
      </w:r>
      <w:r w:rsidR="00443E95" w:rsidRPr="009C2A85">
        <w:rPr>
          <w:rFonts w:asciiTheme="minorHAnsi" w:hAnsiTheme="minorHAnsi" w:cstheme="minorHAnsi"/>
          <w:bCs/>
          <w:sz w:val="22"/>
          <w:szCs w:val="22"/>
          <w:lang w:val="en-GB"/>
        </w:rPr>
        <w:t>3</w:t>
      </w:r>
      <w:r w:rsidR="008E77FF" w:rsidRPr="009C2A85">
        <w:rPr>
          <w:rFonts w:asciiTheme="minorHAnsi" w:hAnsiTheme="minorHAnsi" w:cstheme="minorHAnsi"/>
          <w:bCs/>
          <w:sz w:val="22"/>
          <w:szCs w:val="22"/>
          <w:lang w:val="en-GB"/>
        </w:rPr>
        <w:t>)</w:t>
      </w:r>
      <w:r w:rsidR="00B518DC" w:rsidRPr="009C2A85">
        <w:rPr>
          <w:rFonts w:asciiTheme="minorHAnsi" w:hAnsiTheme="minorHAnsi" w:cstheme="minorHAnsi"/>
          <w:bCs/>
          <w:sz w:val="22"/>
          <w:szCs w:val="22"/>
          <w:lang w:val="en-GB"/>
        </w:rPr>
        <w:t>.</w:t>
      </w:r>
    </w:p>
    <w:p w14:paraId="4978DAEC" w14:textId="77777777" w:rsidR="00FB70A8" w:rsidRPr="009C2A85" w:rsidRDefault="00FB70A8" w:rsidP="007419C9">
      <w:pPr>
        <w:pStyle w:val="ListParagraph"/>
        <w:tabs>
          <w:tab w:val="left" w:pos="0"/>
        </w:tabs>
        <w:spacing w:line="240" w:lineRule="auto"/>
        <w:ind w:hanging="360"/>
        <w:jc w:val="both"/>
        <w:rPr>
          <w:rFonts w:asciiTheme="minorHAnsi" w:hAnsiTheme="minorHAnsi" w:cstheme="minorHAnsi"/>
          <w:bCs/>
          <w:szCs w:val="22"/>
          <w:lang w:val="en-GB"/>
        </w:rPr>
      </w:pPr>
    </w:p>
    <w:p w14:paraId="3C735C9D" w14:textId="77777777" w:rsidR="00503610" w:rsidRPr="009C2A85" w:rsidRDefault="00AC7FE4"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The </w:t>
      </w:r>
      <w:r w:rsidR="001216E6" w:rsidRPr="009C2A85">
        <w:rPr>
          <w:rFonts w:asciiTheme="minorHAnsi" w:hAnsiTheme="minorHAnsi" w:cstheme="minorHAnsi"/>
          <w:bCs/>
          <w:sz w:val="22"/>
          <w:szCs w:val="22"/>
          <w:lang w:val="en-GB"/>
        </w:rPr>
        <w:t xml:space="preserve">Proposers’ </w:t>
      </w:r>
      <w:r w:rsidR="00471F78" w:rsidRPr="009C2A85">
        <w:rPr>
          <w:rFonts w:asciiTheme="minorHAnsi" w:hAnsiTheme="minorHAnsi" w:cstheme="minorHAnsi"/>
          <w:bCs/>
          <w:sz w:val="22"/>
          <w:szCs w:val="22"/>
          <w:lang w:val="en-GB"/>
        </w:rPr>
        <w:t xml:space="preserve">names, modifications, </w:t>
      </w:r>
      <w:r w:rsidRPr="009C2A85">
        <w:rPr>
          <w:rFonts w:asciiTheme="minorHAnsi" w:hAnsiTheme="minorHAnsi" w:cstheme="minorHAnsi"/>
          <w:bCs/>
          <w:sz w:val="22"/>
          <w:szCs w:val="22"/>
          <w:lang w:val="en-GB"/>
        </w:rPr>
        <w:t>withdrawals</w:t>
      </w:r>
      <w:r w:rsidR="00471F78" w:rsidRPr="009C2A85">
        <w:rPr>
          <w:rFonts w:asciiTheme="minorHAnsi" w:hAnsiTheme="minorHAnsi" w:cstheme="minorHAnsi"/>
          <w:bCs/>
          <w:sz w:val="22"/>
          <w:szCs w:val="22"/>
          <w:lang w:val="en-GB"/>
        </w:rPr>
        <w:t xml:space="preserve">, </w:t>
      </w:r>
      <w:r w:rsidR="00865B79" w:rsidRPr="009C2A85">
        <w:rPr>
          <w:rFonts w:asciiTheme="minorHAnsi" w:hAnsiTheme="minorHAnsi" w:cstheme="minorHAnsi"/>
          <w:bCs/>
          <w:sz w:val="22"/>
          <w:szCs w:val="22"/>
          <w:lang w:val="en-GB"/>
        </w:rPr>
        <w:t>the condition of the envelope labels/seals, the number of folders/files</w:t>
      </w:r>
      <w:r w:rsidRPr="009C2A85">
        <w:rPr>
          <w:rFonts w:asciiTheme="minorHAnsi" w:hAnsiTheme="minorHAnsi" w:cstheme="minorHAnsi"/>
          <w:bCs/>
          <w:sz w:val="22"/>
          <w:szCs w:val="22"/>
          <w:lang w:val="en-GB"/>
        </w:rPr>
        <w:t xml:space="preserve"> and </w:t>
      </w:r>
      <w:r w:rsidR="00865B79" w:rsidRPr="009C2A85">
        <w:rPr>
          <w:rFonts w:asciiTheme="minorHAnsi" w:hAnsiTheme="minorHAnsi" w:cstheme="minorHAnsi"/>
          <w:bCs/>
          <w:sz w:val="22"/>
          <w:szCs w:val="22"/>
          <w:lang w:val="en-GB"/>
        </w:rPr>
        <w:t xml:space="preserve">all other </w:t>
      </w:r>
      <w:r w:rsidRPr="009C2A85">
        <w:rPr>
          <w:rFonts w:asciiTheme="minorHAnsi" w:hAnsiTheme="minorHAnsi" w:cstheme="minorHAnsi"/>
          <w:bCs/>
          <w:sz w:val="22"/>
          <w:szCs w:val="22"/>
          <w:lang w:val="en-GB"/>
        </w:rPr>
        <w:t xml:space="preserve">such other details as UNDP may consider appropriate, will be announced at the opening.  </w:t>
      </w:r>
      <w:r w:rsidR="00865B79" w:rsidRPr="009C2A85">
        <w:rPr>
          <w:rFonts w:asciiTheme="minorHAnsi" w:hAnsiTheme="minorHAnsi" w:cstheme="minorHAnsi"/>
          <w:bCs/>
          <w:sz w:val="22"/>
          <w:szCs w:val="22"/>
          <w:lang w:val="en-GB"/>
        </w:rPr>
        <w:t xml:space="preserve"> </w:t>
      </w:r>
      <w:r w:rsidRPr="009C2A85">
        <w:rPr>
          <w:rFonts w:asciiTheme="minorHAnsi" w:hAnsiTheme="minorHAnsi" w:cstheme="minorHAnsi"/>
          <w:bCs/>
          <w:sz w:val="22"/>
          <w:szCs w:val="22"/>
          <w:lang w:val="en-GB"/>
        </w:rPr>
        <w:t xml:space="preserve">No </w:t>
      </w:r>
      <w:r w:rsidR="001216E6" w:rsidRPr="009C2A85">
        <w:rPr>
          <w:rFonts w:asciiTheme="minorHAnsi" w:hAnsiTheme="minorHAnsi" w:cstheme="minorHAnsi"/>
          <w:bCs/>
          <w:sz w:val="22"/>
          <w:szCs w:val="22"/>
          <w:lang w:val="en-GB"/>
        </w:rPr>
        <w:t xml:space="preserve">Proposal </w:t>
      </w:r>
      <w:r w:rsidRPr="009C2A85">
        <w:rPr>
          <w:rFonts w:asciiTheme="minorHAnsi" w:hAnsiTheme="minorHAnsi" w:cstheme="minorHAnsi"/>
          <w:bCs/>
          <w:sz w:val="22"/>
          <w:szCs w:val="22"/>
          <w:lang w:val="en-GB"/>
        </w:rPr>
        <w:t xml:space="preserve">shall be rejected at </w:t>
      </w:r>
      <w:r w:rsidR="001216E6" w:rsidRPr="009C2A85">
        <w:rPr>
          <w:rFonts w:asciiTheme="minorHAnsi" w:hAnsiTheme="minorHAnsi" w:cstheme="minorHAnsi"/>
          <w:bCs/>
          <w:sz w:val="22"/>
          <w:szCs w:val="22"/>
          <w:lang w:val="en-GB"/>
        </w:rPr>
        <w:t xml:space="preserve">the </w:t>
      </w:r>
      <w:r w:rsidRPr="009C2A85">
        <w:rPr>
          <w:rFonts w:asciiTheme="minorHAnsi" w:hAnsiTheme="minorHAnsi" w:cstheme="minorHAnsi"/>
          <w:bCs/>
          <w:sz w:val="22"/>
          <w:szCs w:val="22"/>
          <w:lang w:val="en-GB"/>
        </w:rPr>
        <w:t>opening</w:t>
      </w:r>
      <w:r w:rsidR="007B276E" w:rsidRPr="009C2A85">
        <w:rPr>
          <w:rFonts w:asciiTheme="minorHAnsi" w:hAnsiTheme="minorHAnsi" w:cstheme="minorHAnsi"/>
          <w:bCs/>
          <w:sz w:val="22"/>
          <w:szCs w:val="22"/>
          <w:lang w:val="en-GB"/>
        </w:rPr>
        <w:t xml:space="preserve"> stage</w:t>
      </w:r>
      <w:r w:rsidRPr="009C2A85">
        <w:rPr>
          <w:rFonts w:asciiTheme="minorHAnsi" w:hAnsiTheme="minorHAnsi" w:cstheme="minorHAnsi"/>
          <w:bCs/>
          <w:sz w:val="22"/>
          <w:szCs w:val="22"/>
          <w:lang w:val="en-GB"/>
        </w:rPr>
        <w:t xml:space="preserve">, except for late </w:t>
      </w:r>
      <w:r w:rsidR="001216E6" w:rsidRPr="009C2A85">
        <w:rPr>
          <w:rFonts w:asciiTheme="minorHAnsi" w:hAnsiTheme="minorHAnsi" w:cstheme="minorHAnsi"/>
          <w:bCs/>
          <w:sz w:val="22"/>
          <w:szCs w:val="22"/>
          <w:lang w:val="en-GB"/>
        </w:rPr>
        <w:t>submission</w:t>
      </w:r>
      <w:r w:rsidRPr="009C2A85">
        <w:rPr>
          <w:rFonts w:asciiTheme="minorHAnsi" w:hAnsiTheme="minorHAnsi" w:cstheme="minorHAnsi"/>
          <w:bCs/>
          <w:sz w:val="22"/>
          <w:szCs w:val="22"/>
          <w:lang w:val="en-GB"/>
        </w:rPr>
        <w:t xml:space="preserve">, </w:t>
      </w:r>
      <w:r w:rsidR="001216E6" w:rsidRPr="009C2A85">
        <w:rPr>
          <w:rFonts w:asciiTheme="minorHAnsi" w:hAnsiTheme="minorHAnsi" w:cstheme="minorHAnsi"/>
          <w:bCs/>
          <w:sz w:val="22"/>
          <w:szCs w:val="22"/>
          <w:lang w:val="en-GB"/>
        </w:rPr>
        <w:t xml:space="preserve">for </w:t>
      </w:r>
      <w:r w:rsidRPr="009C2A85">
        <w:rPr>
          <w:rFonts w:asciiTheme="minorHAnsi" w:hAnsiTheme="minorHAnsi" w:cstheme="minorHAnsi"/>
          <w:bCs/>
          <w:sz w:val="22"/>
          <w:szCs w:val="22"/>
          <w:lang w:val="en-GB"/>
        </w:rPr>
        <w:t xml:space="preserve">which </w:t>
      </w:r>
      <w:r w:rsidR="001216E6" w:rsidRPr="009C2A85">
        <w:rPr>
          <w:rFonts w:asciiTheme="minorHAnsi" w:hAnsiTheme="minorHAnsi" w:cstheme="minorHAnsi"/>
          <w:bCs/>
          <w:sz w:val="22"/>
          <w:szCs w:val="22"/>
          <w:lang w:val="en-GB"/>
        </w:rPr>
        <w:t xml:space="preserve">the Proposal </w:t>
      </w:r>
      <w:r w:rsidRPr="009C2A85">
        <w:rPr>
          <w:rFonts w:asciiTheme="minorHAnsi" w:hAnsiTheme="minorHAnsi" w:cstheme="minorHAnsi"/>
          <w:bCs/>
          <w:sz w:val="22"/>
          <w:szCs w:val="22"/>
          <w:lang w:val="en-GB"/>
        </w:rPr>
        <w:t xml:space="preserve">shall be returned unopened to the </w:t>
      </w:r>
      <w:r w:rsidR="001216E6" w:rsidRPr="009C2A85">
        <w:rPr>
          <w:rFonts w:asciiTheme="minorHAnsi" w:hAnsiTheme="minorHAnsi" w:cstheme="minorHAnsi"/>
          <w:bCs/>
          <w:sz w:val="22"/>
          <w:szCs w:val="22"/>
          <w:lang w:val="en-GB"/>
        </w:rPr>
        <w:t>Proposer</w:t>
      </w:r>
      <w:r w:rsidRPr="009C2A85">
        <w:rPr>
          <w:rFonts w:asciiTheme="minorHAnsi" w:hAnsiTheme="minorHAnsi" w:cstheme="minorHAnsi"/>
          <w:bCs/>
          <w:sz w:val="22"/>
          <w:szCs w:val="22"/>
          <w:lang w:val="en-GB"/>
        </w:rPr>
        <w:t xml:space="preserve">.  </w:t>
      </w:r>
    </w:p>
    <w:p w14:paraId="30B4B473" w14:textId="77777777" w:rsidR="007B276E" w:rsidRPr="009C2A85" w:rsidRDefault="007B276E" w:rsidP="007419C9">
      <w:pPr>
        <w:ind w:left="1080" w:hanging="720"/>
        <w:jc w:val="both"/>
        <w:rPr>
          <w:rFonts w:asciiTheme="minorHAnsi" w:hAnsiTheme="minorHAnsi" w:cstheme="minorHAnsi"/>
          <w:sz w:val="22"/>
          <w:szCs w:val="22"/>
          <w:lang w:val="en-GB"/>
        </w:rPr>
      </w:pPr>
    </w:p>
    <w:p w14:paraId="1F7B6936" w14:textId="77777777" w:rsidR="00BD070F" w:rsidRPr="00FF5A78" w:rsidRDefault="00BD070F"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Confidentiality</w:t>
      </w:r>
    </w:p>
    <w:p w14:paraId="5C7FF064" w14:textId="77777777" w:rsidR="00BD070F" w:rsidRPr="00FF5A78" w:rsidRDefault="00BD070F"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333619E0"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bCs/>
          <w:sz w:val="22"/>
          <w:szCs w:val="22"/>
          <w:lang w:val="en-GB"/>
        </w:rPr>
        <w:t>Information relating to the examination, evaluation, and comparison of Proposals, and the  recommendation of contract award, shall not be disclosed to Proposers or any other persons not officially concerned with such process, even after publication of the contract award.</w:t>
      </w:r>
    </w:p>
    <w:p w14:paraId="3D8B6F48" w14:textId="77777777" w:rsidR="00BD070F" w:rsidRPr="00FF5A78" w:rsidRDefault="00BD070F" w:rsidP="007419C9">
      <w:pPr>
        <w:pStyle w:val="ListParagraph"/>
        <w:tabs>
          <w:tab w:val="left" w:pos="0"/>
        </w:tabs>
        <w:spacing w:line="240" w:lineRule="auto"/>
        <w:jc w:val="both"/>
        <w:rPr>
          <w:rFonts w:asciiTheme="minorHAnsi" w:hAnsiTheme="minorHAnsi" w:cstheme="minorHAnsi"/>
          <w:bCs/>
          <w:szCs w:val="22"/>
          <w:lang w:val="en-GB"/>
        </w:rPr>
      </w:pPr>
    </w:p>
    <w:p w14:paraId="2938ECE2"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sz w:val="22"/>
          <w:szCs w:val="22"/>
        </w:rPr>
        <w:t>Any effort by a Proposer to influence UNDP in the examination, evaluation and comparison of the Proposals or contract award decisions may, at UNDP’s decision, result in the rejection of its Proposal.</w:t>
      </w:r>
    </w:p>
    <w:p w14:paraId="07E457C5" w14:textId="77777777" w:rsidR="00BD070F" w:rsidRPr="00FF5A78" w:rsidRDefault="00BD070F" w:rsidP="007419C9">
      <w:pPr>
        <w:pStyle w:val="ListParagraph"/>
        <w:spacing w:line="240" w:lineRule="auto"/>
        <w:rPr>
          <w:rFonts w:asciiTheme="minorHAnsi" w:hAnsiTheme="minorHAnsi" w:cstheme="minorHAnsi"/>
          <w:bCs/>
          <w:szCs w:val="22"/>
          <w:lang w:val="en-GB"/>
        </w:rPr>
      </w:pPr>
    </w:p>
    <w:p w14:paraId="5E07E6D9"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bCs/>
          <w:sz w:val="22"/>
          <w:szCs w:val="22"/>
          <w:lang w:val="en-GB"/>
        </w:rPr>
        <w:t xml:space="preserve">In the event that a Proposer is unsuccessful, the Proposer may seek a meeting with UNDP for a debriefing. The purpose of the debriefing is discussing the strengths and weaknesses of the Proposer’s submission, in order to assist the Proposer in improving the proposals presented to UNDP. The content of other proposals and how they compare </w:t>
      </w:r>
      <w:r w:rsidR="00865B79" w:rsidRPr="00FF5A78">
        <w:rPr>
          <w:rFonts w:asciiTheme="minorHAnsi" w:hAnsiTheme="minorHAnsi" w:cstheme="minorHAnsi"/>
          <w:bCs/>
          <w:sz w:val="22"/>
          <w:szCs w:val="22"/>
          <w:lang w:val="en-GB"/>
        </w:rPr>
        <w:t>to the Proposer’s submission shall</w:t>
      </w:r>
      <w:r w:rsidRPr="00FF5A78">
        <w:rPr>
          <w:rFonts w:asciiTheme="minorHAnsi" w:hAnsiTheme="minorHAnsi" w:cstheme="minorHAnsi"/>
          <w:bCs/>
          <w:sz w:val="22"/>
          <w:szCs w:val="22"/>
          <w:lang w:val="en-GB"/>
        </w:rPr>
        <w:t xml:space="preserve"> not be discussed. </w:t>
      </w:r>
    </w:p>
    <w:p w14:paraId="702FFB34" w14:textId="77777777" w:rsidR="006B0470" w:rsidRPr="00FF5A78" w:rsidRDefault="006B0470" w:rsidP="007419C9">
      <w:pPr>
        <w:ind w:left="1080" w:hanging="360"/>
        <w:jc w:val="both"/>
        <w:rPr>
          <w:rFonts w:asciiTheme="minorHAnsi" w:hAnsiTheme="minorHAnsi" w:cstheme="minorHAnsi"/>
          <w:sz w:val="22"/>
          <w:szCs w:val="22"/>
          <w:lang w:val="en-GB"/>
        </w:rPr>
      </w:pPr>
    </w:p>
    <w:p w14:paraId="7BC4FB10" w14:textId="77777777" w:rsidR="00FB70A8" w:rsidRPr="00FF5A78" w:rsidRDefault="00FB70A8" w:rsidP="007419C9">
      <w:pPr>
        <w:ind w:left="1080" w:hanging="360"/>
        <w:jc w:val="both"/>
        <w:rPr>
          <w:rFonts w:asciiTheme="minorHAnsi" w:hAnsiTheme="minorHAnsi" w:cstheme="minorHAnsi"/>
          <w:sz w:val="22"/>
          <w:szCs w:val="22"/>
          <w:lang w:val="en-GB"/>
        </w:rPr>
      </w:pPr>
    </w:p>
    <w:p w14:paraId="4EE09AB5" w14:textId="77777777" w:rsidR="00D43197" w:rsidRPr="00D243BB" w:rsidRDefault="005B799A" w:rsidP="007419C9">
      <w:pPr>
        <w:ind w:left="360" w:hanging="360"/>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E. </w:t>
      </w:r>
      <w:r w:rsidR="00D700B9" w:rsidRPr="00D243BB">
        <w:rPr>
          <w:rFonts w:asciiTheme="minorHAnsi" w:hAnsiTheme="minorHAnsi" w:cstheme="minorHAnsi"/>
          <w:b/>
          <w:bCs/>
          <w:sz w:val="28"/>
          <w:szCs w:val="28"/>
          <w:lang w:val="en-GB"/>
        </w:rPr>
        <w:t xml:space="preserve">EVALUATION OF </w:t>
      </w:r>
      <w:r w:rsidR="001216E6" w:rsidRPr="00D243BB">
        <w:rPr>
          <w:rFonts w:asciiTheme="minorHAnsi" w:hAnsiTheme="minorHAnsi" w:cstheme="minorHAnsi"/>
          <w:b/>
          <w:bCs/>
          <w:sz w:val="28"/>
          <w:szCs w:val="28"/>
          <w:lang w:val="en-GB"/>
        </w:rPr>
        <w:t>PROPOSALS</w:t>
      </w:r>
    </w:p>
    <w:p w14:paraId="199C0260" w14:textId="77777777" w:rsidR="001C0579" w:rsidRPr="00D243BB" w:rsidRDefault="001C0579" w:rsidP="007419C9">
      <w:pPr>
        <w:pStyle w:val="ListParagraph"/>
        <w:spacing w:line="240" w:lineRule="auto"/>
        <w:rPr>
          <w:rFonts w:asciiTheme="minorHAnsi" w:hAnsiTheme="minorHAnsi" w:cstheme="minorHAnsi"/>
          <w:szCs w:val="22"/>
          <w:u w:val="single"/>
          <w:lang w:val="en-GB"/>
        </w:rPr>
      </w:pPr>
    </w:p>
    <w:p w14:paraId="1113D094" w14:textId="77777777" w:rsidR="00BC0120" w:rsidRPr="00F95394" w:rsidRDefault="00BC0120" w:rsidP="00811AB6">
      <w:pPr>
        <w:pStyle w:val="ListParagraph"/>
        <w:numPr>
          <w:ilvl w:val="0"/>
          <w:numId w:val="43"/>
        </w:numPr>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Preliminary Examination of Proposals</w:t>
      </w:r>
    </w:p>
    <w:p w14:paraId="40357DFB" w14:textId="77777777" w:rsidR="00BC0120" w:rsidRPr="00D243BB" w:rsidRDefault="00BC0120" w:rsidP="007419C9">
      <w:pPr>
        <w:ind w:left="450"/>
        <w:jc w:val="both"/>
        <w:rPr>
          <w:rFonts w:asciiTheme="minorHAnsi" w:hAnsiTheme="minorHAnsi" w:cstheme="minorHAnsi"/>
          <w:szCs w:val="22"/>
        </w:rPr>
      </w:pPr>
    </w:p>
    <w:p w14:paraId="5F2ED335" w14:textId="77777777" w:rsidR="00BC0120" w:rsidRPr="00D243BB" w:rsidRDefault="00BC0120"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UNDP shall examine the Proposals to determine whether they are complete</w:t>
      </w:r>
      <w:r w:rsidR="00F1225A">
        <w:rPr>
          <w:rFonts w:asciiTheme="minorHAnsi" w:hAnsiTheme="minorHAnsi" w:cstheme="minorHAnsi"/>
          <w:sz w:val="22"/>
          <w:szCs w:val="22"/>
        </w:rPr>
        <w:t xml:space="preserve"> with respect to minimum documentary requirements</w:t>
      </w:r>
      <w:r w:rsidRPr="00D243BB">
        <w:rPr>
          <w:rFonts w:asciiTheme="minorHAnsi" w:hAnsiTheme="minorHAnsi" w:cstheme="minorHAnsi"/>
          <w:sz w:val="22"/>
          <w:szCs w:val="22"/>
        </w:rPr>
        <w:t xml:space="preserve">, whether the documents have been properly signed, </w:t>
      </w:r>
      <w:r w:rsidR="00F1225A">
        <w:rPr>
          <w:rFonts w:asciiTheme="minorHAnsi" w:hAnsiTheme="minorHAnsi" w:cstheme="minorHAnsi"/>
          <w:sz w:val="22"/>
          <w:szCs w:val="22"/>
        </w:rPr>
        <w:t xml:space="preserve">whether or not the Proposer is </w:t>
      </w:r>
      <w:r w:rsidR="00F1225A" w:rsidRPr="00F1225A">
        <w:rPr>
          <w:rFonts w:asciiTheme="minorHAnsi" w:hAnsiTheme="minorHAnsi" w:cstheme="minorHAnsi"/>
          <w:sz w:val="22"/>
          <w:szCs w:val="22"/>
        </w:rPr>
        <w:t>in the UN Security Council 1267</w:t>
      </w:r>
      <w:r w:rsidR="008A43EA">
        <w:rPr>
          <w:rFonts w:asciiTheme="minorHAnsi" w:hAnsiTheme="minorHAnsi" w:cstheme="minorHAnsi"/>
          <w:sz w:val="22"/>
          <w:szCs w:val="22"/>
        </w:rPr>
        <w:t>/1989</w:t>
      </w:r>
      <w:r w:rsidR="00F1225A" w:rsidRPr="00F1225A">
        <w:rPr>
          <w:rFonts w:asciiTheme="minorHAnsi" w:hAnsiTheme="minorHAnsi" w:cstheme="minorHAnsi"/>
          <w:sz w:val="22"/>
          <w:szCs w:val="22"/>
        </w:rPr>
        <w:t xml:space="preserve"> Committee's list of terrorists and terrorist financiers, and in UNDP’s list of suspended </w:t>
      </w:r>
      <w:r w:rsidR="00F1225A">
        <w:rPr>
          <w:rFonts w:asciiTheme="minorHAnsi" w:hAnsiTheme="minorHAnsi" w:cstheme="minorHAnsi"/>
          <w:sz w:val="22"/>
          <w:szCs w:val="22"/>
        </w:rPr>
        <w:t xml:space="preserve">and removed vendors, and </w:t>
      </w:r>
      <w:r w:rsidRPr="00D243BB">
        <w:rPr>
          <w:rFonts w:asciiTheme="minorHAnsi" w:hAnsiTheme="minorHAnsi" w:cstheme="minorHAnsi"/>
          <w:sz w:val="22"/>
          <w:szCs w:val="22"/>
        </w:rPr>
        <w:t xml:space="preserve">whether the </w:t>
      </w:r>
      <w:r w:rsidR="00F1225A">
        <w:rPr>
          <w:rFonts w:asciiTheme="minorHAnsi" w:hAnsiTheme="minorHAnsi" w:cstheme="minorHAnsi"/>
          <w:sz w:val="22"/>
          <w:szCs w:val="22"/>
        </w:rPr>
        <w:t>Proposals are generally in order, among other indicators that may be used at this stage</w:t>
      </w:r>
      <w:r w:rsidRPr="00D243BB">
        <w:rPr>
          <w:rFonts w:asciiTheme="minorHAnsi" w:hAnsiTheme="minorHAnsi" w:cstheme="minorHAnsi"/>
          <w:sz w:val="22"/>
          <w:szCs w:val="22"/>
        </w:rPr>
        <w:t>.</w:t>
      </w:r>
      <w:r w:rsidR="00182135" w:rsidRPr="00D243BB">
        <w:rPr>
          <w:rFonts w:asciiTheme="minorHAnsi" w:hAnsiTheme="minorHAnsi" w:cstheme="minorHAnsi"/>
          <w:sz w:val="22"/>
          <w:szCs w:val="22"/>
        </w:rPr>
        <w:t xml:space="preserve">  UNDP </w:t>
      </w:r>
      <w:r w:rsidR="00F1225A">
        <w:rPr>
          <w:rFonts w:asciiTheme="minorHAnsi" w:hAnsiTheme="minorHAnsi" w:cstheme="minorHAnsi"/>
          <w:sz w:val="22"/>
          <w:szCs w:val="22"/>
        </w:rPr>
        <w:t>may</w:t>
      </w:r>
      <w:r w:rsidR="00182135" w:rsidRPr="00D243BB">
        <w:rPr>
          <w:rFonts w:asciiTheme="minorHAnsi" w:hAnsiTheme="minorHAnsi" w:cstheme="minorHAnsi"/>
          <w:sz w:val="22"/>
          <w:szCs w:val="22"/>
        </w:rPr>
        <w:t xml:space="preserve"> reject any Proposal </w:t>
      </w:r>
      <w:r w:rsidR="00F1225A">
        <w:rPr>
          <w:rFonts w:asciiTheme="minorHAnsi" w:hAnsiTheme="minorHAnsi" w:cstheme="minorHAnsi"/>
          <w:sz w:val="22"/>
          <w:szCs w:val="22"/>
        </w:rPr>
        <w:t>at this stage.</w:t>
      </w:r>
      <w:r w:rsidR="004162EF">
        <w:rPr>
          <w:rFonts w:asciiTheme="minorHAnsi" w:hAnsiTheme="minorHAnsi" w:cstheme="minorHAnsi"/>
          <w:sz w:val="22"/>
          <w:szCs w:val="22"/>
        </w:rPr>
        <w:t xml:space="preserve"> </w:t>
      </w:r>
    </w:p>
    <w:p w14:paraId="22698DF8" w14:textId="77777777" w:rsidR="0000617C" w:rsidRPr="00D243BB" w:rsidRDefault="0000617C" w:rsidP="007419C9">
      <w:pPr>
        <w:tabs>
          <w:tab w:val="left" w:pos="0"/>
        </w:tabs>
        <w:ind w:left="1260" w:hanging="540"/>
        <w:jc w:val="both"/>
        <w:rPr>
          <w:rFonts w:asciiTheme="minorHAnsi" w:hAnsiTheme="minorHAnsi" w:cstheme="minorHAnsi"/>
          <w:sz w:val="22"/>
          <w:szCs w:val="22"/>
        </w:rPr>
      </w:pPr>
    </w:p>
    <w:p w14:paraId="46782448" w14:textId="77777777" w:rsidR="00105CA9" w:rsidRPr="00F95394" w:rsidRDefault="00D36492"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Evaluation of Proposals</w:t>
      </w:r>
    </w:p>
    <w:p w14:paraId="0A14B90C" w14:textId="77777777" w:rsidR="00105CA9" w:rsidRPr="00D243BB" w:rsidRDefault="00105CA9" w:rsidP="007419C9">
      <w:pPr>
        <w:pStyle w:val="ListParagraph"/>
        <w:spacing w:line="240" w:lineRule="auto"/>
        <w:ind w:left="1170" w:hanging="450"/>
        <w:rPr>
          <w:rFonts w:asciiTheme="minorHAnsi" w:hAnsiTheme="minorHAnsi" w:cstheme="minorHAnsi"/>
          <w:bCs/>
          <w:szCs w:val="22"/>
          <w:lang w:val="en-GB"/>
        </w:rPr>
      </w:pPr>
    </w:p>
    <w:p w14:paraId="580BC17F" w14:textId="77777777" w:rsidR="009B6A4E" w:rsidRPr="00F95394" w:rsidRDefault="00B50A29" w:rsidP="00811AB6">
      <w:pPr>
        <w:pStyle w:val="ListParagraph"/>
        <w:numPr>
          <w:ilvl w:val="1"/>
          <w:numId w:val="50"/>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bCs/>
          <w:szCs w:val="22"/>
          <w:lang w:val="en-GB"/>
        </w:rPr>
        <w:t xml:space="preserve">UNDP shall examine the </w:t>
      </w:r>
      <w:r w:rsidR="00E25DA9" w:rsidRPr="00F95394">
        <w:rPr>
          <w:rFonts w:asciiTheme="minorHAnsi" w:hAnsiTheme="minorHAnsi" w:cstheme="minorHAnsi"/>
          <w:bCs/>
          <w:szCs w:val="22"/>
          <w:lang w:val="en-GB"/>
        </w:rPr>
        <w:t>Proposal</w:t>
      </w:r>
      <w:r w:rsidRPr="00F95394">
        <w:rPr>
          <w:rFonts w:asciiTheme="minorHAnsi" w:hAnsiTheme="minorHAnsi" w:cstheme="minorHAnsi"/>
          <w:bCs/>
          <w:szCs w:val="22"/>
          <w:lang w:val="en-GB"/>
        </w:rPr>
        <w:t xml:space="preserve"> to confirm that all terms and conditions under the UNDP General Terms and Conditions and Special Conditions </w:t>
      </w:r>
      <w:r w:rsidR="00D36492" w:rsidRPr="00F95394">
        <w:rPr>
          <w:rFonts w:asciiTheme="minorHAnsi" w:hAnsiTheme="minorHAnsi" w:cstheme="minorHAnsi"/>
          <w:bCs/>
          <w:szCs w:val="22"/>
          <w:lang w:val="en-GB"/>
        </w:rPr>
        <w:t>have been accepted by the Proposer</w:t>
      </w:r>
      <w:r w:rsidRPr="00F95394">
        <w:rPr>
          <w:rFonts w:asciiTheme="minorHAnsi" w:hAnsiTheme="minorHAnsi" w:cstheme="minorHAnsi"/>
          <w:bCs/>
          <w:szCs w:val="22"/>
          <w:lang w:val="en-GB"/>
        </w:rPr>
        <w:t xml:space="preserve"> without any deviation or reservation.</w:t>
      </w:r>
    </w:p>
    <w:p w14:paraId="560B118F" w14:textId="77777777" w:rsidR="009B6A4E" w:rsidRDefault="009B6A4E" w:rsidP="007419C9">
      <w:pPr>
        <w:pStyle w:val="ListParagraph"/>
        <w:spacing w:line="240" w:lineRule="auto"/>
        <w:ind w:left="1170" w:hanging="450"/>
        <w:jc w:val="both"/>
        <w:rPr>
          <w:rFonts w:asciiTheme="minorHAnsi" w:hAnsiTheme="minorHAnsi" w:cstheme="minorHAnsi"/>
          <w:bCs/>
          <w:szCs w:val="22"/>
          <w:lang w:val="en-GB"/>
        </w:rPr>
      </w:pPr>
    </w:p>
    <w:p w14:paraId="01AD6E6C" w14:textId="77777777" w:rsidR="00751AA5" w:rsidRPr="00F95394" w:rsidRDefault="000B1C1D" w:rsidP="00811AB6">
      <w:pPr>
        <w:pStyle w:val="ListParagraph"/>
        <w:numPr>
          <w:ilvl w:val="1"/>
          <w:numId w:val="50"/>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szCs w:val="22"/>
        </w:rPr>
        <w:t xml:space="preserve">The evaluation </w:t>
      </w:r>
      <w:r w:rsidR="004162EF" w:rsidRPr="00F95394">
        <w:rPr>
          <w:rFonts w:asciiTheme="minorHAnsi" w:hAnsiTheme="minorHAnsi" w:cstheme="minorHAnsi"/>
          <w:szCs w:val="22"/>
        </w:rPr>
        <w:t>team</w:t>
      </w:r>
      <w:r w:rsidRPr="00F95394">
        <w:rPr>
          <w:rFonts w:asciiTheme="minorHAnsi" w:hAnsiTheme="minorHAnsi" w:cstheme="minorHAnsi"/>
          <w:szCs w:val="22"/>
        </w:rPr>
        <w:t xml:space="preserve"> shall </w:t>
      </w:r>
      <w:r w:rsidR="00975680" w:rsidRPr="00F95394">
        <w:rPr>
          <w:rFonts w:asciiTheme="minorHAnsi" w:hAnsiTheme="minorHAnsi" w:cstheme="minorHAnsi"/>
          <w:szCs w:val="22"/>
        </w:rPr>
        <w:t xml:space="preserve">review and </w:t>
      </w:r>
      <w:r w:rsidRPr="00F95394">
        <w:rPr>
          <w:rFonts w:asciiTheme="minorHAnsi" w:hAnsiTheme="minorHAnsi" w:cstheme="minorHAnsi"/>
          <w:szCs w:val="22"/>
        </w:rPr>
        <w:t>evaluate the Technical Proposals on the basis of their responsiveness to the Terms of Reference</w:t>
      </w:r>
      <w:r w:rsidR="00E25DA9" w:rsidRPr="00F95394">
        <w:rPr>
          <w:rFonts w:asciiTheme="minorHAnsi" w:hAnsiTheme="minorHAnsi" w:cstheme="minorHAnsi"/>
          <w:szCs w:val="22"/>
        </w:rPr>
        <w:t xml:space="preserve"> and other documentation provided</w:t>
      </w:r>
      <w:r w:rsidRPr="00F95394">
        <w:rPr>
          <w:rFonts w:asciiTheme="minorHAnsi" w:hAnsiTheme="minorHAnsi" w:cstheme="minorHAnsi"/>
          <w:szCs w:val="22"/>
        </w:rPr>
        <w:t xml:space="preserve">, applying the evaluation criteria, sub-criteria, and point system </w:t>
      </w:r>
      <w:r w:rsidR="006C6650" w:rsidRPr="00F95394">
        <w:rPr>
          <w:rFonts w:asciiTheme="minorHAnsi" w:hAnsiTheme="minorHAnsi" w:cstheme="minorHAnsi"/>
          <w:szCs w:val="22"/>
        </w:rPr>
        <w:t>specified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w:t>
      </w:r>
      <w:r w:rsidRPr="00F95394">
        <w:rPr>
          <w:rFonts w:asciiTheme="minorHAnsi" w:hAnsiTheme="minorHAnsi" w:cstheme="minorHAnsi"/>
          <w:szCs w:val="22"/>
        </w:rPr>
        <w:t xml:space="preserve">. Each responsive Proposal will be given a technical score. A Proposal shall be </w:t>
      </w:r>
      <w:r w:rsidR="00D610FE" w:rsidRPr="00F95394">
        <w:rPr>
          <w:rFonts w:asciiTheme="minorHAnsi" w:hAnsiTheme="minorHAnsi" w:cstheme="minorHAnsi"/>
          <w:szCs w:val="22"/>
        </w:rPr>
        <w:t>rendered non-responsive</w:t>
      </w:r>
      <w:r w:rsidRPr="00F95394">
        <w:rPr>
          <w:rFonts w:asciiTheme="minorHAnsi" w:hAnsiTheme="minorHAnsi" w:cstheme="minorHAnsi"/>
          <w:szCs w:val="22"/>
        </w:rPr>
        <w:t xml:space="preserve"> at this stage if it does not </w:t>
      </w:r>
      <w:r w:rsidR="00E25DA9" w:rsidRPr="00F95394">
        <w:rPr>
          <w:rFonts w:asciiTheme="minorHAnsi" w:hAnsiTheme="minorHAnsi" w:cstheme="minorHAnsi"/>
          <w:szCs w:val="22"/>
        </w:rPr>
        <w:t>substantially respond to</w:t>
      </w:r>
      <w:r w:rsidRPr="00F95394">
        <w:rPr>
          <w:rFonts w:asciiTheme="minorHAnsi" w:hAnsiTheme="minorHAnsi" w:cstheme="minorHAnsi"/>
          <w:szCs w:val="22"/>
        </w:rPr>
        <w:t xml:space="preserve"> the RFP</w:t>
      </w:r>
      <w:r w:rsidR="00835DCF" w:rsidRPr="00F95394">
        <w:rPr>
          <w:rFonts w:asciiTheme="minorHAnsi" w:hAnsiTheme="minorHAnsi" w:cstheme="minorHAnsi"/>
          <w:szCs w:val="22"/>
        </w:rPr>
        <w:t xml:space="preserve"> </w:t>
      </w:r>
      <w:r w:rsidRPr="00F95394">
        <w:rPr>
          <w:rFonts w:asciiTheme="minorHAnsi" w:hAnsiTheme="minorHAnsi" w:cstheme="minorHAnsi"/>
          <w:szCs w:val="22"/>
        </w:rPr>
        <w:t xml:space="preserve">particularly the </w:t>
      </w:r>
      <w:r w:rsidR="00835DCF" w:rsidRPr="00F95394">
        <w:rPr>
          <w:rFonts w:asciiTheme="minorHAnsi" w:hAnsiTheme="minorHAnsi" w:cstheme="minorHAnsi"/>
          <w:szCs w:val="22"/>
        </w:rPr>
        <w:t xml:space="preserve">demands of the </w:t>
      </w:r>
      <w:r w:rsidRPr="00F95394">
        <w:rPr>
          <w:rFonts w:asciiTheme="minorHAnsi" w:hAnsiTheme="minorHAnsi" w:cstheme="minorHAnsi"/>
          <w:szCs w:val="22"/>
        </w:rPr>
        <w:t>Terms of Reference</w:t>
      </w:r>
      <w:r w:rsidR="00975680" w:rsidRPr="00F95394">
        <w:rPr>
          <w:rFonts w:asciiTheme="minorHAnsi" w:hAnsiTheme="minorHAnsi" w:cstheme="minorHAnsi"/>
          <w:szCs w:val="22"/>
        </w:rPr>
        <w:t>,</w:t>
      </w:r>
      <w:r w:rsidRPr="00F95394">
        <w:rPr>
          <w:rFonts w:asciiTheme="minorHAnsi" w:hAnsiTheme="minorHAnsi" w:cstheme="minorHAnsi"/>
          <w:szCs w:val="22"/>
        </w:rPr>
        <w:t xml:space="preserve"> </w:t>
      </w:r>
      <w:r w:rsidR="00835DCF" w:rsidRPr="00F95394">
        <w:rPr>
          <w:rFonts w:asciiTheme="minorHAnsi" w:hAnsiTheme="minorHAnsi" w:cstheme="minorHAnsi"/>
          <w:szCs w:val="22"/>
        </w:rPr>
        <w:t>which also means that</w:t>
      </w:r>
      <w:r w:rsidRPr="00F95394">
        <w:rPr>
          <w:rFonts w:asciiTheme="minorHAnsi" w:hAnsiTheme="minorHAnsi" w:cstheme="minorHAnsi"/>
          <w:szCs w:val="22"/>
        </w:rPr>
        <w:t xml:space="preserve"> it fails to achieve the minimum technical score </w:t>
      </w:r>
      <w:r w:rsidR="006C6650" w:rsidRPr="00F95394">
        <w:rPr>
          <w:rFonts w:asciiTheme="minorHAnsi" w:hAnsiTheme="minorHAnsi" w:cstheme="minorHAnsi"/>
          <w:szCs w:val="22"/>
        </w:rPr>
        <w:t>indicated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2</w:t>
      </w:r>
      <w:r w:rsidR="00443E95" w:rsidRPr="00F95394">
        <w:rPr>
          <w:rFonts w:asciiTheme="minorHAnsi" w:hAnsiTheme="minorHAnsi" w:cstheme="minorHAnsi"/>
          <w:szCs w:val="22"/>
        </w:rPr>
        <w:t>5</w:t>
      </w:r>
      <w:r w:rsidR="008E77FF" w:rsidRPr="00F95394">
        <w:rPr>
          <w:rFonts w:asciiTheme="minorHAnsi" w:hAnsiTheme="minorHAnsi" w:cstheme="minorHAnsi"/>
          <w:szCs w:val="22"/>
        </w:rPr>
        <w:t>)</w:t>
      </w:r>
      <w:r w:rsidR="006B0470" w:rsidRPr="00F95394">
        <w:rPr>
          <w:rFonts w:asciiTheme="minorHAnsi" w:hAnsiTheme="minorHAnsi" w:cstheme="minorHAnsi"/>
          <w:b/>
          <w:szCs w:val="22"/>
        </w:rPr>
        <w:t>.</w:t>
      </w:r>
      <w:r w:rsidR="00522ED7" w:rsidRPr="00F95394">
        <w:rPr>
          <w:rFonts w:asciiTheme="minorHAnsi" w:hAnsiTheme="minorHAnsi" w:cstheme="minorHAnsi"/>
          <w:b/>
          <w:szCs w:val="22"/>
        </w:rPr>
        <w:t xml:space="preserve">  </w:t>
      </w:r>
      <w:r w:rsidR="00522ED7" w:rsidRPr="00F95394">
        <w:rPr>
          <w:rFonts w:asciiTheme="minorHAnsi" w:hAnsiTheme="minorHAnsi" w:cstheme="minorHAnsi"/>
          <w:szCs w:val="22"/>
        </w:rPr>
        <w:t xml:space="preserve">Absolutely no changes may be made by UNDP in the criteria, sub-criteria and point system </w:t>
      </w:r>
      <w:r w:rsidR="009F3BA3" w:rsidRPr="00F95394">
        <w:rPr>
          <w:rFonts w:asciiTheme="minorHAnsi" w:hAnsiTheme="minorHAnsi" w:cstheme="minorHAnsi"/>
          <w:szCs w:val="22"/>
        </w:rPr>
        <w:t xml:space="preserve">indicated in the </w:t>
      </w:r>
      <w:r w:rsidR="009F3BA3" w:rsidRPr="00F95394">
        <w:rPr>
          <w:rFonts w:asciiTheme="minorHAnsi" w:hAnsiTheme="minorHAnsi" w:cstheme="minorHAnsi"/>
          <w:b/>
          <w:szCs w:val="22"/>
        </w:rPr>
        <w:t>Data Sheet</w:t>
      </w:r>
      <w:r w:rsidR="009F3BA3" w:rsidRPr="00F95394">
        <w:rPr>
          <w:rFonts w:asciiTheme="minorHAnsi" w:hAnsiTheme="minorHAnsi" w:cstheme="minorHAnsi"/>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 xml:space="preserve">) </w:t>
      </w:r>
      <w:r w:rsidR="00522ED7" w:rsidRPr="00F95394">
        <w:rPr>
          <w:rFonts w:asciiTheme="minorHAnsi" w:hAnsiTheme="minorHAnsi" w:cstheme="minorHAnsi"/>
          <w:szCs w:val="22"/>
        </w:rPr>
        <w:t xml:space="preserve">after all Proposals have been received.  </w:t>
      </w:r>
    </w:p>
    <w:p w14:paraId="7571E60B" w14:textId="77777777" w:rsidR="00751AA5" w:rsidRPr="00751AA5" w:rsidRDefault="00751AA5" w:rsidP="007419C9">
      <w:pPr>
        <w:pStyle w:val="ListParagraph"/>
        <w:spacing w:line="240" w:lineRule="auto"/>
        <w:rPr>
          <w:rFonts w:asciiTheme="minorHAnsi" w:hAnsiTheme="minorHAnsi" w:cstheme="minorHAnsi"/>
          <w:szCs w:val="22"/>
          <w:lang w:val="en-GB"/>
        </w:rPr>
      </w:pPr>
    </w:p>
    <w:p w14:paraId="2D9338C6" w14:textId="77777777" w:rsidR="00897AAF" w:rsidRPr="00751AA5" w:rsidRDefault="000B1C1D" w:rsidP="00811AB6">
      <w:pPr>
        <w:pStyle w:val="ListParagraph"/>
        <w:numPr>
          <w:ilvl w:val="1"/>
          <w:numId w:val="50"/>
        </w:numPr>
        <w:tabs>
          <w:tab w:val="left" w:pos="0"/>
        </w:tabs>
        <w:spacing w:line="240" w:lineRule="auto"/>
        <w:ind w:left="1080"/>
        <w:jc w:val="both"/>
        <w:rPr>
          <w:rFonts w:asciiTheme="minorHAnsi" w:hAnsiTheme="minorHAnsi" w:cstheme="minorHAnsi"/>
          <w:bCs/>
          <w:szCs w:val="22"/>
          <w:lang w:val="en-GB"/>
        </w:rPr>
      </w:pPr>
      <w:r w:rsidRPr="00751AA5">
        <w:rPr>
          <w:rFonts w:asciiTheme="minorHAnsi" w:hAnsiTheme="minorHAnsi" w:cstheme="minorHAnsi"/>
          <w:szCs w:val="22"/>
          <w:lang w:val="en-GB"/>
        </w:rPr>
        <w:t xml:space="preserve">In the second stage, </w:t>
      </w:r>
      <w:r w:rsidR="00EF2CB0" w:rsidRPr="00751AA5">
        <w:rPr>
          <w:rFonts w:asciiTheme="minorHAnsi" w:hAnsiTheme="minorHAnsi" w:cstheme="minorHAnsi"/>
          <w:szCs w:val="22"/>
          <w:lang w:val="en-GB"/>
        </w:rPr>
        <w:t xml:space="preserve">only </w:t>
      </w:r>
      <w:r w:rsidRPr="00751AA5">
        <w:rPr>
          <w:rFonts w:asciiTheme="minorHAnsi" w:hAnsiTheme="minorHAnsi" w:cstheme="minorHAnsi"/>
          <w:szCs w:val="22"/>
          <w:lang w:val="en-GB"/>
        </w:rPr>
        <w:t>the Financial Proposal</w:t>
      </w:r>
      <w:r w:rsidR="00791341" w:rsidRPr="00751AA5">
        <w:rPr>
          <w:rFonts w:asciiTheme="minorHAnsi" w:hAnsiTheme="minorHAnsi" w:cstheme="minorHAnsi"/>
          <w:szCs w:val="22"/>
          <w:lang w:val="en-GB"/>
        </w:rPr>
        <w:t>s</w:t>
      </w:r>
      <w:r w:rsidRPr="00751AA5">
        <w:rPr>
          <w:rFonts w:asciiTheme="minorHAnsi" w:hAnsiTheme="minorHAnsi" w:cstheme="minorHAnsi"/>
          <w:szCs w:val="22"/>
          <w:lang w:val="en-GB"/>
        </w:rPr>
        <w:t xml:space="preserve"> of those Proposers who achieve the minimum technical score will be </w:t>
      </w:r>
      <w:r w:rsidR="00EF2CB0" w:rsidRPr="00751AA5">
        <w:rPr>
          <w:rFonts w:asciiTheme="minorHAnsi" w:hAnsiTheme="minorHAnsi" w:cstheme="minorHAnsi"/>
          <w:szCs w:val="22"/>
          <w:lang w:val="en-GB"/>
        </w:rPr>
        <w:t>opened for evaluation for comparison and review</w:t>
      </w:r>
      <w:r w:rsidRPr="00751AA5">
        <w:rPr>
          <w:rFonts w:asciiTheme="minorHAnsi" w:hAnsiTheme="minorHAnsi" w:cstheme="minorHAnsi"/>
          <w:szCs w:val="22"/>
          <w:lang w:val="en-GB"/>
        </w:rPr>
        <w:t xml:space="preserve">.  </w:t>
      </w:r>
      <w:r w:rsidR="00EF2CB0" w:rsidRPr="00751AA5">
        <w:rPr>
          <w:rFonts w:asciiTheme="minorHAnsi" w:hAnsiTheme="minorHAnsi" w:cstheme="minorHAnsi"/>
          <w:szCs w:val="22"/>
          <w:lang w:val="en-GB"/>
        </w:rPr>
        <w:t xml:space="preserve">The Financial Proposal Envelopes corresponding to Proposals that did not meet the minimum passing technical score shall be returned to the Proposer unopened.  </w:t>
      </w:r>
      <w:r w:rsidR="00664E0B" w:rsidRPr="00751AA5">
        <w:rPr>
          <w:rFonts w:asciiTheme="minorHAnsi" w:hAnsiTheme="minorHAnsi" w:cstheme="minorHAnsi"/>
          <w:szCs w:val="22"/>
          <w:lang w:val="en-GB"/>
        </w:rPr>
        <w:t>T</w:t>
      </w:r>
      <w:r w:rsidRPr="00751AA5">
        <w:rPr>
          <w:rFonts w:asciiTheme="minorHAnsi" w:hAnsiTheme="minorHAnsi" w:cstheme="minorHAnsi"/>
          <w:szCs w:val="22"/>
          <w:lang w:val="en-GB"/>
        </w:rPr>
        <w:t>he overall evaluation score will be</w:t>
      </w:r>
      <w:r w:rsidR="00664E0B" w:rsidRPr="00751AA5">
        <w:rPr>
          <w:rFonts w:asciiTheme="minorHAnsi" w:hAnsiTheme="minorHAnsi" w:cstheme="minorHAnsi"/>
          <w:szCs w:val="22"/>
          <w:lang w:val="en-GB"/>
        </w:rPr>
        <w:t xml:space="preserve"> based either on</w:t>
      </w:r>
      <w:r w:rsidRPr="00751AA5">
        <w:rPr>
          <w:rFonts w:asciiTheme="minorHAnsi" w:hAnsiTheme="minorHAnsi" w:cstheme="minorHAnsi"/>
          <w:szCs w:val="22"/>
          <w:lang w:val="en-GB"/>
        </w:rPr>
        <w:t xml:space="preserve"> a combination of the technical </w:t>
      </w:r>
      <w:r w:rsidR="00E25DA9" w:rsidRPr="00751AA5">
        <w:rPr>
          <w:rFonts w:asciiTheme="minorHAnsi" w:hAnsiTheme="minorHAnsi" w:cstheme="minorHAnsi"/>
          <w:szCs w:val="22"/>
          <w:lang w:val="en-GB"/>
        </w:rPr>
        <w:t>score and the financial offer</w:t>
      </w:r>
      <w:r w:rsidRPr="00751AA5">
        <w:rPr>
          <w:rFonts w:asciiTheme="minorHAnsi" w:hAnsiTheme="minorHAnsi" w:cstheme="minorHAnsi"/>
          <w:szCs w:val="22"/>
          <w:lang w:val="en-GB"/>
        </w:rPr>
        <w:t>, or the lowest eval</w:t>
      </w:r>
      <w:r w:rsidR="00E007EA" w:rsidRPr="00751AA5">
        <w:rPr>
          <w:rFonts w:asciiTheme="minorHAnsi" w:hAnsiTheme="minorHAnsi" w:cstheme="minorHAnsi"/>
          <w:szCs w:val="22"/>
          <w:lang w:val="en-GB"/>
        </w:rPr>
        <w:t xml:space="preserve">uated </w:t>
      </w:r>
      <w:r w:rsidR="00E25DA9" w:rsidRPr="00751AA5">
        <w:rPr>
          <w:rFonts w:asciiTheme="minorHAnsi" w:hAnsiTheme="minorHAnsi" w:cstheme="minorHAnsi"/>
          <w:szCs w:val="22"/>
          <w:lang w:val="en-GB"/>
        </w:rPr>
        <w:t>financial</w:t>
      </w:r>
      <w:r w:rsidR="00E007EA" w:rsidRPr="00751AA5">
        <w:rPr>
          <w:rFonts w:asciiTheme="minorHAnsi" w:hAnsiTheme="minorHAnsi" w:cstheme="minorHAnsi"/>
          <w:szCs w:val="22"/>
          <w:lang w:val="en-GB"/>
        </w:rPr>
        <w:t xml:space="preserve"> </w:t>
      </w:r>
      <w:r w:rsidR="00E25DA9" w:rsidRPr="00751AA5">
        <w:rPr>
          <w:rFonts w:asciiTheme="minorHAnsi" w:hAnsiTheme="minorHAnsi" w:cstheme="minorHAnsi"/>
          <w:szCs w:val="22"/>
          <w:lang w:val="en-GB"/>
        </w:rPr>
        <w:t xml:space="preserve">proposal </w:t>
      </w:r>
      <w:r w:rsidR="00E007EA" w:rsidRPr="00751AA5">
        <w:rPr>
          <w:rFonts w:asciiTheme="minorHAnsi" w:hAnsiTheme="minorHAnsi" w:cstheme="minorHAnsi"/>
          <w:szCs w:val="22"/>
          <w:lang w:val="en-GB"/>
        </w:rPr>
        <w:t xml:space="preserve">of the </w:t>
      </w:r>
      <w:r w:rsidRPr="00751AA5">
        <w:rPr>
          <w:rFonts w:asciiTheme="minorHAnsi" w:hAnsiTheme="minorHAnsi" w:cstheme="minorHAnsi"/>
          <w:szCs w:val="22"/>
          <w:lang w:val="en-GB"/>
        </w:rPr>
        <w:t xml:space="preserve">technically qualified Proposers.  </w:t>
      </w:r>
      <w:r w:rsidR="00664E0B" w:rsidRPr="00751AA5">
        <w:rPr>
          <w:rFonts w:asciiTheme="minorHAnsi" w:hAnsiTheme="minorHAnsi" w:cstheme="minorHAnsi"/>
          <w:szCs w:val="22"/>
          <w:lang w:val="en-GB"/>
        </w:rPr>
        <w:t>The evaluation method that applies for this RFP shall be as indicated in the</w:t>
      </w:r>
      <w:r w:rsidR="00664E0B" w:rsidRPr="00751AA5">
        <w:rPr>
          <w:rFonts w:asciiTheme="minorHAnsi" w:hAnsiTheme="minorHAnsi" w:cstheme="minorHAnsi"/>
          <w:b/>
          <w:szCs w:val="22"/>
          <w:lang w:val="en-GB"/>
        </w:rPr>
        <w:t xml:space="preserve"> Data Sheet</w:t>
      </w:r>
      <w:r w:rsidR="008E77FF" w:rsidRPr="00751AA5">
        <w:rPr>
          <w:rFonts w:asciiTheme="minorHAnsi" w:hAnsiTheme="minorHAnsi" w:cstheme="minorHAnsi"/>
          <w:b/>
          <w:szCs w:val="22"/>
          <w:lang w:val="en-GB"/>
        </w:rPr>
        <w:t xml:space="preserve"> </w:t>
      </w:r>
      <w:r w:rsidR="00443E95" w:rsidRPr="00751AA5">
        <w:rPr>
          <w:rFonts w:asciiTheme="minorHAnsi" w:hAnsiTheme="minorHAnsi" w:cstheme="minorHAnsi"/>
          <w:szCs w:val="22"/>
          <w:lang w:val="en-GB"/>
        </w:rPr>
        <w:t>(</w:t>
      </w:r>
      <w:r w:rsidR="009C499B">
        <w:rPr>
          <w:rFonts w:asciiTheme="minorHAnsi" w:hAnsiTheme="minorHAnsi" w:cstheme="minorHAnsi"/>
          <w:szCs w:val="22"/>
          <w:lang w:val="en-GB"/>
        </w:rPr>
        <w:t>DS</w:t>
      </w:r>
      <w:r w:rsidR="00443E95" w:rsidRPr="00751AA5">
        <w:rPr>
          <w:rFonts w:asciiTheme="minorHAnsi" w:hAnsiTheme="minorHAnsi" w:cstheme="minorHAnsi"/>
          <w:szCs w:val="22"/>
          <w:lang w:val="en-GB"/>
        </w:rPr>
        <w:t xml:space="preserve"> No. 25</w:t>
      </w:r>
      <w:r w:rsidR="008E77FF" w:rsidRPr="00751AA5">
        <w:rPr>
          <w:rFonts w:asciiTheme="minorHAnsi" w:hAnsiTheme="minorHAnsi" w:cstheme="minorHAnsi"/>
          <w:szCs w:val="22"/>
          <w:lang w:val="en-GB"/>
        </w:rPr>
        <w:t>)</w:t>
      </w:r>
      <w:r w:rsidR="00897AAF" w:rsidRPr="00751AA5">
        <w:rPr>
          <w:rFonts w:asciiTheme="minorHAnsi" w:hAnsiTheme="minorHAnsi" w:cstheme="minorHAnsi"/>
          <w:szCs w:val="22"/>
          <w:lang w:val="en-GB"/>
        </w:rPr>
        <w:t xml:space="preserve">.   </w:t>
      </w:r>
    </w:p>
    <w:p w14:paraId="03F5C964" w14:textId="77777777" w:rsidR="00897AAF" w:rsidRPr="00D243BB" w:rsidRDefault="00897AAF" w:rsidP="007419C9">
      <w:pPr>
        <w:pStyle w:val="ListParagraph"/>
        <w:spacing w:line="240" w:lineRule="auto"/>
        <w:rPr>
          <w:rFonts w:asciiTheme="minorHAnsi" w:hAnsiTheme="minorHAnsi" w:cstheme="minorHAnsi"/>
          <w:szCs w:val="22"/>
          <w:lang w:val="en-GB"/>
        </w:rPr>
      </w:pPr>
    </w:p>
    <w:p w14:paraId="073BC36B" w14:textId="77777777" w:rsidR="00897AAF" w:rsidRDefault="00DA46B1" w:rsidP="00FE2B6F">
      <w:pPr>
        <w:pStyle w:val="ListParagraph"/>
        <w:tabs>
          <w:tab w:val="left" w:pos="0"/>
        </w:tabs>
        <w:spacing w:line="240" w:lineRule="auto"/>
        <w:ind w:left="1080"/>
        <w:jc w:val="both"/>
        <w:rPr>
          <w:rFonts w:asciiTheme="minorHAnsi" w:hAnsiTheme="minorHAnsi" w:cstheme="minorHAnsi"/>
          <w:snapToGrid w:val="0"/>
          <w:szCs w:val="22"/>
        </w:rPr>
      </w:pPr>
      <w:r>
        <w:rPr>
          <w:rFonts w:asciiTheme="minorHAnsi" w:hAnsiTheme="minorHAnsi" w:cstheme="minorHAnsi"/>
          <w:szCs w:val="22"/>
          <w:lang w:val="en-GB"/>
        </w:rPr>
        <w:t>When</w:t>
      </w:r>
      <w:r w:rsidRPr="00D243BB">
        <w:rPr>
          <w:rFonts w:asciiTheme="minorHAnsi" w:hAnsiTheme="minorHAnsi" w:cstheme="minorHAnsi"/>
          <w:szCs w:val="22"/>
          <w:lang w:val="en-GB"/>
        </w:rPr>
        <w:t xml:space="preserve"> </w:t>
      </w:r>
      <w:r w:rsidR="00897AAF" w:rsidRPr="00D243BB">
        <w:rPr>
          <w:rFonts w:asciiTheme="minorHAnsi" w:hAnsiTheme="minorHAnsi" w:cstheme="minorHAnsi"/>
          <w:szCs w:val="22"/>
          <w:lang w:val="en-GB"/>
        </w:rPr>
        <w:t>the Data Sheet specifies a combined scoring method, t</w:t>
      </w:r>
      <w:r w:rsidR="00897AAF" w:rsidRPr="00D243BB">
        <w:rPr>
          <w:rFonts w:asciiTheme="minorHAnsi" w:hAnsiTheme="minorHAnsi" w:cstheme="minorHAnsi"/>
          <w:snapToGrid w:val="0"/>
          <w:szCs w:val="22"/>
        </w:rPr>
        <w:t xml:space="preserve">he formula for the </w:t>
      </w:r>
      <w:r w:rsidR="00766978">
        <w:rPr>
          <w:rFonts w:asciiTheme="minorHAnsi" w:hAnsiTheme="minorHAnsi" w:cstheme="minorHAnsi"/>
          <w:snapToGrid w:val="0"/>
          <w:szCs w:val="22"/>
        </w:rPr>
        <w:t xml:space="preserve">rating of the </w:t>
      </w:r>
      <w:r w:rsidR="00FE2B6F">
        <w:rPr>
          <w:rFonts w:asciiTheme="minorHAnsi" w:hAnsiTheme="minorHAnsi" w:cstheme="minorHAnsi"/>
          <w:snapToGrid w:val="0"/>
          <w:szCs w:val="22"/>
        </w:rPr>
        <w:t>Pr</w:t>
      </w:r>
      <w:r w:rsidR="00766978">
        <w:rPr>
          <w:rFonts w:asciiTheme="minorHAnsi" w:hAnsiTheme="minorHAnsi" w:cstheme="minorHAnsi"/>
          <w:snapToGrid w:val="0"/>
          <w:szCs w:val="22"/>
        </w:rPr>
        <w:t>oposals</w:t>
      </w:r>
      <w:r w:rsidR="00897AAF" w:rsidRPr="00D243BB">
        <w:rPr>
          <w:rFonts w:asciiTheme="minorHAnsi" w:hAnsiTheme="minorHAnsi" w:cstheme="minorHAnsi"/>
          <w:snapToGrid w:val="0"/>
          <w:szCs w:val="22"/>
        </w:rPr>
        <w:t xml:space="preserve"> </w:t>
      </w:r>
      <w:r w:rsidR="00FE2B6F">
        <w:rPr>
          <w:rFonts w:asciiTheme="minorHAnsi" w:hAnsiTheme="minorHAnsi" w:cstheme="minorHAnsi"/>
          <w:snapToGrid w:val="0"/>
          <w:szCs w:val="22"/>
        </w:rPr>
        <w:t>will be</w:t>
      </w:r>
      <w:r w:rsidR="00897AAF" w:rsidRPr="00D243BB">
        <w:rPr>
          <w:rFonts w:asciiTheme="minorHAnsi" w:hAnsiTheme="minorHAnsi" w:cstheme="minorHAnsi"/>
          <w:snapToGrid w:val="0"/>
          <w:szCs w:val="22"/>
        </w:rPr>
        <w:t xml:space="preserve"> </w:t>
      </w:r>
      <w:r w:rsidR="00766978">
        <w:rPr>
          <w:rFonts w:asciiTheme="minorHAnsi" w:hAnsiTheme="minorHAnsi" w:cstheme="minorHAnsi"/>
          <w:snapToGrid w:val="0"/>
          <w:szCs w:val="22"/>
        </w:rPr>
        <w:t>as follows</w:t>
      </w:r>
      <w:r w:rsidR="00897AAF" w:rsidRPr="00D243BB">
        <w:rPr>
          <w:rFonts w:asciiTheme="minorHAnsi" w:hAnsiTheme="minorHAnsi" w:cstheme="minorHAnsi"/>
          <w:snapToGrid w:val="0"/>
          <w:szCs w:val="22"/>
        </w:rPr>
        <w:t>:</w:t>
      </w:r>
    </w:p>
    <w:p w14:paraId="1AC49B4B" w14:textId="77777777" w:rsidR="00FE2B6F" w:rsidRPr="00D243BB" w:rsidRDefault="00FE2B6F" w:rsidP="00FE2B6F">
      <w:pPr>
        <w:pStyle w:val="ListParagraph"/>
        <w:tabs>
          <w:tab w:val="left" w:pos="0"/>
        </w:tabs>
        <w:spacing w:line="240" w:lineRule="auto"/>
        <w:ind w:left="1080"/>
        <w:jc w:val="both"/>
        <w:rPr>
          <w:rFonts w:asciiTheme="minorHAnsi" w:hAnsiTheme="minorHAnsi" w:cstheme="minorHAnsi"/>
          <w:snapToGrid w:val="0"/>
          <w:szCs w:val="22"/>
        </w:rPr>
      </w:pPr>
    </w:p>
    <w:p w14:paraId="0386414D" w14:textId="77777777" w:rsidR="00FE2B6F" w:rsidRP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rPr>
      </w:pPr>
    </w:p>
    <w:p w14:paraId="5083CB2A"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t>Rating</w:t>
      </w:r>
      <w:r w:rsidR="00FE2B6F" w:rsidRPr="00FE2B6F">
        <w:rPr>
          <w:rFonts w:asciiTheme="minorHAnsi" w:hAnsiTheme="minorHAnsi" w:cstheme="minorHAnsi"/>
          <w:snapToGrid w:val="0"/>
          <w:sz w:val="22"/>
          <w:szCs w:val="22"/>
          <w:u w:val="single"/>
        </w:rPr>
        <w:t xml:space="preserve"> the Technical Proposal </w:t>
      </w:r>
      <w:r w:rsidR="00310AD5">
        <w:rPr>
          <w:rFonts w:asciiTheme="minorHAnsi" w:hAnsiTheme="minorHAnsi" w:cstheme="minorHAnsi"/>
          <w:snapToGrid w:val="0"/>
          <w:sz w:val="22"/>
          <w:szCs w:val="22"/>
          <w:u w:val="single"/>
        </w:rPr>
        <w:t>(TP)</w:t>
      </w:r>
      <w:r w:rsidR="00FE2B6F" w:rsidRPr="00FE2B6F">
        <w:rPr>
          <w:rFonts w:asciiTheme="minorHAnsi" w:hAnsiTheme="minorHAnsi" w:cstheme="minorHAnsi"/>
          <w:snapToGrid w:val="0"/>
          <w:sz w:val="22"/>
          <w:szCs w:val="22"/>
          <w:u w:val="single"/>
        </w:rPr>
        <w:t>:</w:t>
      </w:r>
    </w:p>
    <w:p w14:paraId="6B15D9D4"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40529679"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TP Rating</w:t>
      </w:r>
      <w:r w:rsidRPr="00FE2B6F">
        <w:rPr>
          <w:rFonts w:asciiTheme="minorHAnsi" w:hAnsiTheme="minorHAnsi" w:cstheme="minorHAnsi"/>
          <w:bCs/>
          <w:sz w:val="22"/>
          <w:szCs w:val="22"/>
        </w:rPr>
        <w:t xml:space="preserve"> = (Total Score Obtained</w:t>
      </w:r>
      <w:r w:rsidR="00147017">
        <w:rPr>
          <w:rFonts w:asciiTheme="minorHAnsi" w:hAnsiTheme="minorHAnsi" w:cstheme="minorHAnsi"/>
          <w:bCs/>
          <w:sz w:val="22"/>
          <w:szCs w:val="22"/>
        </w:rPr>
        <w:t xml:space="preserve"> by the Offer</w:t>
      </w:r>
      <w:r w:rsidRPr="00FE2B6F">
        <w:rPr>
          <w:rFonts w:asciiTheme="minorHAnsi" w:hAnsiTheme="minorHAnsi" w:cstheme="minorHAnsi"/>
          <w:bCs/>
          <w:sz w:val="22"/>
          <w:szCs w:val="22"/>
        </w:rPr>
        <w:t xml:space="preserve"> / Max. Obtainable Score</w:t>
      </w:r>
      <w:r w:rsidR="00310AD5">
        <w:rPr>
          <w:rFonts w:asciiTheme="minorHAnsi" w:hAnsiTheme="minorHAnsi" w:cstheme="minorHAnsi"/>
          <w:bCs/>
          <w:sz w:val="22"/>
          <w:szCs w:val="22"/>
        </w:rPr>
        <w:t xml:space="preserve"> for TP</w:t>
      </w:r>
      <w:r w:rsidRPr="00FE2B6F">
        <w:rPr>
          <w:rFonts w:asciiTheme="minorHAnsi" w:hAnsiTheme="minorHAnsi" w:cstheme="minorHAnsi"/>
          <w:bCs/>
          <w:sz w:val="22"/>
          <w:szCs w:val="22"/>
        </w:rPr>
        <w:t xml:space="preserve">) x 100 </w:t>
      </w:r>
    </w:p>
    <w:p w14:paraId="3B636E8F" w14:textId="77777777" w:rsid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p>
    <w:p w14:paraId="70952C2D"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t>Rating</w:t>
      </w:r>
      <w:r w:rsidR="00FE2B6F" w:rsidRPr="00FE2B6F">
        <w:rPr>
          <w:rFonts w:asciiTheme="minorHAnsi" w:hAnsiTheme="minorHAnsi" w:cstheme="minorHAnsi"/>
          <w:snapToGrid w:val="0"/>
          <w:sz w:val="22"/>
          <w:szCs w:val="22"/>
          <w:u w:val="single"/>
        </w:rPr>
        <w:t xml:space="preserve"> the Financial Proposal </w:t>
      </w:r>
      <w:r w:rsidR="00310AD5">
        <w:rPr>
          <w:rFonts w:asciiTheme="minorHAnsi" w:hAnsiTheme="minorHAnsi" w:cstheme="minorHAnsi"/>
          <w:snapToGrid w:val="0"/>
          <w:sz w:val="22"/>
          <w:szCs w:val="22"/>
          <w:u w:val="single"/>
        </w:rPr>
        <w:t>(FP)</w:t>
      </w:r>
      <w:r w:rsidR="00FE2B6F" w:rsidRPr="00FE2B6F">
        <w:rPr>
          <w:rFonts w:asciiTheme="minorHAnsi" w:hAnsiTheme="minorHAnsi" w:cstheme="minorHAnsi"/>
          <w:snapToGrid w:val="0"/>
          <w:sz w:val="22"/>
          <w:szCs w:val="22"/>
          <w:u w:val="single"/>
        </w:rPr>
        <w:t>:</w:t>
      </w:r>
    </w:p>
    <w:p w14:paraId="25CCBE73"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3AB2FE3F"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FP Rating</w:t>
      </w:r>
      <w:r w:rsidRPr="00FE2B6F">
        <w:rPr>
          <w:rFonts w:asciiTheme="minorHAnsi" w:hAnsiTheme="minorHAnsi" w:cstheme="minorHAnsi"/>
          <w:bCs/>
          <w:sz w:val="22"/>
          <w:szCs w:val="22"/>
        </w:rPr>
        <w:t xml:space="preserve"> = (Lowest Priced Offer / Price of the Offer Being Reviewed) x 100</w:t>
      </w:r>
    </w:p>
    <w:p w14:paraId="7FD080C3" w14:textId="77777777" w:rsid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p>
    <w:p w14:paraId="7CE8BCC9"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r w:rsidRPr="00FE2B6F">
        <w:rPr>
          <w:rFonts w:asciiTheme="minorHAnsi" w:hAnsiTheme="minorHAnsi" w:cstheme="minorHAnsi"/>
          <w:bCs/>
          <w:szCs w:val="22"/>
          <w:u w:val="single"/>
          <w:lang w:val="en-GB"/>
        </w:rPr>
        <w:t>Total Combined Score:</w:t>
      </w:r>
    </w:p>
    <w:p w14:paraId="079F6648"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092383FE" w14:textId="77777777" w:rsidR="00FE2B6F" w:rsidRPr="00FE2B6F" w:rsidRDefault="00310AD5"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lang w:val="en-GB"/>
        </w:rPr>
      </w:pPr>
      <w:r>
        <w:rPr>
          <w:rFonts w:asciiTheme="minorHAnsi" w:hAnsiTheme="minorHAnsi" w:cstheme="minorHAnsi"/>
          <w:bCs/>
          <w:szCs w:val="22"/>
          <w:lang w:val="en-GB"/>
        </w:rPr>
        <w:t>(</w:t>
      </w:r>
      <w:r w:rsidR="00FE2B6F" w:rsidRPr="00FE2B6F">
        <w:rPr>
          <w:rFonts w:asciiTheme="minorHAnsi" w:hAnsiTheme="minorHAnsi" w:cstheme="minorHAnsi"/>
          <w:bCs/>
          <w:szCs w:val="22"/>
          <w:lang w:val="en-GB"/>
        </w:rPr>
        <w:t xml:space="preserve">TP Rating) x (Weight of </w:t>
      </w:r>
      <w:r w:rsidR="00B51A55">
        <w:rPr>
          <w:rFonts w:asciiTheme="minorHAnsi" w:hAnsiTheme="minorHAnsi" w:cstheme="minorHAnsi"/>
          <w:bCs/>
          <w:szCs w:val="22"/>
          <w:lang w:val="en-GB"/>
        </w:rPr>
        <w:t>TP</w:t>
      </w:r>
      <w:r w:rsidR="006D066F">
        <w:rPr>
          <w:rFonts w:asciiTheme="minorHAnsi" w:hAnsiTheme="minorHAnsi" w:cstheme="minorHAnsi"/>
          <w:bCs/>
          <w:szCs w:val="22"/>
          <w:lang w:val="en-GB"/>
        </w:rPr>
        <w:t>, e.g. 70%</w:t>
      </w:r>
      <w:r w:rsidR="00FE2B6F" w:rsidRPr="00FE2B6F">
        <w:rPr>
          <w:rFonts w:asciiTheme="minorHAnsi" w:hAnsiTheme="minorHAnsi" w:cstheme="minorHAnsi"/>
          <w:bCs/>
          <w:szCs w:val="22"/>
          <w:lang w:val="en-GB"/>
        </w:rPr>
        <w:t>)</w:t>
      </w:r>
    </w:p>
    <w:p w14:paraId="328B64B7" w14:textId="77777777" w:rsidR="00FE2B6F" w:rsidRPr="00FE2B6F" w:rsidRDefault="00922BEE"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u w:val="single"/>
          <w:lang w:val="en-GB"/>
        </w:rPr>
      </w:pPr>
      <w:r>
        <w:rPr>
          <w:rFonts w:asciiTheme="minorHAnsi" w:hAnsiTheme="minorHAnsi" w:cstheme="minorHAnsi"/>
          <w:bCs/>
          <w:szCs w:val="22"/>
          <w:u w:val="single"/>
          <w:lang w:val="en-GB"/>
        </w:rPr>
        <w:tab/>
      </w:r>
      <w:r w:rsidR="00FE2B6F" w:rsidRPr="00FE2B6F">
        <w:rPr>
          <w:rFonts w:asciiTheme="minorHAnsi" w:hAnsiTheme="minorHAnsi" w:cstheme="minorHAnsi"/>
          <w:bCs/>
          <w:szCs w:val="22"/>
          <w:u w:val="single"/>
          <w:lang w:val="en-GB"/>
        </w:rPr>
        <w:t>+ (FP Rating) x (Weight of F</w:t>
      </w:r>
      <w:r w:rsidR="00B51A55">
        <w:rPr>
          <w:rFonts w:asciiTheme="minorHAnsi" w:hAnsiTheme="minorHAnsi" w:cstheme="minorHAnsi"/>
          <w:bCs/>
          <w:szCs w:val="22"/>
          <w:u w:val="single"/>
          <w:lang w:val="en-GB"/>
        </w:rPr>
        <w:t>P</w:t>
      </w:r>
      <w:r w:rsidR="006D066F">
        <w:rPr>
          <w:rFonts w:asciiTheme="minorHAnsi" w:hAnsiTheme="minorHAnsi" w:cstheme="minorHAnsi"/>
          <w:bCs/>
          <w:szCs w:val="22"/>
          <w:u w:val="single"/>
          <w:lang w:val="en-GB"/>
        </w:rPr>
        <w:t>, e.g., 30%</w:t>
      </w:r>
      <w:r w:rsidR="00FE2B6F" w:rsidRPr="00FE2B6F">
        <w:rPr>
          <w:rFonts w:asciiTheme="minorHAnsi" w:hAnsiTheme="minorHAnsi" w:cstheme="minorHAnsi"/>
          <w:bCs/>
          <w:szCs w:val="22"/>
          <w:u w:val="single"/>
          <w:lang w:val="en-GB"/>
        </w:rPr>
        <w:t>)</w:t>
      </w:r>
      <w:r>
        <w:rPr>
          <w:rFonts w:asciiTheme="minorHAnsi" w:hAnsiTheme="minorHAnsi" w:cstheme="minorHAnsi"/>
          <w:bCs/>
          <w:szCs w:val="22"/>
          <w:u w:val="single"/>
          <w:lang w:val="en-GB"/>
        </w:rPr>
        <w:tab/>
      </w:r>
      <w:r>
        <w:rPr>
          <w:rFonts w:asciiTheme="minorHAnsi" w:hAnsiTheme="minorHAnsi" w:cstheme="minorHAnsi"/>
          <w:bCs/>
          <w:szCs w:val="22"/>
          <w:u w:val="single"/>
          <w:lang w:val="en-GB"/>
        </w:rPr>
        <w:tab/>
      </w:r>
    </w:p>
    <w:p w14:paraId="28A39839"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
          <w:bCs/>
          <w:szCs w:val="22"/>
          <w:lang w:val="en-GB"/>
        </w:rPr>
      </w:pPr>
      <w:r w:rsidRPr="00FE2B6F">
        <w:rPr>
          <w:rFonts w:asciiTheme="minorHAnsi" w:hAnsiTheme="minorHAnsi" w:cstheme="minorHAnsi"/>
          <w:b/>
          <w:bCs/>
          <w:szCs w:val="22"/>
          <w:lang w:val="en-GB"/>
        </w:rPr>
        <w:t xml:space="preserve">Total Combined </w:t>
      </w:r>
      <w:r w:rsidR="00B51A55">
        <w:rPr>
          <w:rFonts w:asciiTheme="minorHAnsi" w:hAnsiTheme="minorHAnsi" w:cstheme="minorHAnsi"/>
          <w:b/>
          <w:bCs/>
          <w:szCs w:val="22"/>
          <w:lang w:val="en-GB"/>
        </w:rPr>
        <w:t>and Final Rating of the Proposal</w:t>
      </w:r>
    </w:p>
    <w:p w14:paraId="27139115"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4B1AC52" w14:textId="77777777" w:rsidR="00FE2B6F" w:rsidRPr="00FE2B6F" w:rsidRDefault="00FE2B6F" w:rsidP="00FE2B6F">
      <w:pPr>
        <w:pStyle w:val="ListParagraph"/>
        <w:spacing w:line="240" w:lineRule="auto"/>
        <w:ind w:left="1440"/>
        <w:jc w:val="both"/>
        <w:rPr>
          <w:rFonts w:asciiTheme="minorHAnsi" w:hAnsiTheme="minorHAnsi" w:cstheme="minorHAnsi"/>
          <w:bCs/>
          <w:szCs w:val="22"/>
          <w:lang w:val="en-GB"/>
        </w:rPr>
      </w:pPr>
    </w:p>
    <w:p w14:paraId="1F2C8987" w14:textId="77777777" w:rsidR="00922888" w:rsidRPr="008738DE" w:rsidRDefault="00922888" w:rsidP="00811AB6">
      <w:pPr>
        <w:pStyle w:val="ListParagraph"/>
        <w:numPr>
          <w:ilvl w:val="1"/>
          <w:numId w:val="50"/>
        </w:numPr>
        <w:spacing w:line="240" w:lineRule="auto"/>
        <w:ind w:left="1080"/>
        <w:jc w:val="both"/>
        <w:rPr>
          <w:rFonts w:asciiTheme="minorHAnsi" w:hAnsiTheme="minorHAnsi" w:cstheme="minorHAnsi"/>
          <w:bCs/>
          <w:szCs w:val="22"/>
          <w:lang w:val="en-GB"/>
        </w:rPr>
      </w:pPr>
      <w:r w:rsidRPr="008738DE">
        <w:rPr>
          <w:rFonts w:asciiTheme="minorHAnsi" w:hAnsiTheme="minorHAnsi" w:cstheme="minorHAnsi"/>
          <w:bCs/>
          <w:szCs w:val="22"/>
          <w:lang w:val="en-GB"/>
        </w:rPr>
        <w:t>UNDP reserves the right to undertake a post-qualification exercise</w:t>
      </w:r>
      <w:r w:rsidR="00807308">
        <w:rPr>
          <w:rFonts w:asciiTheme="minorHAnsi" w:hAnsiTheme="minorHAnsi" w:cstheme="minorHAnsi"/>
          <w:bCs/>
          <w:szCs w:val="22"/>
          <w:lang w:val="en-GB"/>
        </w:rPr>
        <w:t xml:space="preserve"> </w:t>
      </w:r>
      <w:r w:rsidRPr="008738DE">
        <w:rPr>
          <w:rFonts w:asciiTheme="minorHAnsi" w:hAnsiTheme="minorHAnsi" w:cstheme="minorHAnsi"/>
          <w:bCs/>
          <w:szCs w:val="22"/>
          <w:lang w:val="en-GB"/>
        </w:rPr>
        <w:t xml:space="preserve">aimed at determining, to its satisfaction the validity of the information provided by the </w:t>
      </w:r>
      <w:r>
        <w:rPr>
          <w:rFonts w:asciiTheme="minorHAnsi" w:hAnsiTheme="minorHAnsi" w:cstheme="minorHAnsi"/>
          <w:bCs/>
          <w:szCs w:val="22"/>
          <w:lang w:val="en-GB"/>
        </w:rPr>
        <w:t>Proposer</w:t>
      </w:r>
      <w:r w:rsidRPr="008738DE">
        <w:rPr>
          <w:rFonts w:asciiTheme="minorHAnsi" w:hAnsiTheme="minorHAnsi" w:cstheme="minorHAnsi"/>
          <w:bCs/>
          <w:szCs w:val="22"/>
          <w:lang w:val="en-GB"/>
        </w:rPr>
        <w:t xml:space="preserve">.  </w:t>
      </w:r>
      <w:r w:rsidR="00807308">
        <w:rPr>
          <w:rFonts w:asciiTheme="minorHAnsi" w:hAnsiTheme="minorHAnsi" w:cstheme="minorHAnsi"/>
          <w:bCs/>
          <w:szCs w:val="22"/>
          <w:lang w:val="en-GB"/>
        </w:rPr>
        <w:t>S</w:t>
      </w:r>
      <w:r w:rsidRPr="008738DE">
        <w:rPr>
          <w:rFonts w:asciiTheme="minorHAnsi" w:hAnsiTheme="minorHAnsi" w:cstheme="minorHAnsi"/>
          <w:bCs/>
          <w:szCs w:val="22"/>
          <w:lang w:val="en-GB"/>
        </w:rPr>
        <w:t xml:space="preserve">uch post-qualification </w:t>
      </w:r>
      <w:r>
        <w:rPr>
          <w:rFonts w:asciiTheme="minorHAnsi" w:hAnsiTheme="minorHAnsi" w:cstheme="minorHAnsi"/>
          <w:bCs/>
          <w:szCs w:val="22"/>
          <w:lang w:val="en-GB"/>
        </w:rPr>
        <w:t>shall be fully documented and</w:t>
      </w:r>
      <w:r w:rsidR="00807308">
        <w:rPr>
          <w:rFonts w:asciiTheme="minorHAnsi" w:hAnsiTheme="minorHAnsi" w:cstheme="minorHAnsi"/>
          <w:bCs/>
          <w:szCs w:val="22"/>
          <w:lang w:val="en-GB"/>
        </w:rPr>
        <w:t xml:space="preserve">, among those that may be listed in the </w:t>
      </w:r>
      <w:r w:rsidR="00807308">
        <w:rPr>
          <w:rFonts w:asciiTheme="minorHAnsi" w:hAnsiTheme="minorHAnsi" w:cstheme="minorHAnsi"/>
          <w:b/>
          <w:bCs/>
          <w:szCs w:val="22"/>
          <w:lang w:val="en-GB"/>
        </w:rPr>
        <w:t xml:space="preserve">Data Sheet </w:t>
      </w:r>
      <w:r w:rsidR="00807308" w:rsidRPr="0066718F">
        <w:rPr>
          <w:rFonts w:asciiTheme="minorHAnsi" w:hAnsiTheme="minorHAnsi" w:cstheme="minorHAnsi"/>
          <w:bCs/>
          <w:szCs w:val="22"/>
          <w:lang w:val="en-GB"/>
        </w:rPr>
        <w:t>(DS No.33)</w:t>
      </w:r>
      <w:r w:rsidR="00807308" w:rsidRPr="008738DE">
        <w:rPr>
          <w:rFonts w:asciiTheme="minorHAnsi" w:hAnsiTheme="minorHAnsi" w:cstheme="minorHAnsi"/>
          <w:bCs/>
          <w:szCs w:val="22"/>
          <w:lang w:val="en-GB"/>
        </w:rPr>
        <w:t xml:space="preserve">, </w:t>
      </w:r>
      <w:r>
        <w:rPr>
          <w:rFonts w:asciiTheme="minorHAnsi" w:hAnsiTheme="minorHAnsi" w:cstheme="minorHAnsi"/>
          <w:bCs/>
          <w:szCs w:val="22"/>
          <w:lang w:val="en-GB"/>
        </w:rPr>
        <w:t xml:space="preserve"> </w:t>
      </w:r>
      <w:r w:rsidRPr="008738DE">
        <w:rPr>
          <w:rFonts w:asciiTheme="minorHAnsi" w:hAnsiTheme="minorHAnsi" w:cstheme="minorHAnsi"/>
          <w:bCs/>
          <w:szCs w:val="22"/>
          <w:lang w:val="en-GB"/>
        </w:rPr>
        <w:t>may include</w:t>
      </w:r>
      <w:r w:rsidR="00706559">
        <w:rPr>
          <w:rFonts w:asciiTheme="minorHAnsi" w:hAnsiTheme="minorHAnsi" w:cstheme="minorHAnsi"/>
          <w:bCs/>
          <w:szCs w:val="22"/>
          <w:lang w:val="en-GB"/>
        </w:rPr>
        <w:t>, but need not be limited to,</w:t>
      </w:r>
      <w:r w:rsidRPr="008738DE">
        <w:rPr>
          <w:rFonts w:asciiTheme="minorHAnsi" w:hAnsiTheme="minorHAnsi" w:cstheme="minorHAnsi"/>
          <w:bCs/>
          <w:szCs w:val="22"/>
          <w:lang w:val="en-GB"/>
        </w:rPr>
        <w:t xml:space="preserve"> </w:t>
      </w:r>
      <w:r w:rsidR="00D63FC6">
        <w:rPr>
          <w:rFonts w:asciiTheme="minorHAnsi" w:hAnsiTheme="minorHAnsi" w:cstheme="minorHAnsi"/>
          <w:bCs/>
          <w:szCs w:val="22"/>
          <w:lang w:val="en-GB"/>
        </w:rPr>
        <w:t>all or</w:t>
      </w:r>
      <w:r w:rsidRPr="008738DE">
        <w:rPr>
          <w:rFonts w:asciiTheme="minorHAnsi" w:hAnsiTheme="minorHAnsi" w:cstheme="minorHAnsi"/>
          <w:bCs/>
          <w:szCs w:val="22"/>
          <w:lang w:val="en-GB"/>
        </w:rPr>
        <w:t xml:space="preserve"> any combination of the following :</w:t>
      </w:r>
    </w:p>
    <w:p w14:paraId="0AA4BB51" w14:textId="77777777" w:rsidR="00922888" w:rsidRPr="008738DE" w:rsidRDefault="00922888" w:rsidP="007419C9">
      <w:pPr>
        <w:pStyle w:val="ListParagraph"/>
        <w:spacing w:line="240" w:lineRule="auto"/>
        <w:rPr>
          <w:rFonts w:asciiTheme="minorHAnsi" w:hAnsiTheme="minorHAnsi" w:cstheme="minorHAnsi"/>
          <w:bCs/>
          <w:szCs w:val="22"/>
          <w:lang w:val="en-GB"/>
        </w:rPr>
      </w:pPr>
    </w:p>
    <w:p w14:paraId="6CB2B989" w14:textId="77777777" w:rsidR="00922888" w:rsidRDefault="00922888" w:rsidP="00811AB6">
      <w:pPr>
        <w:pStyle w:val="ListParagraph"/>
        <w:numPr>
          <w:ilvl w:val="2"/>
          <w:numId w:val="51"/>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Verification of accuracy, correctness and authenticity of </w:t>
      </w:r>
      <w:r w:rsidR="00F12D7C">
        <w:rPr>
          <w:rFonts w:asciiTheme="minorHAnsi" w:hAnsiTheme="minorHAnsi" w:cstheme="minorHAnsi"/>
          <w:bCs/>
          <w:szCs w:val="22"/>
          <w:lang w:val="en-GB"/>
        </w:rPr>
        <w:t xml:space="preserve">information provided by the Proposer on the </w:t>
      </w:r>
      <w:r w:rsidRPr="008738DE">
        <w:rPr>
          <w:rFonts w:asciiTheme="minorHAnsi" w:hAnsiTheme="minorHAnsi" w:cstheme="minorHAnsi"/>
          <w:bCs/>
          <w:szCs w:val="22"/>
          <w:lang w:val="en-GB"/>
        </w:rPr>
        <w:t xml:space="preserve">legal, technical and financial documents submitted; </w:t>
      </w:r>
    </w:p>
    <w:p w14:paraId="1F84B5EE" w14:textId="77777777" w:rsidR="00135E13" w:rsidRDefault="00135E13" w:rsidP="00811AB6">
      <w:pPr>
        <w:pStyle w:val="ListParagraph"/>
        <w:numPr>
          <w:ilvl w:val="2"/>
          <w:numId w:val="51"/>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Validation of extent of compliance to the RFP requirements and evaluation criteria based on what has so far been found by the evaluation team;</w:t>
      </w:r>
    </w:p>
    <w:p w14:paraId="41443A5C" w14:textId="77777777" w:rsidR="00922888" w:rsidRDefault="00922888" w:rsidP="00811AB6">
      <w:pPr>
        <w:pStyle w:val="ListParagraph"/>
        <w:numPr>
          <w:ilvl w:val="2"/>
          <w:numId w:val="51"/>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Inquiry and reference checking with Government entities with jurisdiction on the </w:t>
      </w:r>
      <w:r>
        <w:rPr>
          <w:rFonts w:asciiTheme="minorHAnsi" w:hAnsiTheme="minorHAnsi" w:cstheme="minorHAnsi"/>
          <w:bCs/>
          <w:szCs w:val="22"/>
          <w:lang w:val="en-GB"/>
        </w:rPr>
        <w:t>Propose</w:t>
      </w:r>
      <w:r w:rsidRPr="008738DE">
        <w:rPr>
          <w:rFonts w:asciiTheme="minorHAnsi" w:hAnsiTheme="minorHAnsi" w:cstheme="minorHAnsi"/>
          <w:bCs/>
          <w:szCs w:val="22"/>
          <w:lang w:val="en-GB"/>
        </w:rPr>
        <w:t>r, or any other entity that may ha</w:t>
      </w:r>
      <w:r>
        <w:rPr>
          <w:rFonts w:asciiTheme="minorHAnsi" w:hAnsiTheme="minorHAnsi" w:cstheme="minorHAnsi"/>
          <w:bCs/>
          <w:szCs w:val="22"/>
          <w:lang w:val="en-GB"/>
        </w:rPr>
        <w:t>ve done business with the Proposer</w:t>
      </w:r>
      <w:r w:rsidRPr="008738DE">
        <w:rPr>
          <w:rFonts w:asciiTheme="minorHAnsi" w:hAnsiTheme="minorHAnsi" w:cstheme="minorHAnsi"/>
          <w:bCs/>
          <w:szCs w:val="22"/>
          <w:lang w:val="en-GB"/>
        </w:rPr>
        <w:t xml:space="preserve">; </w:t>
      </w:r>
    </w:p>
    <w:p w14:paraId="717FBF86" w14:textId="77777777" w:rsidR="00F12D7C" w:rsidRDefault="00F12D7C" w:rsidP="00811AB6">
      <w:pPr>
        <w:pStyle w:val="ListParagraph"/>
        <w:numPr>
          <w:ilvl w:val="2"/>
          <w:numId w:val="51"/>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Inquiry and reference checking with other previous clients on the quality of performance on ongoing or previous contracts completed;</w:t>
      </w:r>
    </w:p>
    <w:p w14:paraId="4CE36B4B" w14:textId="77777777" w:rsidR="00922888" w:rsidRDefault="00922888" w:rsidP="00811AB6">
      <w:pPr>
        <w:pStyle w:val="ListParagraph"/>
        <w:numPr>
          <w:ilvl w:val="2"/>
          <w:numId w:val="51"/>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Physical inspection of the </w:t>
      </w:r>
      <w:r>
        <w:rPr>
          <w:rFonts w:asciiTheme="minorHAnsi" w:hAnsiTheme="minorHAnsi" w:cstheme="minorHAnsi"/>
          <w:bCs/>
          <w:szCs w:val="22"/>
          <w:lang w:val="en-GB"/>
        </w:rPr>
        <w:t>Proposer’s offices</w:t>
      </w:r>
      <w:r w:rsidRPr="008738DE">
        <w:rPr>
          <w:rFonts w:asciiTheme="minorHAnsi" w:hAnsiTheme="minorHAnsi" w:cstheme="minorHAnsi"/>
          <w:bCs/>
          <w:szCs w:val="22"/>
          <w:lang w:val="en-GB"/>
        </w:rPr>
        <w:t>, branches or other places where business transpires</w:t>
      </w:r>
      <w:r w:rsidR="009E355C">
        <w:rPr>
          <w:rFonts w:asciiTheme="minorHAnsi" w:hAnsiTheme="minorHAnsi" w:cstheme="minorHAnsi"/>
          <w:bCs/>
          <w:szCs w:val="22"/>
          <w:lang w:val="en-GB"/>
        </w:rPr>
        <w:t>, with or without notice to the Proposer</w:t>
      </w:r>
      <w:r w:rsidRPr="008738DE">
        <w:rPr>
          <w:rFonts w:asciiTheme="minorHAnsi" w:hAnsiTheme="minorHAnsi" w:cstheme="minorHAnsi"/>
          <w:bCs/>
          <w:szCs w:val="22"/>
          <w:lang w:val="en-GB"/>
        </w:rPr>
        <w:t>;</w:t>
      </w:r>
    </w:p>
    <w:p w14:paraId="4B980093" w14:textId="77777777" w:rsidR="00922888" w:rsidRDefault="00922888" w:rsidP="00811AB6">
      <w:pPr>
        <w:pStyle w:val="ListParagraph"/>
        <w:numPr>
          <w:ilvl w:val="2"/>
          <w:numId w:val="51"/>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Quality assessment of ongoing and completed outputs, works and activities </w:t>
      </w:r>
      <w:r w:rsidRPr="008738DE">
        <w:rPr>
          <w:rFonts w:asciiTheme="minorHAnsi" w:hAnsiTheme="minorHAnsi" w:cstheme="minorHAnsi"/>
          <w:bCs/>
          <w:szCs w:val="22"/>
          <w:lang w:val="en-GB"/>
        </w:rPr>
        <w:t>similar to the requirements of UNDP, where available; and</w:t>
      </w:r>
    </w:p>
    <w:p w14:paraId="215AE990" w14:textId="77777777" w:rsidR="00922888" w:rsidRPr="008738DE" w:rsidRDefault="00922888" w:rsidP="00811AB6">
      <w:pPr>
        <w:pStyle w:val="ListParagraph"/>
        <w:numPr>
          <w:ilvl w:val="2"/>
          <w:numId w:val="51"/>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Other means that UNDP may deem appropriate, at any stage within the selection process, prior to awarding the contract.</w:t>
      </w:r>
    </w:p>
    <w:p w14:paraId="37BEEAD7" w14:textId="77777777" w:rsidR="00BC0120" w:rsidRPr="00D243BB" w:rsidRDefault="00BC0120" w:rsidP="007419C9">
      <w:pPr>
        <w:pStyle w:val="ListParagraph"/>
        <w:spacing w:line="240" w:lineRule="auto"/>
        <w:rPr>
          <w:rFonts w:asciiTheme="minorHAnsi" w:hAnsiTheme="minorHAnsi" w:cstheme="minorHAnsi"/>
          <w:b/>
          <w:bCs/>
          <w:szCs w:val="22"/>
          <w:lang w:val="en-GB"/>
        </w:rPr>
      </w:pPr>
    </w:p>
    <w:p w14:paraId="3244166B" w14:textId="77777777" w:rsidR="00F852E2" w:rsidRPr="00F95394" w:rsidRDefault="00F852E2"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Clarification of Proposals</w:t>
      </w:r>
    </w:p>
    <w:p w14:paraId="791CD851" w14:textId="77777777" w:rsidR="003D581F" w:rsidRDefault="003D581F" w:rsidP="007419C9">
      <w:pPr>
        <w:pStyle w:val="Sub-ClauseText"/>
        <w:spacing w:before="0" w:after="0"/>
        <w:ind w:left="720"/>
        <w:rPr>
          <w:rFonts w:asciiTheme="minorHAnsi" w:hAnsiTheme="minorHAnsi" w:cstheme="minorHAnsi"/>
          <w:spacing w:val="0"/>
          <w:sz w:val="22"/>
          <w:szCs w:val="22"/>
        </w:rPr>
      </w:pPr>
    </w:p>
    <w:p w14:paraId="62A38646"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To assist in the examination, evaluation and comparison of Proposals, UNDP may, at its discretion, ask any Proposer for a clarification of its Proposal.  </w:t>
      </w:r>
    </w:p>
    <w:p w14:paraId="3663062B"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0FF07831"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UNDP’s request for clarification and the response shall be in writing. Notwithstanding the written communication, no change in the prices or substance of the Proposal shall be sought, offered, or permitted, except to provide clarification, and confirm the correction of any arithmetic errors discovered by UNDP in the evaluation of the Proposals, </w:t>
      </w:r>
      <w:r w:rsidR="009C288F">
        <w:rPr>
          <w:rFonts w:asciiTheme="minorHAnsi" w:hAnsiTheme="minorHAnsi" w:cstheme="minorHAnsi"/>
          <w:spacing w:val="0"/>
          <w:sz w:val="22"/>
          <w:szCs w:val="22"/>
        </w:rPr>
        <w:t xml:space="preserve">in accordance with RFP </w:t>
      </w:r>
      <w:r w:rsidR="00F0345A">
        <w:rPr>
          <w:rFonts w:asciiTheme="minorHAnsi" w:hAnsiTheme="minorHAnsi" w:cstheme="minorHAnsi"/>
          <w:spacing w:val="0"/>
          <w:sz w:val="22"/>
          <w:szCs w:val="22"/>
        </w:rPr>
        <w:t>Clause 32</w:t>
      </w:r>
      <w:r w:rsidRPr="00D243BB">
        <w:rPr>
          <w:rFonts w:asciiTheme="minorHAnsi" w:hAnsiTheme="minorHAnsi" w:cstheme="minorHAnsi"/>
          <w:spacing w:val="0"/>
          <w:sz w:val="22"/>
          <w:szCs w:val="22"/>
        </w:rPr>
        <w:t>.</w:t>
      </w:r>
    </w:p>
    <w:p w14:paraId="173F97BE"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7DAD0061"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Any unsolicited clarification submitted by a Proposer in respect to its Proposal, which is not a response to a request by UNDP, shall not be considered during the review and evaluation of the Proposals.  </w:t>
      </w:r>
    </w:p>
    <w:p w14:paraId="70F47775" w14:textId="77777777" w:rsidR="00F852E2" w:rsidRPr="00D243BB" w:rsidRDefault="00F852E2" w:rsidP="007419C9">
      <w:pPr>
        <w:pStyle w:val="ListParagraph"/>
        <w:tabs>
          <w:tab w:val="left" w:pos="0"/>
        </w:tabs>
        <w:spacing w:line="240" w:lineRule="auto"/>
        <w:rPr>
          <w:rFonts w:asciiTheme="minorHAnsi" w:hAnsiTheme="minorHAnsi" w:cstheme="minorHAnsi"/>
          <w:b/>
          <w:bCs/>
          <w:szCs w:val="22"/>
          <w:lang w:val="en-GB"/>
        </w:rPr>
      </w:pPr>
    </w:p>
    <w:p w14:paraId="6D97A4D5" w14:textId="77777777" w:rsidR="00BC0120" w:rsidRPr="00F95394" w:rsidRDefault="00BC0120"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Responsiveness of Proposal</w:t>
      </w:r>
    </w:p>
    <w:p w14:paraId="6D9B7DC8" w14:textId="77777777" w:rsidR="00BC0120" w:rsidRPr="00F95394" w:rsidRDefault="00BC0120" w:rsidP="007419C9">
      <w:pPr>
        <w:pStyle w:val="ListParagraph"/>
        <w:tabs>
          <w:tab w:val="left" w:pos="0"/>
        </w:tabs>
        <w:spacing w:line="240" w:lineRule="auto"/>
        <w:ind w:left="1080" w:hanging="720"/>
        <w:rPr>
          <w:rFonts w:asciiTheme="minorHAnsi" w:hAnsiTheme="minorHAnsi" w:cstheme="minorHAnsi"/>
          <w:b/>
          <w:bCs/>
          <w:szCs w:val="22"/>
          <w:lang w:val="en-GB"/>
        </w:rPr>
      </w:pPr>
    </w:p>
    <w:p w14:paraId="01354BFC"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UNDP’s determination of a Proposal’s responsiveness </w:t>
      </w:r>
      <w:r w:rsidR="00DA46B1" w:rsidRPr="00F95394">
        <w:rPr>
          <w:rFonts w:asciiTheme="minorHAnsi" w:hAnsiTheme="minorHAnsi" w:cstheme="minorHAnsi"/>
          <w:sz w:val="22"/>
          <w:szCs w:val="22"/>
        </w:rPr>
        <w:t>will</w:t>
      </w:r>
      <w:r w:rsidRPr="00F95394">
        <w:rPr>
          <w:rFonts w:asciiTheme="minorHAnsi" w:hAnsiTheme="minorHAnsi" w:cstheme="minorHAnsi"/>
          <w:sz w:val="22"/>
          <w:szCs w:val="22"/>
        </w:rPr>
        <w:t xml:space="preserve"> be based on the contents of the Proposal itself. </w:t>
      </w:r>
    </w:p>
    <w:p w14:paraId="74B0AC6E" w14:textId="77777777" w:rsidR="009B6A4E" w:rsidRPr="00F95394" w:rsidRDefault="009B6A4E" w:rsidP="007419C9">
      <w:pPr>
        <w:pStyle w:val="ListParagraph"/>
        <w:spacing w:line="240" w:lineRule="auto"/>
        <w:ind w:hanging="360"/>
        <w:jc w:val="both"/>
        <w:rPr>
          <w:rFonts w:asciiTheme="minorHAnsi" w:hAnsiTheme="minorHAnsi" w:cstheme="minorHAnsi"/>
          <w:bCs/>
          <w:szCs w:val="22"/>
          <w:lang w:val="en-GB"/>
        </w:rPr>
      </w:pPr>
    </w:p>
    <w:p w14:paraId="38D3E668"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A substantially responsive Proposal is one that conforms to all the terms, conditions, </w:t>
      </w:r>
      <w:r w:rsidR="005B6293" w:rsidRPr="00F95394">
        <w:rPr>
          <w:rFonts w:asciiTheme="minorHAnsi" w:hAnsiTheme="minorHAnsi" w:cstheme="minorHAnsi"/>
          <w:sz w:val="22"/>
          <w:szCs w:val="22"/>
        </w:rPr>
        <w:t xml:space="preserve">TOR </w:t>
      </w:r>
      <w:r w:rsidRPr="00F95394">
        <w:rPr>
          <w:rFonts w:asciiTheme="minorHAnsi" w:hAnsiTheme="minorHAnsi" w:cstheme="minorHAnsi"/>
          <w:sz w:val="22"/>
          <w:szCs w:val="22"/>
        </w:rPr>
        <w:t xml:space="preserve">and </w:t>
      </w:r>
      <w:r w:rsidR="005B6293" w:rsidRPr="00F95394">
        <w:rPr>
          <w:rFonts w:asciiTheme="minorHAnsi" w:hAnsiTheme="minorHAnsi" w:cstheme="minorHAnsi"/>
          <w:sz w:val="22"/>
          <w:szCs w:val="22"/>
        </w:rPr>
        <w:t>other requirements</w:t>
      </w:r>
      <w:r w:rsidRPr="00F95394">
        <w:rPr>
          <w:rFonts w:asciiTheme="minorHAnsi" w:hAnsiTheme="minorHAnsi" w:cstheme="minorHAnsi"/>
          <w:sz w:val="22"/>
          <w:szCs w:val="22"/>
        </w:rPr>
        <w:t xml:space="preserve"> of the RFP without material deviation, reservation, or omission.  </w:t>
      </w:r>
    </w:p>
    <w:p w14:paraId="343AFF1F" w14:textId="77777777" w:rsidR="009B6A4E" w:rsidRPr="00F95394" w:rsidRDefault="009B6A4E" w:rsidP="007419C9">
      <w:pPr>
        <w:ind w:left="720" w:hanging="360"/>
        <w:jc w:val="both"/>
        <w:rPr>
          <w:rFonts w:asciiTheme="minorHAnsi" w:hAnsiTheme="minorHAnsi" w:cstheme="minorHAnsi"/>
          <w:bCs/>
          <w:sz w:val="22"/>
          <w:szCs w:val="22"/>
          <w:lang w:val="en-GB"/>
        </w:rPr>
      </w:pPr>
    </w:p>
    <w:p w14:paraId="565A0BD9" w14:textId="77777777" w:rsidR="00BC0120"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If a Proposal is not substantially responsive, it shall be rejected by UNDP and may not subsequently be made responsive by the Proposer by correction of the material deviation, reservation, or omission.</w:t>
      </w:r>
    </w:p>
    <w:p w14:paraId="57855787" w14:textId="77777777" w:rsidR="00BC0120" w:rsidRPr="00F95394" w:rsidRDefault="00BC0120" w:rsidP="007419C9">
      <w:pPr>
        <w:pStyle w:val="Sub-ClauseText"/>
        <w:spacing w:before="0" w:after="0"/>
        <w:ind w:left="1080"/>
        <w:rPr>
          <w:rFonts w:asciiTheme="minorHAnsi" w:hAnsiTheme="minorHAnsi" w:cstheme="minorHAnsi"/>
          <w:spacing w:val="0"/>
          <w:sz w:val="22"/>
          <w:szCs w:val="22"/>
        </w:rPr>
      </w:pPr>
    </w:p>
    <w:p w14:paraId="317BABC3" w14:textId="77777777" w:rsidR="00BC0120" w:rsidRPr="00D243BB" w:rsidRDefault="00BC0120"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Nonconformities, </w:t>
      </w:r>
      <w:r w:rsidR="0069531E">
        <w:rPr>
          <w:rFonts w:asciiTheme="minorHAnsi" w:hAnsiTheme="minorHAnsi" w:cstheme="minorHAnsi"/>
          <w:b/>
          <w:bCs/>
          <w:szCs w:val="22"/>
          <w:lang w:val="en-GB"/>
        </w:rPr>
        <w:t xml:space="preserve">Reparable </w:t>
      </w:r>
      <w:r w:rsidRPr="00D243BB">
        <w:rPr>
          <w:rFonts w:asciiTheme="minorHAnsi" w:hAnsiTheme="minorHAnsi" w:cstheme="minorHAnsi"/>
          <w:b/>
          <w:bCs/>
          <w:szCs w:val="22"/>
          <w:lang w:val="en-GB"/>
        </w:rPr>
        <w:t>Errors and Omissions</w:t>
      </w:r>
    </w:p>
    <w:p w14:paraId="707929E2" w14:textId="77777777" w:rsidR="00BC0120" w:rsidRPr="00F95394" w:rsidRDefault="00BC0120" w:rsidP="007419C9">
      <w:pPr>
        <w:pStyle w:val="ListParagraph"/>
        <w:tabs>
          <w:tab w:val="left" w:pos="0"/>
        </w:tabs>
        <w:spacing w:line="240" w:lineRule="auto"/>
        <w:ind w:left="1440" w:hanging="720"/>
        <w:rPr>
          <w:rFonts w:asciiTheme="minorHAnsi" w:hAnsiTheme="minorHAnsi" w:cstheme="minorHAnsi"/>
          <w:bCs/>
          <w:szCs w:val="22"/>
          <w:lang w:val="en-GB"/>
        </w:rPr>
      </w:pPr>
    </w:p>
    <w:p w14:paraId="7348BF54"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Provided that a Proposal is substantially responsive, UNDP may waive any non-conformities or omissions in the Proposal that</w:t>
      </w:r>
      <w:r w:rsidR="003E7B7B" w:rsidRPr="00F95394">
        <w:rPr>
          <w:rFonts w:asciiTheme="minorHAnsi" w:hAnsiTheme="minorHAnsi" w:cstheme="minorHAnsi"/>
          <w:sz w:val="22"/>
          <w:szCs w:val="22"/>
        </w:rPr>
        <w:t>, in the opinion of UNDP,</w:t>
      </w:r>
      <w:r w:rsidRPr="00F95394">
        <w:rPr>
          <w:rFonts w:asciiTheme="minorHAnsi" w:hAnsiTheme="minorHAnsi" w:cstheme="minorHAnsi"/>
          <w:sz w:val="22"/>
          <w:szCs w:val="22"/>
        </w:rPr>
        <w:t xml:space="preserve"> do not constitute a material deviation.</w:t>
      </w:r>
    </w:p>
    <w:p w14:paraId="48E10003" w14:textId="77777777" w:rsidR="009B6A4E" w:rsidRPr="00F95394" w:rsidRDefault="009B6A4E"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7ACA4EB9"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Provided that a Proposal is substantially responsive, UNDP may request the Proposer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3E3B1508" w14:textId="77777777" w:rsidR="009B6A4E" w:rsidRPr="00F95394" w:rsidRDefault="009B6A4E" w:rsidP="007419C9">
      <w:pPr>
        <w:tabs>
          <w:tab w:val="left" w:pos="0"/>
        </w:tabs>
        <w:ind w:left="1080" w:hanging="360"/>
        <w:jc w:val="both"/>
        <w:rPr>
          <w:rFonts w:asciiTheme="minorHAnsi" w:hAnsiTheme="minorHAnsi" w:cstheme="minorHAnsi"/>
          <w:bCs/>
          <w:sz w:val="22"/>
          <w:szCs w:val="22"/>
          <w:lang w:val="en-GB"/>
        </w:rPr>
      </w:pPr>
    </w:p>
    <w:p w14:paraId="7BA29743" w14:textId="77777777" w:rsidR="00BC0120"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Provided that the Proposal is substantially responsive, UNDP shall correct arithmetical errors </w:t>
      </w:r>
      <w:r w:rsidR="00DA46B1" w:rsidRPr="00F95394">
        <w:rPr>
          <w:rFonts w:asciiTheme="minorHAnsi" w:hAnsiTheme="minorHAnsi" w:cstheme="minorHAnsi"/>
          <w:sz w:val="22"/>
          <w:szCs w:val="22"/>
        </w:rPr>
        <w:t>as follows</w:t>
      </w:r>
      <w:r w:rsidRPr="00F95394">
        <w:rPr>
          <w:rFonts w:asciiTheme="minorHAnsi" w:hAnsiTheme="minorHAnsi" w:cstheme="minorHAnsi"/>
          <w:sz w:val="22"/>
          <w:szCs w:val="22"/>
        </w:rPr>
        <w:t>:</w:t>
      </w:r>
    </w:p>
    <w:p w14:paraId="2791F0DC" w14:textId="77777777" w:rsidR="00BC0120" w:rsidRPr="00CB6134" w:rsidRDefault="00BC0120" w:rsidP="00CB6134">
      <w:pPr>
        <w:tabs>
          <w:tab w:val="left" w:pos="990"/>
        </w:tabs>
        <w:ind w:left="990" w:hanging="270"/>
        <w:jc w:val="both"/>
        <w:rPr>
          <w:rFonts w:asciiTheme="minorHAnsi" w:hAnsiTheme="minorHAnsi" w:cstheme="minorHAnsi"/>
          <w:bCs/>
          <w:sz w:val="22"/>
          <w:szCs w:val="22"/>
          <w:lang w:val="en-GB"/>
        </w:rPr>
      </w:pPr>
    </w:p>
    <w:p w14:paraId="24D1E3CB" w14:textId="77777777" w:rsidR="00BC0120" w:rsidRPr="00CB6134" w:rsidRDefault="00BC0120" w:rsidP="00CB6134">
      <w:pPr>
        <w:pStyle w:val="Heading3"/>
        <w:numPr>
          <w:ilvl w:val="0"/>
          <w:numId w:val="52"/>
        </w:numPr>
        <w:tabs>
          <w:tab w:val="left" w:pos="990"/>
        </w:tabs>
        <w:ind w:left="990" w:hanging="270"/>
        <w:rPr>
          <w:b w:val="0"/>
          <w:i w:val="0"/>
        </w:rPr>
      </w:pPr>
      <w:r w:rsidRPr="00CB6134">
        <w:rPr>
          <w:b w:val="0"/>
          <w:i w:val="0"/>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231C9B3E" w14:textId="77777777" w:rsidR="00BC0120" w:rsidRPr="00CB6134" w:rsidRDefault="00BC0120" w:rsidP="00CB6134">
      <w:pPr>
        <w:pStyle w:val="Heading3"/>
        <w:numPr>
          <w:ilvl w:val="0"/>
          <w:numId w:val="52"/>
        </w:numPr>
        <w:tabs>
          <w:tab w:val="left" w:pos="990"/>
        </w:tabs>
        <w:ind w:left="990" w:hanging="270"/>
        <w:rPr>
          <w:b w:val="0"/>
          <w:i w:val="0"/>
        </w:rPr>
      </w:pPr>
      <w:r w:rsidRPr="00CB6134">
        <w:rPr>
          <w:b w:val="0"/>
          <w:i w:val="0"/>
        </w:rPr>
        <w:t>if there is an error in a total corresponding to the addition or subtraction of subtotals, the subtotals shall prevail and the total shall be corrected; and</w:t>
      </w:r>
    </w:p>
    <w:p w14:paraId="1B7C71B7" w14:textId="77777777" w:rsidR="00BC0120" w:rsidRPr="00CB6134" w:rsidRDefault="00BC0120" w:rsidP="00CB6134">
      <w:pPr>
        <w:pStyle w:val="Heading3"/>
        <w:numPr>
          <w:ilvl w:val="0"/>
          <w:numId w:val="52"/>
        </w:numPr>
        <w:tabs>
          <w:tab w:val="left" w:pos="990"/>
        </w:tabs>
        <w:ind w:left="990" w:hanging="270"/>
        <w:rPr>
          <w:b w:val="0"/>
          <w:i w:val="0"/>
        </w:rPr>
      </w:pPr>
      <w:r w:rsidRPr="00CB6134">
        <w:rPr>
          <w:b w:val="0"/>
          <w:i w:val="0"/>
        </w:rPr>
        <w:t>if there is a discrepancy between words and figures, the amount in words shall prevail, unless the amount expressed in words is related to an arithmetic error, in which case the amount in figures shall prevail subject to the above.</w:t>
      </w:r>
    </w:p>
    <w:p w14:paraId="10234B4E" w14:textId="77777777" w:rsidR="0054748E" w:rsidRPr="00CB6134" w:rsidRDefault="0054748E" w:rsidP="00CB6134">
      <w:pPr>
        <w:pStyle w:val="ListParagraph"/>
        <w:tabs>
          <w:tab w:val="left" w:pos="990"/>
        </w:tabs>
        <w:spacing w:line="240" w:lineRule="auto"/>
        <w:ind w:left="990" w:hanging="270"/>
        <w:jc w:val="both"/>
        <w:rPr>
          <w:rFonts w:asciiTheme="minorHAnsi" w:hAnsiTheme="minorHAnsi" w:cstheme="minorHAnsi"/>
          <w:szCs w:val="22"/>
        </w:rPr>
      </w:pPr>
    </w:p>
    <w:p w14:paraId="350CB04D" w14:textId="77777777" w:rsidR="00BC0120" w:rsidRPr="00F95394" w:rsidRDefault="00BC0120" w:rsidP="007419C9">
      <w:pPr>
        <w:ind w:left="720"/>
        <w:jc w:val="both"/>
        <w:rPr>
          <w:rFonts w:asciiTheme="minorHAnsi" w:hAnsiTheme="minorHAnsi" w:cstheme="minorHAnsi"/>
          <w:sz w:val="22"/>
          <w:szCs w:val="22"/>
        </w:rPr>
      </w:pPr>
      <w:r w:rsidRPr="00F95394">
        <w:rPr>
          <w:rFonts w:asciiTheme="minorHAnsi" w:hAnsiTheme="minorHAnsi" w:cstheme="minorHAnsi"/>
          <w:sz w:val="22"/>
          <w:szCs w:val="22"/>
        </w:rPr>
        <w:t>If the Proposer does not accept the correction of errors</w:t>
      </w:r>
      <w:r w:rsidR="00186E86" w:rsidRPr="00F95394">
        <w:rPr>
          <w:rFonts w:asciiTheme="minorHAnsi" w:hAnsiTheme="minorHAnsi" w:cstheme="minorHAnsi"/>
          <w:sz w:val="22"/>
          <w:szCs w:val="22"/>
        </w:rPr>
        <w:t xml:space="preserve"> made by UNDP</w:t>
      </w:r>
      <w:r w:rsidRPr="00F95394">
        <w:rPr>
          <w:rFonts w:asciiTheme="minorHAnsi" w:hAnsiTheme="minorHAnsi" w:cstheme="minorHAnsi"/>
          <w:sz w:val="22"/>
          <w:szCs w:val="22"/>
        </w:rPr>
        <w:t>, its Proposal shall be rejected</w:t>
      </w:r>
      <w:r w:rsidR="00186E86" w:rsidRPr="00F95394">
        <w:rPr>
          <w:rFonts w:asciiTheme="minorHAnsi" w:hAnsiTheme="minorHAnsi" w:cstheme="minorHAnsi"/>
          <w:sz w:val="22"/>
          <w:szCs w:val="22"/>
        </w:rPr>
        <w:t>.</w:t>
      </w:r>
    </w:p>
    <w:p w14:paraId="42D43FF5" w14:textId="77777777" w:rsidR="00902D41" w:rsidRPr="00F95394" w:rsidRDefault="00902D41" w:rsidP="007419C9">
      <w:pPr>
        <w:ind w:left="777" w:hanging="777"/>
        <w:jc w:val="both"/>
        <w:rPr>
          <w:rFonts w:asciiTheme="minorHAnsi" w:hAnsiTheme="minorHAnsi" w:cstheme="minorHAnsi"/>
          <w:sz w:val="22"/>
          <w:szCs w:val="22"/>
        </w:rPr>
      </w:pPr>
    </w:p>
    <w:p w14:paraId="63A66681" w14:textId="77777777" w:rsidR="00D43197" w:rsidRPr="00D243BB" w:rsidRDefault="005B799A" w:rsidP="007419C9">
      <w:pPr>
        <w:ind w:left="360" w:hanging="360"/>
        <w:rPr>
          <w:rFonts w:asciiTheme="minorHAnsi" w:hAnsiTheme="minorHAnsi" w:cstheme="minorHAnsi"/>
          <w:b/>
          <w:bCs/>
          <w:sz w:val="28"/>
          <w:szCs w:val="28"/>
          <w:lang w:val="en-GB"/>
        </w:rPr>
      </w:pPr>
      <w:bookmarkStart w:id="1" w:name="_Toc172356927"/>
      <w:r w:rsidRPr="00D243BB">
        <w:rPr>
          <w:rFonts w:asciiTheme="minorHAnsi" w:hAnsiTheme="minorHAnsi" w:cstheme="minorHAnsi"/>
          <w:b/>
          <w:bCs/>
          <w:sz w:val="28"/>
          <w:szCs w:val="28"/>
          <w:lang w:val="en-GB"/>
        </w:rPr>
        <w:t xml:space="preserve">F. </w:t>
      </w:r>
      <w:r w:rsidR="00B50A29" w:rsidRPr="00D243BB">
        <w:rPr>
          <w:rFonts w:asciiTheme="minorHAnsi" w:hAnsiTheme="minorHAnsi" w:cstheme="minorHAnsi"/>
          <w:b/>
          <w:bCs/>
          <w:sz w:val="28"/>
          <w:szCs w:val="28"/>
          <w:lang w:val="en-GB"/>
        </w:rPr>
        <w:t xml:space="preserve"> </w:t>
      </w:r>
      <w:r w:rsidR="009505FB" w:rsidRPr="00D243BB">
        <w:rPr>
          <w:rFonts w:asciiTheme="minorHAnsi" w:hAnsiTheme="minorHAnsi" w:cstheme="minorHAnsi"/>
          <w:b/>
          <w:bCs/>
          <w:sz w:val="28"/>
          <w:szCs w:val="28"/>
          <w:lang w:val="en-GB"/>
        </w:rPr>
        <w:t>A</w:t>
      </w:r>
      <w:bookmarkEnd w:id="1"/>
      <w:r w:rsidR="00B50A29" w:rsidRPr="00D243BB">
        <w:rPr>
          <w:rFonts w:asciiTheme="minorHAnsi" w:hAnsiTheme="minorHAnsi" w:cstheme="minorHAnsi"/>
          <w:b/>
          <w:bCs/>
          <w:sz w:val="28"/>
          <w:szCs w:val="28"/>
          <w:lang w:val="en-GB"/>
        </w:rPr>
        <w:t>WARD OF CONTRACT</w:t>
      </w:r>
    </w:p>
    <w:p w14:paraId="01B74E2A" w14:textId="77777777" w:rsidR="00975680" w:rsidRPr="00D243BB" w:rsidRDefault="00975680" w:rsidP="007419C9">
      <w:pPr>
        <w:ind w:left="630"/>
        <w:rPr>
          <w:rFonts w:asciiTheme="minorHAnsi" w:hAnsiTheme="minorHAnsi" w:cstheme="minorHAnsi"/>
          <w:b/>
          <w:sz w:val="22"/>
          <w:szCs w:val="22"/>
          <w:u w:val="single"/>
        </w:rPr>
      </w:pPr>
    </w:p>
    <w:p w14:paraId="703E58ED" w14:textId="77777777" w:rsidR="00B80E6A" w:rsidRPr="00014EB2" w:rsidRDefault="00754329"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Right to Accept</w:t>
      </w:r>
      <w:r w:rsidR="00D610FE" w:rsidRPr="00014EB2">
        <w:rPr>
          <w:rFonts w:asciiTheme="minorHAnsi" w:hAnsiTheme="minorHAnsi" w:cstheme="minorHAnsi"/>
          <w:b/>
          <w:bCs/>
          <w:szCs w:val="22"/>
          <w:lang w:val="en-GB"/>
        </w:rPr>
        <w:t xml:space="preserve">, Reject, or Render Non-Responsive </w:t>
      </w:r>
      <w:r w:rsidR="000B1C1D" w:rsidRPr="00014EB2">
        <w:rPr>
          <w:rFonts w:asciiTheme="minorHAnsi" w:hAnsiTheme="minorHAnsi" w:cstheme="minorHAnsi"/>
          <w:b/>
          <w:bCs/>
          <w:szCs w:val="22"/>
          <w:lang w:val="en-GB"/>
        </w:rPr>
        <w:t>Any or All Proposals</w:t>
      </w:r>
    </w:p>
    <w:p w14:paraId="22E67ABB" w14:textId="77777777" w:rsidR="00105CA9" w:rsidRPr="00D243BB" w:rsidRDefault="00105CA9" w:rsidP="007419C9">
      <w:pPr>
        <w:ind w:left="360"/>
        <w:jc w:val="both"/>
        <w:rPr>
          <w:rFonts w:asciiTheme="minorHAnsi" w:hAnsiTheme="minorHAnsi" w:cstheme="minorHAnsi"/>
          <w:sz w:val="22"/>
          <w:szCs w:val="22"/>
          <w:lang w:val="en-GB"/>
        </w:rPr>
      </w:pPr>
    </w:p>
    <w:p w14:paraId="7EFF216F" w14:textId="77777777" w:rsidR="00975680" w:rsidRPr="00D243BB" w:rsidRDefault="000B1C1D" w:rsidP="007419C9">
      <w:pPr>
        <w:ind w:left="720"/>
        <w:jc w:val="both"/>
        <w:rPr>
          <w:rFonts w:asciiTheme="minorHAnsi" w:hAnsiTheme="minorHAnsi" w:cstheme="minorHAnsi"/>
          <w:sz w:val="22"/>
          <w:szCs w:val="22"/>
          <w:lang w:val="en-GB"/>
        </w:rPr>
      </w:pPr>
      <w:r w:rsidRPr="00D243BB">
        <w:rPr>
          <w:rFonts w:asciiTheme="minorHAnsi" w:hAnsiTheme="minorHAnsi" w:cstheme="minorHAnsi"/>
          <w:sz w:val="22"/>
          <w:szCs w:val="22"/>
          <w:lang w:val="en-GB"/>
        </w:rPr>
        <w:t>UNDP reserves the right to accept or reject any Proposal,</w:t>
      </w:r>
      <w:r w:rsidR="00D610FE" w:rsidRPr="00D243BB">
        <w:rPr>
          <w:rFonts w:asciiTheme="minorHAnsi" w:hAnsiTheme="minorHAnsi" w:cstheme="minorHAnsi"/>
          <w:sz w:val="22"/>
          <w:szCs w:val="22"/>
          <w:lang w:val="en-GB"/>
        </w:rPr>
        <w:t xml:space="preserve"> to render any or all </w:t>
      </w:r>
      <w:r w:rsidR="00712107">
        <w:rPr>
          <w:rFonts w:asciiTheme="minorHAnsi" w:hAnsiTheme="minorHAnsi" w:cstheme="minorHAnsi"/>
          <w:sz w:val="22"/>
          <w:szCs w:val="22"/>
          <w:lang w:val="en-GB"/>
        </w:rPr>
        <w:t xml:space="preserve">of the </w:t>
      </w:r>
      <w:r w:rsidR="00D610FE" w:rsidRPr="00D243BB">
        <w:rPr>
          <w:rFonts w:asciiTheme="minorHAnsi" w:hAnsiTheme="minorHAnsi" w:cstheme="minorHAnsi"/>
          <w:sz w:val="22"/>
          <w:szCs w:val="22"/>
          <w:lang w:val="en-GB"/>
        </w:rPr>
        <w:t>Proposals as non-responsive,</w:t>
      </w:r>
      <w:r w:rsidRPr="00D243BB">
        <w:rPr>
          <w:rFonts w:asciiTheme="minorHAnsi" w:hAnsiTheme="minorHAnsi" w:cstheme="minorHAnsi"/>
          <w:sz w:val="22"/>
          <w:szCs w:val="22"/>
          <w:lang w:val="en-GB"/>
        </w:rPr>
        <w:t xml:space="preserve"> and </w:t>
      </w:r>
      <w:r w:rsidR="000D22E9">
        <w:rPr>
          <w:rFonts w:asciiTheme="minorHAnsi" w:hAnsiTheme="minorHAnsi" w:cstheme="minorHAnsi"/>
          <w:sz w:val="22"/>
          <w:szCs w:val="22"/>
          <w:lang w:val="en-GB"/>
        </w:rPr>
        <w:t xml:space="preserve">to </w:t>
      </w:r>
      <w:r w:rsidRPr="00D243BB">
        <w:rPr>
          <w:rFonts w:asciiTheme="minorHAnsi" w:hAnsiTheme="minorHAnsi" w:cstheme="minorHAnsi"/>
          <w:sz w:val="22"/>
          <w:szCs w:val="22"/>
          <w:lang w:val="en-GB"/>
        </w:rPr>
        <w:t xml:space="preserve">reject all Proposals at any time prior to award of contract, without incurring any liability, or obligation to inform the affected Proposer(s) of the grounds for UNDP’s action.  </w:t>
      </w:r>
      <w:r w:rsidR="00712107">
        <w:rPr>
          <w:rFonts w:asciiTheme="minorHAnsi" w:hAnsiTheme="minorHAnsi" w:cstheme="minorHAnsi"/>
          <w:sz w:val="22"/>
          <w:szCs w:val="22"/>
          <w:lang w:val="en-GB"/>
        </w:rPr>
        <w:t xml:space="preserve">Furthermore, </w:t>
      </w:r>
      <w:r w:rsidR="00975680" w:rsidRPr="00D243BB">
        <w:rPr>
          <w:rFonts w:asciiTheme="minorHAnsi" w:hAnsiTheme="minorHAnsi" w:cstheme="minorHAnsi"/>
          <w:sz w:val="22"/>
          <w:szCs w:val="22"/>
          <w:lang w:val="en-GB"/>
        </w:rPr>
        <w:t xml:space="preserve">UNDP shall </w:t>
      </w:r>
      <w:r w:rsidR="00712107">
        <w:rPr>
          <w:rFonts w:asciiTheme="minorHAnsi" w:hAnsiTheme="minorHAnsi" w:cstheme="minorHAnsi"/>
          <w:sz w:val="22"/>
          <w:szCs w:val="22"/>
          <w:lang w:val="en-GB"/>
        </w:rPr>
        <w:t>not</w:t>
      </w:r>
      <w:r w:rsidR="00975680" w:rsidRPr="00D243BB">
        <w:rPr>
          <w:rFonts w:asciiTheme="minorHAnsi" w:hAnsiTheme="minorHAnsi" w:cstheme="minorHAnsi"/>
          <w:sz w:val="22"/>
          <w:szCs w:val="22"/>
          <w:lang w:val="en-GB"/>
        </w:rPr>
        <w:t xml:space="preserve"> be obliged to award the contract to the lowest price offer.</w:t>
      </w:r>
    </w:p>
    <w:p w14:paraId="1CB2A6CC" w14:textId="77777777" w:rsidR="00F50130" w:rsidRPr="00D243BB" w:rsidRDefault="00F50130" w:rsidP="007419C9">
      <w:pPr>
        <w:ind w:left="720"/>
        <w:jc w:val="both"/>
        <w:rPr>
          <w:rFonts w:asciiTheme="minorHAnsi" w:hAnsiTheme="minorHAnsi" w:cstheme="minorHAnsi"/>
          <w:sz w:val="22"/>
          <w:szCs w:val="22"/>
          <w:lang w:val="en-GB"/>
        </w:rPr>
      </w:pPr>
    </w:p>
    <w:p w14:paraId="0CB5A32C" w14:textId="77777777" w:rsidR="00712107" w:rsidRDefault="00F50130" w:rsidP="00712107">
      <w:pPr>
        <w:pStyle w:val="ListParagraph"/>
        <w:spacing w:line="240" w:lineRule="auto"/>
        <w:jc w:val="both"/>
        <w:rPr>
          <w:rFonts w:asciiTheme="minorHAnsi" w:hAnsiTheme="minorHAnsi" w:cstheme="minorHAnsi"/>
          <w:snapToGrid w:val="0"/>
          <w:szCs w:val="22"/>
        </w:rPr>
      </w:pPr>
      <w:r w:rsidRPr="00D243BB">
        <w:rPr>
          <w:rFonts w:asciiTheme="minorHAnsi" w:hAnsiTheme="minorHAnsi" w:cstheme="minorHAnsi"/>
          <w:szCs w:val="22"/>
          <w:lang w:val="en-GB"/>
        </w:rPr>
        <w:t>UNDP shall also verify</w:t>
      </w:r>
      <w:r w:rsidR="00AD69F0" w:rsidRPr="00D243BB">
        <w:rPr>
          <w:rFonts w:asciiTheme="minorHAnsi" w:hAnsiTheme="minorHAnsi" w:cstheme="minorHAnsi"/>
          <w:szCs w:val="22"/>
          <w:lang w:val="en-GB"/>
        </w:rPr>
        <w:t>, and immediately reject their respective Proposal,</w:t>
      </w:r>
      <w:r w:rsidRPr="00D243BB">
        <w:rPr>
          <w:rFonts w:asciiTheme="minorHAnsi" w:hAnsiTheme="minorHAnsi" w:cstheme="minorHAnsi"/>
          <w:szCs w:val="22"/>
          <w:lang w:val="en-GB"/>
        </w:rPr>
        <w:t xml:space="preserve"> if the Proposers </w:t>
      </w:r>
      <w:r w:rsidR="00AD69F0" w:rsidRPr="00D243BB">
        <w:rPr>
          <w:rFonts w:asciiTheme="minorHAnsi" w:hAnsiTheme="minorHAnsi" w:cstheme="minorHAnsi"/>
          <w:szCs w:val="22"/>
          <w:lang w:val="en-GB"/>
        </w:rPr>
        <w:t xml:space="preserve">are found to </w:t>
      </w:r>
      <w:r w:rsidRPr="00D243BB">
        <w:rPr>
          <w:rFonts w:asciiTheme="minorHAnsi" w:hAnsiTheme="minorHAnsi" w:cstheme="minorHAnsi"/>
          <w:szCs w:val="22"/>
          <w:lang w:val="en-GB"/>
        </w:rPr>
        <w:t xml:space="preserve">appear in the UN’s </w:t>
      </w:r>
      <w:r w:rsidRPr="00D243BB">
        <w:rPr>
          <w:rFonts w:asciiTheme="minorHAnsi" w:hAnsiTheme="minorHAnsi" w:cstheme="minorHAnsi"/>
          <w:snapToGrid w:val="0"/>
          <w:szCs w:val="22"/>
        </w:rPr>
        <w:t>Consolidated List of Individuals and Entities with Association to Terrorist Organizations, in the List of Vendors Suspended or Removed from the UN Secretariat Procurement Division Vendor Roster,</w:t>
      </w:r>
      <w:r w:rsidR="00584842">
        <w:rPr>
          <w:rFonts w:asciiTheme="minorHAnsi" w:hAnsiTheme="minorHAnsi" w:cstheme="minorHAnsi"/>
          <w:snapToGrid w:val="0"/>
          <w:szCs w:val="22"/>
        </w:rPr>
        <w:t xml:space="preserve"> the UN Ineligibility List,</w:t>
      </w:r>
      <w:r w:rsidRPr="00D243BB">
        <w:rPr>
          <w:rFonts w:asciiTheme="minorHAnsi" w:hAnsiTheme="minorHAnsi" w:cstheme="minorHAnsi"/>
          <w:snapToGrid w:val="0"/>
          <w:szCs w:val="22"/>
        </w:rPr>
        <w:t xml:space="preserve"> and other such lists that </w:t>
      </w:r>
      <w:r w:rsidR="00DB33E9">
        <w:rPr>
          <w:rFonts w:asciiTheme="minorHAnsi" w:hAnsiTheme="minorHAnsi" w:cstheme="minorHAnsi"/>
          <w:snapToGrid w:val="0"/>
          <w:szCs w:val="22"/>
        </w:rPr>
        <w:t>as may be established or</w:t>
      </w:r>
      <w:r w:rsidRPr="00D243BB">
        <w:rPr>
          <w:rFonts w:asciiTheme="minorHAnsi" w:hAnsiTheme="minorHAnsi" w:cstheme="minorHAnsi"/>
          <w:snapToGrid w:val="0"/>
          <w:szCs w:val="22"/>
        </w:rPr>
        <w:t xml:space="preserve"> recognized </w:t>
      </w:r>
      <w:r w:rsidR="00DB33E9">
        <w:rPr>
          <w:rFonts w:asciiTheme="minorHAnsi" w:hAnsiTheme="minorHAnsi" w:cstheme="minorHAnsi"/>
          <w:snapToGrid w:val="0"/>
          <w:szCs w:val="22"/>
        </w:rPr>
        <w:t>by</w:t>
      </w:r>
      <w:r w:rsidRPr="00D243BB">
        <w:rPr>
          <w:rFonts w:asciiTheme="minorHAnsi" w:hAnsiTheme="minorHAnsi" w:cstheme="minorHAnsi"/>
          <w:snapToGrid w:val="0"/>
          <w:szCs w:val="22"/>
        </w:rPr>
        <w:t xml:space="preserve"> UNDP policy on Vendor Sanction</w:t>
      </w:r>
      <w:r w:rsidR="00DB33E9">
        <w:rPr>
          <w:rFonts w:asciiTheme="minorHAnsi" w:hAnsiTheme="minorHAnsi" w:cstheme="minorHAnsi"/>
          <w:snapToGrid w:val="0"/>
          <w:szCs w:val="22"/>
        </w:rPr>
        <w:t>s</w:t>
      </w:r>
      <w:r w:rsidRPr="00D243BB">
        <w:rPr>
          <w:rFonts w:asciiTheme="minorHAnsi" w:hAnsiTheme="minorHAnsi" w:cstheme="minorHAnsi"/>
          <w:snapToGrid w:val="0"/>
          <w:szCs w:val="22"/>
        </w:rPr>
        <w:t>.</w:t>
      </w:r>
      <w:r w:rsidR="00712107">
        <w:rPr>
          <w:rFonts w:asciiTheme="minorHAnsi" w:hAnsiTheme="minorHAnsi" w:cstheme="minorHAnsi"/>
          <w:snapToGrid w:val="0"/>
          <w:szCs w:val="22"/>
        </w:rPr>
        <w:t xml:space="preserve">  (See </w:t>
      </w:r>
    </w:p>
    <w:p w14:paraId="2F419844" w14:textId="77777777" w:rsidR="005322F4" w:rsidRDefault="00025A55" w:rsidP="00712107">
      <w:pPr>
        <w:pStyle w:val="ListParagraph"/>
        <w:spacing w:line="240" w:lineRule="auto"/>
        <w:rPr>
          <w:rFonts w:asciiTheme="minorHAnsi" w:hAnsiTheme="minorHAnsi" w:cstheme="minorHAnsi"/>
          <w:szCs w:val="22"/>
        </w:rPr>
      </w:pPr>
      <w:hyperlink r:id="rId17" w:history="1">
        <w:r w:rsidR="005322F4" w:rsidRPr="007B69F8">
          <w:rPr>
            <w:rStyle w:val="Hyperlink"/>
            <w:rFonts w:asciiTheme="minorHAnsi" w:hAnsiTheme="minorHAnsi" w:cstheme="minorHAnsi"/>
            <w:szCs w:val="22"/>
          </w:rPr>
          <w:t>http://www.undp.org/content/undp/en/home/operations/procurement/protestandsanctions/</w:t>
        </w:r>
      </w:hyperlink>
    </w:p>
    <w:p w14:paraId="027B34E9" w14:textId="77777777" w:rsidR="00712107" w:rsidRPr="00D243BB" w:rsidRDefault="005322F4" w:rsidP="00712107">
      <w:pPr>
        <w:pStyle w:val="ListParagraph"/>
        <w:spacing w:line="240" w:lineRule="auto"/>
        <w:rPr>
          <w:rFonts w:asciiTheme="minorHAnsi" w:hAnsiTheme="minorHAnsi" w:cstheme="minorHAnsi"/>
          <w:szCs w:val="22"/>
        </w:rPr>
      </w:pPr>
      <w:r>
        <w:rPr>
          <w:rFonts w:asciiTheme="minorHAnsi" w:hAnsiTheme="minorHAnsi" w:cstheme="minorHAnsi"/>
          <w:szCs w:val="22"/>
        </w:rPr>
        <w:t>for</w:t>
      </w:r>
      <w:r w:rsidR="00712107">
        <w:rPr>
          <w:rFonts w:asciiTheme="minorHAnsi" w:hAnsiTheme="minorHAnsi" w:cstheme="minorHAnsi"/>
          <w:szCs w:val="22"/>
        </w:rPr>
        <w:t xml:space="preserve"> details)</w:t>
      </w:r>
    </w:p>
    <w:p w14:paraId="4BA977B4" w14:textId="77777777" w:rsidR="009361C8" w:rsidRPr="00D243BB" w:rsidRDefault="009361C8" w:rsidP="007419C9">
      <w:pPr>
        <w:pStyle w:val="ListParagraph"/>
        <w:tabs>
          <w:tab w:val="left" w:pos="0"/>
        </w:tabs>
        <w:spacing w:line="240" w:lineRule="auto"/>
        <w:ind w:left="994"/>
        <w:jc w:val="both"/>
        <w:rPr>
          <w:rFonts w:asciiTheme="minorHAnsi" w:hAnsiTheme="minorHAnsi" w:cstheme="minorHAnsi"/>
          <w:szCs w:val="22"/>
        </w:rPr>
      </w:pPr>
    </w:p>
    <w:p w14:paraId="3F6222EA" w14:textId="77777777" w:rsidR="0076535F" w:rsidRPr="00014EB2" w:rsidRDefault="00B80E6A"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Award Criteria</w:t>
      </w:r>
    </w:p>
    <w:p w14:paraId="32E2326A" w14:textId="77777777" w:rsidR="00712107" w:rsidRDefault="00712107" w:rsidP="007419C9">
      <w:pPr>
        <w:pStyle w:val="ListParagraph"/>
        <w:tabs>
          <w:tab w:val="left" w:pos="0"/>
        </w:tabs>
        <w:spacing w:line="240" w:lineRule="auto"/>
        <w:jc w:val="both"/>
        <w:rPr>
          <w:rFonts w:asciiTheme="minorHAnsi" w:hAnsiTheme="minorHAnsi" w:cstheme="minorHAnsi"/>
          <w:bCs/>
          <w:szCs w:val="22"/>
          <w:lang w:val="en-GB"/>
        </w:rPr>
      </w:pPr>
    </w:p>
    <w:p w14:paraId="2AB4EA52" w14:textId="77777777" w:rsidR="0043159A" w:rsidRDefault="0076535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Prior to expiration of the period of proposal validity, UNDP </w:t>
      </w:r>
      <w:r w:rsidR="00975680" w:rsidRPr="00D243BB">
        <w:rPr>
          <w:rFonts w:asciiTheme="minorHAnsi" w:hAnsiTheme="minorHAnsi" w:cstheme="minorHAnsi"/>
          <w:bCs/>
          <w:szCs w:val="22"/>
          <w:lang w:val="en-GB"/>
        </w:rPr>
        <w:t>shall</w:t>
      </w:r>
      <w:r w:rsidRPr="00D243BB">
        <w:rPr>
          <w:rFonts w:asciiTheme="minorHAnsi" w:hAnsiTheme="minorHAnsi" w:cstheme="minorHAnsi"/>
          <w:bCs/>
          <w:szCs w:val="22"/>
          <w:lang w:val="en-GB"/>
        </w:rPr>
        <w:t xml:space="preserve"> award the contract to the qualified Proposer with the highest </w:t>
      </w:r>
      <w:r w:rsidR="00AD69F0" w:rsidRPr="00D243BB">
        <w:rPr>
          <w:rFonts w:asciiTheme="minorHAnsi" w:hAnsiTheme="minorHAnsi" w:cstheme="minorHAnsi"/>
          <w:bCs/>
          <w:szCs w:val="22"/>
          <w:lang w:val="en-GB"/>
        </w:rPr>
        <w:t xml:space="preserve">total score </w:t>
      </w:r>
      <w:r w:rsidRPr="00D243BB">
        <w:rPr>
          <w:rFonts w:asciiTheme="minorHAnsi" w:hAnsiTheme="minorHAnsi" w:cstheme="minorHAnsi"/>
          <w:bCs/>
          <w:szCs w:val="22"/>
          <w:lang w:val="en-GB"/>
        </w:rPr>
        <w:t>based on the evaluation method</w:t>
      </w:r>
      <w:r w:rsidR="00975680" w:rsidRPr="00D243BB">
        <w:rPr>
          <w:rFonts w:asciiTheme="minorHAnsi" w:hAnsiTheme="minorHAnsi" w:cstheme="minorHAnsi"/>
          <w:bCs/>
          <w:szCs w:val="22"/>
          <w:lang w:val="en-GB"/>
        </w:rPr>
        <w:t xml:space="preserve"> indicated in the </w:t>
      </w:r>
      <w:r w:rsidR="00975680" w:rsidRPr="00D243BB">
        <w:rPr>
          <w:rFonts w:asciiTheme="minorHAnsi" w:hAnsiTheme="minorHAnsi" w:cstheme="minorHAnsi"/>
          <w:b/>
          <w:bCs/>
          <w:szCs w:val="22"/>
          <w:lang w:val="en-GB"/>
        </w:rPr>
        <w:t>Data Sheet</w:t>
      </w:r>
      <w:r w:rsidR="008E77FF">
        <w:rPr>
          <w:rFonts w:asciiTheme="minorHAnsi" w:hAnsiTheme="minorHAnsi" w:cstheme="minorHAnsi"/>
          <w:b/>
          <w:bCs/>
          <w:szCs w:val="22"/>
          <w:lang w:val="en-GB"/>
        </w:rPr>
        <w:t xml:space="preserve"> </w:t>
      </w:r>
      <w:r w:rsidR="008E77FF" w:rsidRPr="008E77FF">
        <w:rPr>
          <w:rFonts w:asciiTheme="minorHAnsi" w:hAnsiTheme="minorHAnsi" w:cstheme="minorHAnsi"/>
          <w:bCs/>
          <w:szCs w:val="22"/>
          <w:lang w:val="en-GB"/>
        </w:rPr>
        <w:t>(</w:t>
      </w:r>
      <w:r w:rsidR="009C499B">
        <w:rPr>
          <w:rFonts w:asciiTheme="minorHAnsi" w:hAnsiTheme="minorHAnsi" w:cstheme="minorHAnsi"/>
          <w:bCs/>
          <w:szCs w:val="22"/>
          <w:lang w:val="en-GB"/>
        </w:rPr>
        <w:t>DS</w:t>
      </w:r>
      <w:r w:rsidR="008E77FF" w:rsidRPr="008E77FF">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0E7B28">
        <w:rPr>
          <w:rFonts w:asciiTheme="minorHAnsi" w:hAnsiTheme="minorHAnsi" w:cstheme="minorHAnsi"/>
          <w:bCs/>
          <w:szCs w:val="22"/>
          <w:lang w:val="en-GB"/>
        </w:rPr>
        <w:t>s</w:t>
      </w:r>
      <w:r w:rsidR="00161B6F">
        <w:rPr>
          <w:rFonts w:asciiTheme="minorHAnsi" w:hAnsiTheme="minorHAnsi" w:cstheme="minorHAnsi"/>
          <w:bCs/>
          <w:szCs w:val="22"/>
          <w:lang w:val="en-GB"/>
        </w:rPr>
        <w:t>.</w:t>
      </w:r>
      <w:r w:rsidR="008E77FF" w:rsidRPr="008E77FF">
        <w:rPr>
          <w:rFonts w:asciiTheme="minorHAnsi" w:hAnsiTheme="minorHAnsi" w:cstheme="minorHAnsi"/>
          <w:bCs/>
          <w:szCs w:val="22"/>
          <w:lang w:val="en-GB"/>
        </w:rPr>
        <w:t xml:space="preserve"> 2</w:t>
      </w:r>
      <w:r w:rsidR="000E7B28">
        <w:rPr>
          <w:rFonts w:asciiTheme="minorHAnsi" w:hAnsiTheme="minorHAnsi" w:cstheme="minorHAnsi"/>
          <w:bCs/>
          <w:szCs w:val="22"/>
          <w:lang w:val="en-GB"/>
        </w:rPr>
        <w:t>5 and 32</w:t>
      </w:r>
      <w:r w:rsidR="008E77FF" w:rsidRPr="008E77FF">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p>
    <w:p w14:paraId="798E0F25" w14:textId="77777777" w:rsidR="003D3BF8" w:rsidRPr="003D3BF8" w:rsidRDefault="003D3BF8" w:rsidP="007419C9">
      <w:pPr>
        <w:pStyle w:val="ListParagraph"/>
        <w:tabs>
          <w:tab w:val="left" w:pos="0"/>
        </w:tabs>
        <w:spacing w:line="240" w:lineRule="auto"/>
        <w:jc w:val="both"/>
        <w:rPr>
          <w:rFonts w:asciiTheme="minorHAnsi" w:hAnsiTheme="minorHAnsi" w:cstheme="minorHAnsi"/>
          <w:bCs/>
          <w:szCs w:val="22"/>
          <w:lang w:val="en-GB"/>
        </w:rPr>
      </w:pPr>
    </w:p>
    <w:p w14:paraId="59E809F5" w14:textId="77777777" w:rsidR="005F6A9F" w:rsidRPr="00014EB2" w:rsidRDefault="005F6A9F" w:rsidP="00811AB6">
      <w:pPr>
        <w:pStyle w:val="ListParagraph"/>
        <w:numPr>
          <w:ilvl w:val="0"/>
          <w:numId w:val="43"/>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Right to Vary Requirements at the Time of Award</w:t>
      </w:r>
    </w:p>
    <w:p w14:paraId="35D2DE3C"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75A482A7" w14:textId="77777777" w:rsidR="005F6A9F" w:rsidRPr="00D243BB" w:rsidRDefault="009501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At the time of award of Contract, UNDP reserves the right to vary the quantity of servic</w:t>
      </w:r>
      <w:r w:rsidR="005F6A9F" w:rsidRPr="00D243BB">
        <w:rPr>
          <w:rFonts w:asciiTheme="minorHAnsi" w:hAnsiTheme="minorHAnsi" w:cstheme="minorHAnsi"/>
          <w:bCs/>
          <w:szCs w:val="22"/>
          <w:lang w:val="en-GB"/>
        </w:rPr>
        <w:t>es and</w:t>
      </w:r>
      <w:r w:rsidR="00975680" w:rsidRPr="00D243BB">
        <w:rPr>
          <w:rFonts w:asciiTheme="minorHAnsi" w:hAnsiTheme="minorHAnsi" w:cstheme="minorHAnsi"/>
          <w:bCs/>
          <w:szCs w:val="22"/>
          <w:lang w:val="en-GB"/>
        </w:rPr>
        <w:t>/or</w:t>
      </w:r>
      <w:r w:rsidR="005F6A9F" w:rsidRPr="00D243BB">
        <w:rPr>
          <w:rFonts w:asciiTheme="minorHAnsi" w:hAnsiTheme="minorHAnsi" w:cstheme="minorHAnsi"/>
          <w:bCs/>
          <w:szCs w:val="22"/>
          <w:lang w:val="en-GB"/>
        </w:rPr>
        <w:t xml:space="preserve"> goods, by up to </w:t>
      </w:r>
      <w:r w:rsidR="00975680" w:rsidRPr="00D243BB">
        <w:rPr>
          <w:rFonts w:asciiTheme="minorHAnsi" w:hAnsiTheme="minorHAnsi" w:cstheme="minorHAnsi"/>
          <w:bCs/>
          <w:szCs w:val="22"/>
          <w:lang w:val="en-GB"/>
        </w:rPr>
        <w:t xml:space="preserve">a maximum </w:t>
      </w:r>
      <w:r w:rsidR="00AD69F0" w:rsidRPr="00D243BB">
        <w:rPr>
          <w:rFonts w:asciiTheme="minorHAnsi" w:hAnsiTheme="minorHAnsi" w:cstheme="minorHAnsi"/>
          <w:bCs/>
          <w:szCs w:val="22"/>
          <w:lang w:val="en-GB"/>
        </w:rPr>
        <w:t xml:space="preserve">twenty five </w:t>
      </w:r>
      <w:r w:rsidR="00584842" w:rsidRPr="00D243BB">
        <w:rPr>
          <w:rFonts w:asciiTheme="minorHAnsi" w:hAnsiTheme="minorHAnsi" w:cstheme="minorHAnsi"/>
          <w:bCs/>
          <w:szCs w:val="22"/>
          <w:lang w:val="en-GB"/>
        </w:rPr>
        <w:t>per cent</w:t>
      </w:r>
      <w:r w:rsidR="00AD69F0" w:rsidRPr="00D243BB">
        <w:rPr>
          <w:rFonts w:asciiTheme="minorHAnsi" w:hAnsiTheme="minorHAnsi" w:cstheme="minorHAnsi"/>
          <w:bCs/>
          <w:szCs w:val="22"/>
          <w:lang w:val="en-GB"/>
        </w:rPr>
        <w:t xml:space="preserve"> (2</w:t>
      </w:r>
      <w:r w:rsidR="00F4473C" w:rsidRPr="00D243BB">
        <w:rPr>
          <w:rFonts w:asciiTheme="minorHAnsi" w:hAnsiTheme="minorHAnsi" w:cstheme="minorHAnsi"/>
          <w:bCs/>
          <w:szCs w:val="22"/>
          <w:lang w:val="en-GB"/>
        </w:rPr>
        <w:t>5</w:t>
      </w:r>
      <w:r w:rsidR="005F6A9F" w:rsidRPr="00D243BB">
        <w:rPr>
          <w:rFonts w:asciiTheme="minorHAnsi" w:hAnsiTheme="minorHAnsi" w:cstheme="minorHAnsi"/>
          <w:bCs/>
          <w:szCs w:val="22"/>
          <w:lang w:val="en-GB"/>
        </w:rPr>
        <w:t>%</w:t>
      </w:r>
      <w:r w:rsidR="00AD69F0" w:rsidRPr="00D243BB">
        <w:rPr>
          <w:rFonts w:asciiTheme="minorHAnsi" w:hAnsiTheme="minorHAnsi" w:cstheme="minorHAnsi"/>
          <w:bCs/>
          <w:szCs w:val="22"/>
          <w:lang w:val="en-GB"/>
        </w:rPr>
        <w:t>)</w:t>
      </w:r>
      <w:r w:rsidR="00975680" w:rsidRPr="00D243BB">
        <w:rPr>
          <w:rFonts w:asciiTheme="minorHAnsi" w:hAnsiTheme="minorHAnsi" w:cstheme="minorHAnsi"/>
          <w:bCs/>
          <w:szCs w:val="22"/>
          <w:lang w:val="en-GB"/>
        </w:rPr>
        <w:t xml:space="preserve"> of the total offer</w:t>
      </w:r>
      <w:r w:rsidR="005F6A9F"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 xml:space="preserve">without any change in the unit price or other terms and conditions.  </w:t>
      </w:r>
    </w:p>
    <w:p w14:paraId="43353F39" w14:textId="77777777" w:rsidR="005F6A9F" w:rsidRPr="00D243BB"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6CC73F9A" w14:textId="77777777" w:rsidR="005F6A9F" w:rsidRPr="00014EB2" w:rsidRDefault="005F6A9F" w:rsidP="00811AB6">
      <w:pPr>
        <w:pStyle w:val="ListParagraph"/>
        <w:numPr>
          <w:ilvl w:val="0"/>
          <w:numId w:val="43"/>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Contract Signature</w:t>
      </w:r>
    </w:p>
    <w:p w14:paraId="32DFE53E"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526A3D62" w14:textId="77777777" w:rsidR="005F6A9F" w:rsidRPr="00D243BB" w:rsidRDefault="005F6A9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With</w:t>
      </w:r>
      <w:r w:rsidR="00975680" w:rsidRPr="00D243BB">
        <w:rPr>
          <w:rFonts w:asciiTheme="minorHAnsi" w:hAnsiTheme="minorHAnsi" w:cstheme="minorHAnsi"/>
          <w:bCs/>
          <w:szCs w:val="22"/>
          <w:lang w:val="en-GB"/>
        </w:rPr>
        <w:t>in fifteen</w:t>
      </w:r>
      <w:r w:rsidRPr="00D243BB">
        <w:rPr>
          <w:rFonts w:asciiTheme="minorHAnsi" w:hAnsiTheme="minorHAnsi" w:cstheme="minorHAnsi"/>
          <w:bCs/>
          <w:szCs w:val="22"/>
          <w:lang w:val="en-GB"/>
        </w:rPr>
        <w:t xml:space="preserve"> </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15</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r w:rsidR="00950123" w:rsidRPr="00D243BB">
        <w:rPr>
          <w:rFonts w:asciiTheme="minorHAnsi" w:hAnsiTheme="minorHAnsi" w:cstheme="minorHAnsi"/>
          <w:bCs/>
          <w:szCs w:val="22"/>
          <w:lang w:val="en-GB"/>
        </w:rPr>
        <w:t xml:space="preserve">days </w:t>
      </w:r>
      <w:r w:rsidR="00975680" w:rsidRPr="00D243BB">
        <w:rPr>
          <w:rFonts w:asciiTheme="minorHAnsi" w:hAnsiTheme="minorHAnsi" w:cstheme="minorHAnsi"/>
          <w:bCs/>
          <w:szCs w:val="22"/>
          <w:lang w:val="en-GB"/>
        </w:rPr>
        <w:t>from the date of</w:t>
      </w:r>
      <w:r w:rsidR="00950123" w:rsidRPr="00D243BB">
        <w:rPr>
          <w:rFonts w:asciiTheme="minorHAnsi" w:hAnsiTheme="minorHAnsi" w:cstheme="minorHAnsi"/>
          <w:bCs/>
          <w:szCs w:val="22"/>
          <w:lang w:val="en-GB"/>
        </w:rPr>
        <w:t xml:space="preserve"> receipt of the Contract, the successful </w:t>
      </w:r>
      <w:r w:rsidRPr="00D243BB">
        <w:rPr>
          <w:rFonts w:asciiTheme="minorHAnsi" w:hAnsiTheme="minorHAnsi" w:cstheme="minorHAnsi"/>
          <w:bCs/>
          <w:szCs w:val="22"/>
          <w:lang w:val="en-GB"/>
        </w:rPr>
        <w:t xml:space="preserve">Proposer </w:t>
      </w:r>
      <w:r w:rsidR="00950123" w:rsidRPr="00D243BB">
        <w:rPr>
          <w:rFonts w:asciiTheme="minorHAnsi" w:hAnsiTheme="minorHAnsi" w:cstheme="minorHAnsi"/>
          <w:bCs/>
          <w:szCs w:val="22"/>
          <w:lang w:val="en-GB"/>
        </w:rPr>
        <w:t xml:space="preserve">shall sign and date the Contract and return it to UNDP. </w:t>
      </w:r>
    </w:p>
    <w:p w14:paraId="50C1CBD7" w14:textId="77777777" w:rsidR="005F6A9F"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5B5DEE2" w14:textId="77777777" w:rsidR="00331464" w:rsidRPr="003D3BF8" w:rsidRDefault="00331464" w:rsidP="007419C9">
      <w:pPr>
        <w:ind w:left="720"/>
        <w:jc w:val="both"/>
        <w:rPr>
          <w:rFonts w:asciiTheme="minorHAnsi" w:hAnsiTheme="minorHAnsi" w:cstheme="minorHAnsi"/>
          <w:bCs/>
          <w:sz w:val="22"/>
          <w:szCs w:val="22"/>
          <w:lang w:val="en-GB"/>
        </w:rPr>
      </w:pPr>
      <w:r w:rsidRPr="003D3BF8">
        <w:rPr>
          <w:rFonts w:asciiTheme="minorHAnsi" w:hAnsiTheme="minorHAnsi" w:cstheme="minorHAnsi"/>
          <w:sz w:val="22"/>
          <w:szCs w:val="22"/>
          <w:lang w:val="en-GB"/>
        </w:rPr>
        <w:t xml:space="preserve">Failure of the successful Proposer to comply with the requirement of </w:t>
      </w:r>
      <w:r w:rsidR="008A43EA">
        <w:rPr>
          <w:rFonts w:asciiTheme="minorHAnsi" w:hAnsiTheme="minorHAnsi" w:cstheme="minorHAnsi"/>
          <w:sz w:val="22"/>
          <w:szCs w:val="22"/>
          <w:lang w:val="en-GB"/>
        </w:rPr>
        <w:t xml:space="preserve">RFP </w:t>
      </w:r>
      <w:r w:rsidR="00F0345A">
        <w:rPr>
          <w:rFonts w:asciiTheme="minorHAnsi" w:hAnsiTheme="minorHAnsi" w:cstheme="minorHAnsi"/>
          <w:sz w:val="22"/>
          <w:szCs w:val="22"/>
          <w:lang w:val="en-GB"/>
        </w:rPr>
        <w:t>Clause 35</w:t>
      </w:r>
      <w:r w:rsidRPr="003D3BF8">
        <w:rPr>
          <w:rFonts w:asciiTheme="minorHAnsi" w:hAnsiTheme="minorHAnsi" w:cstheme="minorHAnsi"/>
          <w:sz w:val="22"/>
          <w:szCs w:val="22"/>
          <w:lang w:val="en-GB"/>
        </w:rPr>
        <w:t xml:space="preserve"> and </w:t>
      </w:r>
      <w:r>
        <w:rPr>
          <w:rFonts w:asciiTheme="minorHAnsi" w:hAnsiTheme="minorHAnsi" w:cstheme="minorHAnsi"/>
          <w:sz w:val="22"/>
          <w:szCs w:val="22"/>
          <w:lang w:val="en-GB"/>
        </w:rPr>
        <w:t>this provision</w:t>
      </w:r>
      <w:r w:rsidRPr="003D3BF8">
        <w:rPr>
          <w:rFonts w:asciiTheme="minorHAnsi" w:hAnsiTheme="minorHAnsi" w:cstheme="minorHAnsi"/>
          <w:sz w:val="22"/>
          <w:szCs w:val="22"/>
          <w:lang w:val="en-GB"/>
        </w:rPr>
        <w:t xml:space="preserve"> shall constitute sufficient grounds for the annulment of the award</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and forfeiture of the </w:t>
      </w:r>
      <w:r>
        <w:rPr>
          <w:rFonts w:asciiTheme="minorHAnsi" w:hAnsiTheme="minorHAnsi" w:cstheme="minorHAnsi"/>
          <w:sz w:val="22"/>
          <w:szCs w:val="22"/>
          <w:lang w:val="en-GB"/>
        </w:rPr>
        <w:t>Proposal S</w:t>
      </w:r>
      <w:r w:rsidRPr="003D3BF8">
        <w:rPr>
          <w:rFonts w:asciiTheme="minorHAnsi" w:hAnsiTheme="minorHAnsi" w:cstheme="minorHAnsi"/>
          <w:sz w:val="22"/>
          <w:szCs w:val="22"/>
          <w:lang w:val="en-GB"/>
        </w:rPr>
        <w:t xml:space="preserve">ecurity if any, </w:t>
      </w:r>
      <w:r>
        <w:rPr>
          <w:rFonts w:asciiTheme="minorHAnsi" w:hAnsiTheme="minorHAnsi" w:cstheme="minorHAnsi"/>
          <w:sz w:val="22"/>
          <w:szCs w:val="22"/>
          <w:lang w:val="en-GB"/>
        </w:rPr>
        <w:t xml:space="preserve">and </w:t>
      </w:r>
      <w:r w:rsidRPr="003D3BF8">
        <w:rPr>
          <w:rFonts w:asciiTheme="minorHAnsi" w:hAnsiTheme="minorHAnsi" w:cstheme="minorHAnsi"/>
          <w:sz w:val="22"/>
          <w:szCs w:val="22"/>
          <w:lang w:val="en-GB"/>
        </w:rPr>
        <w:t>on which event</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UNDP may award the Contract to the Proposer with the second highest rated Proposal, or call for new Proposals.  </w:t>
      </w:r>
    </w:p>
    <w:p w14:paraId="1D344D89" w14:textId="77777777" w:rsidR="00331464" w:rsidRPr="003D3BF8" w:rsidRDefault="00331464" w:rsidP="007419C9">
      <w:pPr>
        <w:pStyle w:val="ListParagraph"/>
        <w:tabs>
          <w:tab w:val="left" w:pos="0"/>
        </w:tabs>
        <w:spacing w:line="240" w:lineRule="auto"/>
        <w:ind w:left="0"/>
        <w:jc w:val="both"/>
        <w:rPr>
          <w:rFonts w:asciiTheme="minorHAnsi" w:hAnsiTheme="minorHAnsi" w:cstheme="minorHAnsi"/>
          <w:bCs/>
          <w:szCs w:val="22"/>
          <w:lang w:val="en-GB"/>
        </w:rPr>
      </w:pPr>
    </w:p>
    <w:p w14:paraId="7A8F348B" w14:textId="77777777" w:rsidR="00DA555F" w:rsidRPr="00014EB2" w:rsidRDefault="005F6A9F" w:rsidP="00811AB6">
      <w:pPr>
        <w:pStyle w:val="ListParagraph"/>
        <w:numPr>
          <w:ilvl w:val="0"/>
          <w:numId w:val="43"/>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Performance Security</w:t>
      </w:r>
    </w:p>
    <w:p w14:paraId="62DFA60A" w14:textId="77777777" w:rsidR="00105CA9" w:rsidRPr="005D5DB8" w:rsidRDefault="00105CA9" w:rsidP="007419C9">
      <w:pPr>
        <w:pStyle w:val="ListParagraph"/>
        <w:tabs>
          <w:tab w:val="left" w:pos="0"/>
        </w:tabs>
        <w:spacing w:line="240" w:lineRule="auto"/>
        <w:ind w:left="1181"/>
        <w:jc w:val="both"/>
        <w:rPr>
          <w:rFonts w:asciiTheme="minorHAnsi" w:hAnsiTheme="minorHAnsi" w:cstheme="minorHAnsi"/>
          <w:bCs/>
          <w:szCs w:val="22"/>
          <w:lang w:val="en-GB"/>
        </w:rPr>
      </w:pPr>
    </w:p>
    <w:p w14:paraId="38F1BD0D" w14:textId="77777777" w:rsidR="00751AA5" w:rsidRPr="005D5DB8" w:rsidRDefault="00950123" w:rsidP="007419C9">
      <w:pPr>
        <w:ind w:left="720"/>
        <w:jc w:val="both"/>
        <w:rPr>
          <w:rFonts w:asciiTheme="minorHAnsi" w:hAnsiTheme="minorHAnsi" w:cstheme="minorHAnsi"/>
          <w:bCs/>
          <w:sz w:val="22"/>
          <w:szCs w:val="22"/>
          <w:lang w:val="en-GB"/>
        </w:rPr>
      </w:pPr>
      <w:r w:rsidRPr="005D5DB8">
        <w:rPr>
          <w:rFonts w:asciiTheme="minorHAnsi" w:hAnsiTheme="minorHAnsi" w:cstheme="minorHAnsi"/>
          <w:bCs/>
          <w:sz w:val="22"/>
          <w:szCs w:val="22"/>
          <w:lang w:val="en-GB"/>
        </w:rPr>
        <w:t>A performance security</w:t>
      </w:r>
      <w:r w:rsidR="008C77B5" w:rsidRPr="005D5DB8">
        <w:rPr>
          <w:rFonts w:asciiTheme="minorHAnsi" w:hAnsiTheme="minorHAnsi" w:cstheme="minorHAnsi"/>
          <w:bCs/>
          <w:sz w:val="22"/>
          <w:szCs w:val="22"/>
          <w:lang w:val="en-GB"/>
        </w:rPr>
        <w:t>, if required,</w:t>
      </w:r>
      <w:r w:rsidRPr="005D5DB8">
        <w:rPr>
          <w:rFonts w:asciiTheme="minorHAnsi" w:hAnsiTheme="minorHAnsi" w:cstheme="minorHAnsi"/>
          <w:bCs/>
          <w:sz w:val="22"/>
          <w:szCs w:val="22"/>
          <w:lang w:val="en-GB"/>
        </w:rPr>
        <w:t xml:space="preserve"> shall be provided in the </w:t>
      </w:r>
      <w:r w:rsidR="008E6070" w:rsidRPr="005D5DB8">
        <w:rPr>
          <w:rFonts w:asciiTheme="minorHAnsi" w:hAnsiTheme="minorHAnsi" w:cstheme="minorHAnsi"/>
          <w:bCs/>
          <w:sz w:val="22"/>
          <w:szCs w:val="22"/>
          <w:lang w:val="en-GB"/>
        </w:rPr>
        <w:t xml:space="preserve">amount and </w:t>
      </w:r>
      <w:r w:rsidRPr="005D5DB8">
        <w:rPr>
          <w:rFonts w:asciiTheme="minorHAnsi" w:hAnsiTheme="minorHAnsi" w:cstheme="minorHAnsi"/>
          <w:bCs/>
          <w:sz w:val="22"/>
          <w:szCs w:val="22"/>
          <w:lang w:val="en-GB"/>
        </w:rPr>
        <w:t xml:space="preserve">form </w:t>
      </w:r>
      <w:r w:rsidR="00FA5418" w:rsidRPr="005D5DB8">
        <w:rPr>
          <w:rFonts w:asciiTheme="minorHAnsi" w:hAnsiTheme="minorHAnsi" w:cstheme="minorHAnsi"/>
          <w:bCs/>
          <w:sz w:val="22"/>
          <w:szCs w:val="22"/>
          <w:lang w:val="en-GB"/>
        </w:rPr>
        <w:t xml:space="preserve">provided in </w:t>
      </w:r>
      <w:r w:rsidR="00E87F84" w:rsidRPr="005D5DB8">
        <w:rPr>
          <w:rFonts w:asciiTheme="minorHAnsi" w:hAnsiTheme="minorHAnsi" w:cstheme="minorHAnsi"/>
          <w:bCs/>
          <w:sz w:val="22"/>
          <w:szCs w:val="22"/>
          <w:lang w:val="en-GB"/>
        </w:rPr>
        <w:t xml:space="preserve">Section </w:t>
      </w:r>
      <w:r w:rsidR="00194DB5">
        <w:rPr>
          <w:rFonts w:asciiTheme="minorHAnsi" w:hAnsiTheme="minorHAnsi" w:cstheme="minorHAnsi"/>
          <w:bCs/>
          <w:sz w:val="22"/>
          <w:szCs w:val="22"/>
          <w:lang w:val="en-GB"/>
        </w:rPr>
        <w:t>9</w:t>
      </w:r>
      <w:r w:rsidR="00E87F84" w:rsidRPr="005D5DB8">
        <w:rPr>
          <w:rFonts w:asciiTheme="minorHAnsi" w:hAnsiTheme="minorHAnsi" w:cstheme="minorHAnsi"/>
          <w:bCs/>
          <w:sz w:val="22"/>
          <w:szCs w:val="22"/>
          <w:lang w:val="en-GB"/>
        </w:rPr>
        <w:t xml:space="preserve"> </w:t>
      </w:r>
      <w:r w:rsidRPr="005D5DB8">
        <w:rPr>
          <w:rFonts w:asciiTheme="minorHAnsi" w:hAnsiTheme="minorHAnsi" w:cstheme="minorHAnsi"/>
          <w:bCs/>
          <w:sz w:val="22"/>
          <w:szCs w:val="22"/>
          <w:lang w:val="en-GB"/>
        </w:rPr>
        <w:t xml:space="preserve">and by the deadline </w:t>
      </w:r>
      <w:r w:rsidR="006C6650" w:rsidRPr="005D5DB8">
        <w:rPr>
          <w:rFonts w:asciiTheme="minorHAnsi" w:hAnsiTheme="minorHAnsi" w:cstheme="minorHAnsi"/>
          <w:bCs/>
          <w:sz w:val="22"/>
          <w:szCs w:val="22"/>
          <w:lang w:val="en-GB"/>
        </w:rPr>
        <w:t xml:space="preserve">indicated in the </w:t>
      </w:r>
      <w:r w:rsidR="006C6650" w:rsidRPr="005D5DB8">
        <w:rPr>
          <w:rFonts w:asciiTheme="minorHAnsi" w:hAnsiTheme="minorHAnsi" w:cstheme="minorHAnsi"/>
          <w:b/>
          <w:bCs/>
          <w:sz w:val="22"/>
          <w:szCs w:val="22"/>
          <w:lang w:val="en-GB"/>
        </w:rPr>
        <w:t>Data Sheet</w:t>
      </w:r>
      <w:r w:rsidR="008E77FF" w:rsidRPr="005D5DB8">
        <w:rPr>
          <w:rFonts w:asciiTheme="minorHAnsi" w:hAnsiTheme="minorHAnsi" w:cstheme="minorHAnsi"/>
          <w:bCs/>
          <w:sz w:val="22"/>
          <w:szCs w:val="22"/>
          <w:lang w:val="en-GB"/>
        </w:rPr>
        <w:t xml:space="preserve"> (</w:t>
      </w:r>
      <w:r w:rsidR="009C499B">
        <w:rPr>
          <w:rFonts w:asciiTheme="minorHAnsi" w:hAnsiTheme="minorHAnsi" w:cstheme="minorHAnsi"/>
          <w:bCs/>
          <w:sz w:val="22"/>
          <w:szCs w:val="22"/>
          <w:lang w:val="en-GB"/>
        </w:rPr>
        <w:t>DS</w:t>
      </w:r>
      <w:r w:rsidR="008E77FF" w:rsidRPr="005D5DB8">
        <w:rPr>
          <w:rFonts w:asciiTheme="minorHAnsi" w:hAnsiTheme="minorHAnsi" w:cstheme="minorHAnsi"/>
          <w:bCs/>
          <w:sz w:val="22"/>
          <w:szCs w:val="22"/>
          <w:lang w:val="en-GB"/>
        </w:rPr>
        <w:t xml:space="preserve"> </w:t>
      </w:r>
      <w:r w:rsidR="00161B6F">
        <w:rPr>
          <w:rFonts w:asciiTheme="minorHAnsi" w:hAnsiTheme="minorHAnsi" w:cstheme="minorHAnsi"/>
          <w:bCs/>
          <w:sz w:val="22"/>
          <w:szCs w:val="22"/>
          <w:lang w:val="en-GB"/>
        </w:rPr>
        <w:t>no.</w:t>
      </w:r>
      <w:r w:rsidR="008E77FF" w:rsidRPr="005D5DB8">
        <w:rPr>
          <w:rFonts w:asciiTheme="minorHAnsi" w:hAnsiTheme="minorHAnsi" w:cstheme="minorHAnsi"/>
          <w:bCs/>
          <w:sz w:val="22"/>
          <w:szCs w:val="22"/>
          <w:lang w:val="en-GB"/>
        </w:rPr>
        <w:t xml:space="preserve"> 1</w:t>
      </w:r>
      <w:r w:rsidR="00443E95" w:rsidRPr="005D5DB8">
        <w:rPr>
          <w:rFonts w:asciiTheme="minorHAnsi" w:hAnsiTheme="minorHAnsi" w:cstheme="minorHAnsi"/>
          <w:bCs/>
          <w:sz w:val="22"/>
          <w:szCs w:val="22"/>
          <w:lang w:val="en-GB"/>
        </w:rPr>
        <w:t>4</w:t>
      </w:r>
      <w:r w:rsidR="008E77FF" w:rsidRPr="005D5DB8">
        <w:rPr>
          <w:rFonts w:asciiTheme="minorHAnsi" w:hAnsiTheme="minorHAnsi" w:cstheme="minorHAnsi"/>
          <w:bCs/>
          <w:sz w:val="22"/>
          <w:szCs w:val="22"/>
          <w:lang w:val="en-GB"/>
        </w:rPr>
        <w:t>)</w:t>
      </w:r>
      <w:r w:rsidRPr="005D5DB8">
        <w:rPr>
          <w:rFonts w:asciiTheme="minorHAnsi" w:hAnsiTheme="minorHAnsi" w:cstheme="minorHAnsi"/>
          <w:bCs/>
          <w:sz w:val="22"/>
          <w:szCs w:val="22"/>
          <w:lang w:val="en-GB"/>
        </w:rPr>
        <w:t xml:space="preserve">, as applicable.  </w:t>
      </w:r>
      <w:r w:rsidR="00F45DAE">
        <w:rPr>
          <w:rFonts w:asciiTheme="minorHAnsi" w:hAnsiTheme="minorHAnsi" w:cstheme="minorHAnsi"/>
          <w:bCs/>
          <w:sz w:val="22"/>
          <w:szCs w:val="22"/>
          <w:lang w:val="en-GB"/>
        </w:rPr>
        <w:t xml:space="preserve">Where a Performance Security will be required, the submission of the said document, and the confirmation of its acceptance by UNDP, shall be a condition for the effectivity of the Contract that will be signed by and between the successful Proposer and UNDP. </w:t>
      </w:r>
    </w:p>
    <w:p w14:paraId="2CEE7962" w14:textId="77777777" w:rsidR="00751AA5" w:rsidRPr="005D5DB8" w:rsidRDefault="00751AA5" w:rsidP="007419C9">
      <w:pPr>
        <w:pStyle w:val="ListParagraph"/>
        <w:spacing w:line="240" w:lineRule="auto"/>
        <w:ind w:left="1080"/>
        <w:jc w:val="both"/>
        <w:rPr>
          <w:rFonts w:asciiTheme="minorHAnsi" w:hAnsiTheme="minorHAnsi" w:cstheme="minorHAnsi"/>
          <w:bCs/>
          <w:szCs w:val="22"/>
          <w:lang w:val="en-GB"/>
        </w:rPr>
      </w:pPr>
    </w:p>
    <w:p w14:paraId="53B38063" w14:textId="77777777" w:rsidR="00593802" w:rsidRPr="00014EB2" w:rsidRDefault="00593802"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Bank Guarantee for Advance</w:t>
      </w:r>
      <w:r w:rsidR="00F60783" w:rsidRPr="00014EB2">
        <w:rPr>
          <w:rFonts w:asciiTheme="minorHAnsi" w:hAnsiTheme="minorHAnsi" w:cstheme="minorHAnsi"/>
          <w:b/>
          <w:bCs/>
          <w:szCs w:val="22"/>
          <w:lang w:val="en-GB"/>
        </w:rPr>
        <w:t>d</w:t>
      </w:r>
      <w:r w:rsidRPr="00014EB2">
        <w:rPr>
          <w:rFonts w:asciiTheme="minorHAnsi" w:hAnsiTheme="minorHAnsi" w:cstheme="minorHAnsi"/>
          <w:b/>
          <w:bCs/>
          <w:szCs w:val="22"/>
          <w:lang w:val="en-GB"/>
        </w:rPr>
        <w:t xml:space="preserve"> Payment</w:t>
      </w:r>
    </w:p>
    <w:p w14:paraId="2851435D" w14:textId="77777777" w:rsidR="00105CA9" w:rsidRPr="005D5DB8"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509201C1" w14:textId="77777777" w:rsidR="00D43197" w:rsidRPr="00D243BB" w:rsidRDefault="00DD2E01" w:rsidP="007419C9">
      <w:pPr>
        <w:pStyle w:val="ListParagraph"/>
        <w:tabs>
          <w:tab w:val="left" w:pos="0"/>
        </w:tabs>
        <w:spacing w:line="240" w:lineRule="auto"/>
        <w:jc w:val="both"/>
        <w:rPr>
          <w:rFonts w:asciiTheme="minorHAnsi" w:hAnsiTheme="minorHAnsi" w:cstheme="minorHAnsi"/>
          <w:bCs/>
          <w:szCs w:val="22"/>
          <w:lang w:val="en-GB"/>
        </w:rPr>
      </w:pPr>
      <w:r>
        <w:rPr>
          <w:rFonts w:asciiTheme="minorHAnsi" w:hAnsiTheme="minorHAnsi" w:cstheme="minorHAnsi"/>
          <w:szCs w:val="22"/>
        </w:rPr>
        <w:t>Except when the interests of UNDP so require, it is the UNDP’s preference to make no advanced payment(s) on contracts (i.e., payments without having received any outputs).</w:t>
      </w:r>
      <w:r>
        <w:rPr>
          <w:rFonts w:ascii="Arial" w:hAnsi="Arial" w:cs="Arial"/>
          <w:sz w:val="20"/>
          <w:szCs w:val="20"/>
        </w:rPr>
        <w:t xml:space="preserve">  </w:t>
      </w:r>
      <w:r w:rsidR="008E77FF" w:rsidRPr="005D5DB8">
        <w:rPr>
          <w:rFonts w:asciiTheme="minorHAnsi" w:hAnsiTheme="minorHAnsi" w:cstheme="minorHAnsi"/>
          <w:bCs/>
          <w:szCs w:val="22"/>
          <w:lang w:val="en-GB"/>
        </w:rPr>
        <w:t>In the event that the Proposer requires an advanced payment upon</w:t>
      </w:r>
      <w:r w:rsidR="008E77FF">
        <w:rPr>
          <w:rFonts w:asciiTheme="minorHAnsi" w:hAnsiTheme="minorHAnsi" w:cstheme="minorHAnsi"/>
          <w:bCs/>
          <w:szCs w:val="22"/>
          <w:lang w:val="en-GB"/>
        </w:rPr>
        <w:t xml:space="preserve"> </w:t>
      </w:r>
      <w:r w:rsidR="00584842">
        <w:rPr>
          <w:rFonts w:asciiTheme="minorHAnsi" w:hAnsiTheme="minorHAnsi" w:cstheme="minorHAnsi"/>
          <w:bCs/>
          <w:szCs w:val="22"/>
          <w:lang w:val="en-GB"/>
        </w:rPr>
        <w:t>contract signature</w:t>
      </w:r>
      <w:r w:rsidR="008E77FF">
        <w:rPr>
          <w:rFonts w:asciiTheme="minorHAnsi" w:hAnsiTheme="minorHAnsi" w:cstheme="minorHAnsi"/>
          <w:bCs/>
          <w:szCs w:val="22"/>
          <w:lang w:val="en-GB"/>
        </w:rPr>
        <w:t xml:space="preserve">, and if such request is duly accepted by UNDP, and the said advanced payment </w:t>
      </w:r>
      <w:r w:rsidR="00CE27C0" w:rsidRPr="00D243BB">
        <w:rPr>
          <w:rFonts w:asciiTheme="minorHAnsi" w:hAnsiTheme="minorHAnsi" w:cstheme="minorHAnsi"/>
          <w:bCs/>
          <w:szCs w:val="22"/>
          <w:lang w:val="en-GB"/>
        </w:rPr>
        <w:t xml:space="preserve">exceeds 20% of the total proposal price, or exceed the amount of </w:t>
      </w:r>
      <w:r w:rsidR="002D5870">
        <w:rPr>
          <w:rFonts w:asciiTheme="minorHAnsi" w:hAnsiTheme="minorHAnsi" w:cstheme="minorHAnsi"/>
          <w:bCs/>
          <w:szCs w:val="22"/>
          <w:lang w:val="en-GB"/>
        </w:rPr>
        <w:t xml:space="preserve">USD </w:t>
      </w:r>
      <w:r w:rsidR="00CE27C0" w:rsidRPr="00D243BB">
        <w:rPr>
          <w:rFonts w:asciiTheme="minorHAnsi" w:hAnsiTheme="minorHAnsi" w:cstheme="minorHAnsi"/>
          <w:bCs/>
          <w:szCs w:val="22"/>
          <w:lang w:val="en-GB"/>
        </w:rPr>
        <w:t xml:space="preserve">30,000, UNDP shall require the Proposer to submit a Bank Guarantee in the same amount as the advanced payment.  </w:t>
      </w:r>
      <w:r w:rsidR="00593802" w:rsidRPr="00D243BB">
        <w:rPr>
          <w:rFonts w:asciiTheme="minorHAnsi" w:hAnsiTheme="minorHAnsi" w:cstheme="minorHAnsi"/>
          <w:bCs/>
          <w:szCs w:val="22"/>
          <w:lang w:val="en-GB"/>
        </w:rPr>
        <w:t>A bank guarantee for advance</w:t>
      </w:r>
      <w:r w:rsidR="00F60783" w:rsidRPr="00D243BB">
        <w:rPr>
          <w:rFonts w:asciiTheme="minorHAnsi" w:hAnsiTheme="minorHAnsi" w:cstheme="minorHAnsi"/>
          <w:bCs/>
          <w:szCs w:val="22"/>
          <w:lang w:val="en-GB"/>
        </w:rPr>
        <w:t>d</w:t>
      </w:r>
      <w:r w:rsidR="00593802" w:rsidRPr="00D243BB">
        <w:rPr>
          <w:rFonts w:asciiTheme="minorHAnsi" w:hAnsiTheme="minorHAnsi" w:cstheme="minorHAnsi"/>
          <w:bCs/>
          <w:szCs w:val="22"/>
          <w:lang w:val="en-GB"/>
        </w:rPr>
        <w:t xml:space="preserve"> payment shall be furnished in </w:t>
      </w:r>
      <w:r w:rsidR="00152708" w:rsidRPr="00D243BB">
        <w:rPr>
          <w:rFonts w:asciiTheme="minorHAnsi" w:hAnsiTheme="minorHAnsi" w:cstheme="minorHAnsi"/>
          <w:bCs/>
          <w:szCs w:val="22"/>
          <w:lang w:val="en-GB"/>
        </w:rPr>
        <w:t xml:space="preserve">the form provided in Section </w:t>
      </w:r>
      <w:r w:rsidR="00194DB5">
        <w:rPr>
          <w:rFonts w:asciiTheme="minorHAnsi" w:hAnsiTheme="minorHAnsi" w:cstheme="minorHAnsi"/>
          <w:bCs/>
          <w:szCs w:val="22"/>
          <w:lang w:val="en-GB"/>
        </w:rPr>
        <w:t>10</w:t>
      </w:r>
      <w:r w:rsidR="008E77FF">
        <w:rPr>
          <w:rFonts w:asciiTheme="minorHAnsi" w:hAnsiTheme="minorHAnsi" w:cstheme="minorHAnsi"/>
          <w:bCs/>
          <w:szCs w:val="22"/>
          <w:lang w:val="en-GB"/>
        </w:rPr>
        <w:t>.</w:t>
      </w:r>
    </w:p>
    <w:p w14:paraId="0C5A2115" w14:textId="77777777" w:rsidR="00942F7B" w:rsidRPr="00D243BB" w:rsidRDefault="00942F7B" w:rsidP="007419C9">
      <w:pPr>
        <w:pStyle w:val="ListParagraph"/>
        <w:tabs>
          <w:tab w:val="left" w:pos="0"/>
        </w:tabs>
        <w:spacing w:line="240" w:lineRule="auto"/>
        <w:ind w:left="0"/>
        <w:rPr>
          <w:rFonts w:asciiTheme="minorHAnsi" w:hAnsiTheme="minorHAnsi" w:cstheme="minorHAnsi"/>
          <w:bCs/>
          <w:szCs w:val="22"/>
          <w:lang w:val="en-GB"/>
        </w:rPr>
      </w:pPr>
    </w:p>
    <w:p w14:paraId="78B3DF8B" w14:textId="77777777" w:rsidR="00FA5418" w:rsidRPr="00014EB2" w:rsidRDefault="00FA5418" w:rsidP="00811AB6">
      <w:pPr>
        <w:pStyle w:val="ListParagraph"/>
        <w:numPr>
          <w:ilvl w:val="0"/>
          <w:numId w:val="43"/>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Vendor Protest</w:t>
      </w:r>
    </w:p>
    <w:p w14:paraId="2793CB30" w14:textId="77777777" w:rsidR="00105CA9" w:rsidRPr="00D243BB"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6BE6B54B" w14:textId="77777777" w:rsidR="00116579" w:rsidRPr="00D243BB" w:rsidRDefault="00712194"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UNDP</w:t>
      </w:r>
      <w:r w:rsidR="00584842">
        <w:rPr>
          <w:rFonts w:asciiTheme="minorHAnsi" w:hAnsiTheme="minorHAnsi" w:cstheme="minorHAnsi"/>
          <w:bCs/>
          <w:szCs w:val="22"/>
          <w:lang w:val="en-GB"/>
        </w:rPr>
        <w:t>’s</w:t>
      </w:r>
      <w:r w:rsidRPr="00D243BB">
        <w:rPr>
          <w:rFonts w:asciiTheme="minorHAnsi" w:hAnsiTheme="minorHAnsi" w:cstheme="minorHAnsi"/>
          <w:bCs/>
          <w:szCs w:val="22"/>
          <w:lang w:val="en-GB"/>
        </w:rPr>
        <w:t xml:space="preserve"> vendor</w:t>
      </w:r>
      <w:r w:rsidR="00D165EE" w:rsidRPr="00D243BB">
        <w:rPr>
          <w:rFonts w:asciiTheme="minorHAnsi" w:hAnsiTheme="minorHAnsi" w:cstheme="minorHAnsi"/>
          <w:bCs/>
          <w:szCs w:val="22"/>
          <w:lang w:val="en-GB"/>
        </w:rPr>
        <w:t xml:space="preserve"> protest procedure provides an opportunity for appeal to those persons or firms not awarded a purchase order or contract through a competitive procurement process.  In the event that </w:t>
      </w:r>
      <w:r w:rsidR="00584842">
        <w:rPr>
          <w:rFonts w:asciiTheme="minorHAnsi" w:hAnsiTheme="minorHAnsi" w:cstheme="minorHAnsi"/>
          <w:bCs/>
          <w:szCs w:val="22"/>
          <w:lang w:val="en-GB"/>
        </w:rPr>
        <w:t>a Proposer</w:t>
      </w:r>
      <w:r w:rsidR="00584842" w:rsidRPr="00D243BB">
        <w:rPr>
          <w:rFonts w:asciiTheme="minorHAnsi" w:hAnsiTheme="minorHAnsi" w:cstheme="minorHAnsi"/>
          <w:bCs/>
          <w:szCs w:val="22"/>
          <w:lang w:val="en-GB"/>
        </w:rPr>
        <w:t xml:space="preserve"> </w:t>
      </w:r>
      <w:r w:rsidR="00D165EE" w:rsidRPr="00D243BB">
        <w:rPr>
          <w:rFonts w:asciiTheme="minorHAnsi" w:hAnsiTheme="minorHAnsi" w:cstheme="minorHAnsi"/>
          <w:bCs/>
          <w:szCs w:val="22"/>
          <w:lang w:val="en-GB"/>
        </w:rPr>
        <w:t>believe</w:t>
      </w:r>
      <w:r w:rsidR="00584842">
        <w:rPr>
          <w:rFonts w:asciiTheme="minorHAnsi" w:hAnsiTheme="minorHAnsi" w:cstheme="minorHAnsi"/>
          <w:bCs/>
          <w:szCs w:val="22"/>
          <w:lang w:val="en-GB"/>
        </w:rPr>
        <w:t xml:space="preserve">s that it was not treated fairly, </w:t>
      </w:r>
      <w:r w:rsidR="00D165EE" w:rsidRPr="00D243BB">
        <w:rPr>
          <w:rFonts w:asciiTheme="minorHAnsi" w:hAnsiTheme="minorHAnsi" w:cstheme="minorHAnsi"/>
          <w:bCs/>
          <w:szCs w:val="22"/>
          <w:lang w:val="en-GB"/>
        </w:rPr>
        <w:t>the following link provides further details regarding UNDP vendor protest procedures</w:t>
      </w:r>
      <w:r w:rsidR="00C94E3B" w:rsidRPr="00D243BB">
        <w:rPr>
          <w:rFonts w:asciiTheme="minorHAnsi" w:hAnsiTheme="minorHAnsi" w:cstheme="minorHAnsi"/>
          <w:bCs/>
          <w:szCs w:val="22"/>
          <w:lang w:val="en-GB"/>
        </w:rPr>
        <w:t>:</w:t>
      </w:r>
    </w:p>
    <w:p w14:paraId="0CC5FBAE" w14:textId="77777777" w:rsidR="00EB0511" w:rsidRPr="00116579" w:rsidRDefault="00116579" w:rsidP="007419C9">
      <w:pPr>
        <w:pStyle w:val="ListParagraph"/>
        <w:tabs>
          <w:tab w:val="left" w:pos="0"/>
        </w:tabs>
        <w:spacing w:line="240" w:lineRule="auto"/>
        <w:ind w:left="360"/>
        <w:rPr>
          <w:rFonts w:asciiTheme="minorHAnsi" w:hAnsiTheme="minorHAnsi" w:cstheme="minorHAnsi"/>
        </w:rPr>
      </w:pPr>
      <w:r>
        <w:t xml:space="preserve">      </w:t>
      </w:r>
      <w:hyperlink r:id="rId18" w:history="1">
        <w:r w:rsidRPr="00116579">
          <w:rPr>
            <w:rStyle w:val="Hyperlink"/>
            <w:rFonts w:asciiTheme="minorHAnsi" w:hAnsiTheme="minorHAnsi" w:cstheme="minorHAnsi"/>
          </w:rPr>
          <w:t>http://www.undp.org/content/undp/en/home/operations/procurement/protestandsanctions/</w:t>
        </w:r>
      </w:hyperlink>
    </w:p>
    <w:p w14:paraId="2254F863" w14:textId="77777777" w:rsidR="00116579" w:rsidRPr="00D243BB" w:rsidRDefault="00116579" w:rsidP="007419C9">
      <w:pPr>
        <w:pStyle w:val="ListParagraph"/>
        <w:tabs>
          <w:tab w:val="left" w:pos="0"/>
        </w:tabs>
        <w:spacing w:line="240" w:lineRule="auto"/>
        <w:ind w:left="360"/>
        <w:rPr>
          <w:rFonts w:asciiTheme="minorHAnsi" w:hAnsiTheme="minorHAnsi" w:cstheme="minorHAnsi"/>
          <w:bCs/>
          <w:szCs w:val="22"/>
          <w:lang w:val="en-GB"/>
        </w:rPr>
      </w:pPr>
    </w:p>
    <w:p w14:paraId="30C9ADF4" w14:textId="77777777" w:rsidR="00D165EE" w:rsidRPr="00D243BB" w:rsidRDefault="00D165EE" w:rsidP="007419C9">
      <w:pPr>
        <w:pStyle w:val="ListParagraph"/>
        <w:tabs>
          <w:tab w:val="left" w:pos="0"/>
        </w:tabs>
        <w:spacing w:line="240" w:lineRule="auto"/>
        <w:ind w:left="36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44234820" w14:textId="77777777" w:rsidR="00DE6814" w:rsidRPr="00D243BB" w:rsidRDefault="00DE6814" w:rsidP="007419C9">
      <w:pPr>
        <w:ind w:left="777" w:hanging="777"/>
        <w:jc w:val="both"/>
        <w:rPr>
          <w:rFonts w:asciiTheme="minorHAnsi" w:hAnsiTheme="minorHAnsi" w:cstheme="minorHAnsi"/>
          <w:lang w:val="en-GB"/>
        </w:rPr>
      </w:pPr>
    </w:p>
    <w:p w14:paraId="1892CF57" w14:textId="77777777" w:rsidR="004657D3" w:rsidRPr="00D243BB" w:rsidRDefault="004657D3" w:rsidP="007419C9">
      <w:pPr>
        <w:widowControl/>
        <w:overflowPunct/>
        <w:adjustRightInd/>
        <w:rPr>
          <w:rFonts w:asciiTheme="minorHAnsi" w:hAnsiTheme="minorHAnsi" w:cstheme="minorHAnsi"/>
          <w:lang w:val="en-GB"/>
        </w:rPr>
      </w:pPr>
      <w:r w:rsidRPr="00D243BB">
        <w:rPr>
          <w:rFonts w:asciiTheme="minorHAnsi" w:hAnsiTheme="minorHAnsi" w:cstheme="minorHAnsi"/>
          <w:lang w:val="en-GB"/>
        </w:rPr>
        <w:br w:type="page"/>
      </w:r>
    </w:p>
    <w:p w14:paraId="5328FCAB" w14:textId="77777777" w:rsidR="00CC4B19" w:rsidRPr="00D243BB" w:rsidRDefault="00CC4B19" w:rsidP="00CC4B19">
      <w:pPr>
        <w:jc w:val="center"/>
        <w:rPr>
          <w:rFonts w:asciiTheme="minorHAnsi" w:hAnsiTheme="minorHAnsi" w:cstheme="minorHAnsi"/>
          <w:b/>
          <w:bCs/>
        </w:rPr>
      </w:pPr>
    </w:p>
    <w:p w14:paraId="66721192"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Instructions to Proposers</w:t>
      </w:r>
    </w:p>
    <w:p w14:paraId="41190BFE" w14:textId="77777777" w:rsidR="009C0834" w:rsidRPr="00D243BB" w:rsidRDefault="009C0834" w:rsidP="00CC4B19">
      <w:pPr>
        <w:jc w:val="center"/>
        <w:rPr>
          <w:rFonts w:asciiTheme="minorHAnsi" w:hAnsiTheme="minorHAnsi" w:cstheme="minorHAnsi"/>
          <w:b/>
          <w:bCs/>
          <w:sz w:val="28"/>
        </w:rPr>
      </w:pPr>
    </w:p>
    <w:p w14:paraId="78EDF612"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DATA SHEET</w:t>
      </w:r>
    </w:p>
    <w:p w14:paraId="5C0618D5" w14:textId="77777777" w:rsidR="00CC4B19" w:rsidRPr="00D243BB" w:rsidRDefault="00CC4B19" w:rsidP="00CC4B19">
      <w:pPr>
        <w:jc w:val="center"/>
        <w:rPr>
          <w:rFonts w:asciiTheme="minorHAnsi" w:hAnsiTheme="minorHAnsi" w:cstheme="minorHAnsi"/>
          <w:b/>
          <w:bCs/>
        </w:rPr>
      </w:pPr>
    </w:p>
    <w:p w14:paraId="70F38CCD" w14:textId="77777777" w:rsidR="00E4502C" w:rsidRPr="00D243BB" w:rsidRDefault="00C53383" w:rsidP="005D515A">
      <w:pPr>
        <w:jc w:val="both"/>
        <w:rPr>
          <w:rFonts w:asciiTheme="minorHAnsi" w:hAnsiTheme="minorHAnsi" w:cstheme="minorHAnsi"/>
          <w:b/>
          <w:bCs/>
          <w:color w:val="000000" w:themeColor="text1"/>
          <w:sz w:val="22"/>
          <w:szCs w:val="22"/>
        </w:rPr>
      </w:pPr>
      <w:r w:rsidRPr="00D243BB">
        <w:rPr>
          <w:rFonts w:asciiTheme="minorHAnsi" w:hAnsiTheme="minorHAnsi" w:cstheme="minorHAnsi"/>
          <w:bCs/>
          <w:color w:val="000000" w:themeColor="text1"/>
          <w:sz w:val="22"/>
          <w:szCs w:val="22"/>
        </w:rPr>
        <w:t>The following data</w:t>
      </w:r>
      <w:r w:rsidR="00B91925" w:rsidRPr="00D243BB">
        <w:rPr>
          <w:rFonts w:asciiTheme="minorHAnsi" w:hAnsiTheme="minorHAnsi" w:cstheme="minorHAnsi"/>
          <w:bCs/>
          <w:color w:val="000000" w:themeColor="text1"/>
          <w:sz w:val="22"/>
          <w:szCs w:val="22"/>
        </w:rPr>
        <w:t xml:space="preserve"> for the</w:t>
      </w:r>
      <w:r w:rsidR="0051615E" w:rsidRPr="00D243BB">
        <w:rPr>
          <w:rFonts w:asciiTheme="minorHAnsi" w:hAnsiTheme="minorHAnsi" w:cstheme="minorHAnsi"/>
          <w:bCs/>
          <w:color w:val="000000" w:themeColor="text1"/>
          <w:sz w:val="22"/>
          <w:szCs w:val="22"/>
        </w:rPr>
        <w:t xml:space="preserve"> services to be procured shall </w:t>
      </w:r>
      <w:r w:rsidR="00B91925" w:rsidRPr="00D243BB">
        <w:rPr>
          <w:rFonts w:asciiTheme="minorHAnsi" w:hAnsiTheme="minorHAnsi" w:cstheme="minorHAnsi"/>
          <w:bCs/>
          <w:color w:val="000000" w:themeColor="text1"/>
          <w:sz w:val="22"/>
          <w:szCs w:val="22"/>
        </w:rPr>
        <w:t>complement, supplement, or amend the provisions in the Instruction to Proposers.  In the case of a conflict between the Instruction</w:t>
      </w:r>
      <w:r w:rsidR="009C499B">
        <w:rPr>
          <w:rFonts w:asciiTheme="minorHAnsi" w:hAnsiTheme="minorHAnsi" w:cstheme="minorHAnsi"/>
          <w:bCs/>
          <w:color w:val="000000" w:themeColor="text1"/>
          <w:sz w:val="22"/>
          <w:szCs w:val="22"/>
        </w:rPr>
        <w:t>s</w:t>
      </w:r>
      <w:r w:rsidR="00B91925" w:rsidRPr="00D243BB">
        <w:rPr>
          <w:rFonts w:asciiTheme="minorHAnsi" w:hAnsiTheme="minorHAnsi" w:cstheme="minorHAnsi"/>
          <w:bCs/>
          <w:color w:val="000000" w:themeColor="text1"/>
          <w:sz w:val="22"/>
          <w:szCs w:val="22"/>
        </w:rPr>
        <w:t xml:space="preserve"> to Proposers</w:t>
      </w:r>
      <w:r w:rsidR="009317E8">
        <w:rPr>
          <w:rFonts w:asciiTheme="minorHAnsi" w:hAnsiTheme="minorHAnsi" w:cstheme="minorHAnsi"/>
          <w:bCs/>
          <w:color w:val="000000" w:themeColor="text1"/>
          <w:sz w:val="22"/>
          <w:szCs w:val="22"/>
        </w:rPr>
        <w:t>,</w:t>
      </w:r>
      <w:r w:rsidR="00B91925" w:rsidRPr="00D243BB">
        <w:rPr>
          <w:rFonts w:asciiTheme="minorHAnsi" w:hAnsiTheme="minorHAnsi" w:cstheme="minorHAnsi"/>
          <w:bCs/>
          <w:color w:val="000000" w:themeColor="text1"/>
          <w:sz w:val="22"/>
          <w:szCs w:val="22"/>
        </w:rPr>
        <w:t xml:space="preserve"> the Data Sheet, </w:t>
      </w:r>
      <w:r w:rsidR="009317E8">
        <w:rPr>
          <w:rFonts w:asciiTheme="minorHAnsi" w:hAnsiTheme="minorHAnsi" w:cstheme="minorHAnsi"/>
          <w:bCs/>
          <w:color w:val="000000" w:themeColor="text1"/>
          <w:sz w:val="22"/>
          <w:szCs w:val="22"/>
        </w:rPr>
        <w:t xml:space="preserve">and other annexes or references attached to the Data Sheet, </w:t>
      </w:r>
      <w:r w:rsidR="00B91925" w:rsidRPr="00D243BB">
        <w:rPr>
          <w:rFonts w:asciiTheme="minorHAnsi" w:hAnsiTheme="minorHAnsi" w:cstheme="minorHAnsi"/>
          <w:bCs/>
          <w:color w:val="000000" w:themeColor="text1"/>
          <w:sz w:val="22"/>
          <w:szCs w:val="22"/>
        </w:rPr>
        <w:t xml:space="preserve">the provisions </w:t>
      </w:r>
      <w:r w:rsidR="009317E8">
        <w:rPr>
          <w:rFonts w:asciiTheme="minorHAnsi" w:hAnsiTheme="minorHAnsi" w:cstheme="minorHAnsi"/>
          <w:bCs/>
          <w:color w:val="000000" w:themeColor="text1"/>
          <w:sz w:val="22"/>
          <w:szCs w:val="22"/>
        </w:rPr>
        <w:t>in the Data Sheet shall govern</w:t>
      </w:r>
      <w:r w:rsidRPr="00D243BB">
        <w:rPr>
          <w:rFonts w:asciiTheme="minorHAnsi" w:hAnsiTheme="minorHAnsi" w:cstheme="minorHAnsi"/>
          <w:b/>
          <w:bCs/>
          <w:color w:val="000000" w:themeColor="text1"/>
          <w:sz w:val="22"/>
          <w:szCs w:val="22"/>
        </w:rPr>
        <w:t xml:space="preserve">.  </w:t>
      </w:r>
    </w:p>
    <w:p w14:paraId="4A6D841E" w14:textId="77777777" w:rsidR="00E4502C" w:rsidRPr="00D243BB" w:rsidRDefault="00E4502C" w:rsidP="003F39B1">
      <w:pPr>
        <w:rPr>
          <w:rFonts w:asciiTheme="minorHAnsi" w:hAnsiTheme="minorHAnsi" w:cstheme="minorHAnsi"/>
          <w:b/>
          <w:bCs/>
          <w:sz w:val="22"/>
          <w:szCs w:val="22"/>
        </w:rPr>
      </w:pPr>
    </w:p>
    <w:tbl>
      <w:tblPr>
        <w:tblW w:w="1006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810"/>
        <w:gridCol w:w="3060"/>
        <w:gridCol w:w="5580"/>
      </w:tblGrid>
      <w:tr w:rsidR="00C04662" w:rsidRPr="00D243BB" w14:paraId="6316C0E4" w14:textId="77777777" w:rsidTr="00AF2E42">
        <w:tc>
          <w:tcPr>
            <w:tcW w:w="612" w:type="dxa"/>
            <w:tcBorders>
              <w:top w:val="single" w:sz="6" w:space="0" w:color="auto"/>
            </w:tcBorders>
          </w:tcPr>
          <w:p w14:paraId="66723F40" w14:textId="77777777" w:rsidR="00C04662" w:rsidRPr="00761E58" w:rsidRDefault="00C04662" w:rsidP="00BD2E50">
            <w:pPr>
              <w:jc w:val="center"/>
              <w:rPr>
                <w:rFonts w:asciiTheme="minorHAnsi" w:hAnsiTheme="minorHAnsi" w:cstheme="minorHAnsi"/>
                <w:b/>
                <w:sz w:val="22"/>
                <w:szCs w:val="22"/>
                <w:lang w:val="en-GB"/>
              </w:rPr>
            </w:pPr>
            <w:r>
              <w:rPr>
                <w:rFonts w:asciiTheme="minorHAnsi" w:hAnsiTheme="minorHAnsi" w:cstheme="minorHAnsi"/>
                <w:b/>
                <w:sz w:val="22"/>
                <w:szCs w:val="22"/>
                <w:lang w:val="en-GB"/>
              </w:rPr>
              <w:t>DS No.</w:t>
            </w:r>
            <w:r>
              <w:rPr>
                <w:rStyle w:val="FootnoteReference"/>
                <w:rFonts w:asciiTheme="minorHAnsi" w:hAnsiTheme="minorHAnsi" w:cstheme="minorHAnsi"/>
                <w:b/>
                <w:sz w:val="22"/>
                <w:szCs w:val="22"/>
                <w:lang w:val="en-GB"/>
              </w:rPr>
              <w:footnoteReference w:id="2"/>
            </w:r>
          </w:p>
        </w:tc>
        <w:tc>
          <w:tcPr>
            <w:tcW w:w="810" w:type="dxa"/>
            <w:tcBorders>
              <w:top w:val="single" w:sz="6" w:space="0" w:color="auto"/>
            </w:tcBorders>
          </w:tcPr>
          <w:p w14:paraId="47F1579C" w14:textId="77777777" w:rsidR="00C04662" w:rsidRPr="00990629" w:rsidRDefault="00990629" w:rsidP="00990629">
            <w:pPr>
              <w:jc w:val="center"/>
              <w:rPr>
                <w:rFonts w:asciiTheme="minorHAnsi" w:hAnsiTheme="minorHAnsi" w:cstheme="minorHAnsi"/>
                <w:b/>
                <w:sz w:val="20"/>
                <w:szCs w:val="20"/>
                <w:lang w:val="en-GB"/>
              </w:rPr>
            </w:pPr>
            <w:r w:rsidRPr="00990629">
              <w:rPr>
                <w:rFonts w:asciiTheme="minorHAnsi" w:hAnsiTheme="minorHAnsi" w:cstheme="minorHAnsi"/>
                <w:b/>
                <w:sz w:val="20"/>
                <w:szCs w:val="20"/>
                <w:lang w:val="en-GB"/>
              </w:rPr>
              <w:t>Cross Ref. to Instruc</w:t>
            </w:r>
            <w:r w:rsidR="00CB6134">
              <w:rPr>
                <w:rFonts w:asciiTheme="minorHAnsi" w:hAnsiTheme="minorHAnsi" w:cstheme="minorHAnsi"/>
                <w:b/>
                <w:sz w:val="20"/>
                <w:szCs w:val="20"/>
                <w:lang w:val="en-GB"/>
              </w:rPr>
              <w:t>-</w:t>
            </w:r>
            <w:r w:rsidRPr="00990629">
              <w:rPr>
                <w:rFonts w:asciiTheme="minorHAnsi" w:hAnsiTheme="minorHAnsi" w:cstheme="minorHAnsi"/>
                <w:b/>
                <w:sz w:val="20"/>
                <w:szCs w:val="20"/>
                <w:lang w:val="en-GB"/>
              </w:rPr>
              <w:t>tions</w:t>
            </w:r>
          </w:p>
        </w:tc>
        <w:tc>
          <w:tcPr>
            <w:tcW w:w="3060" w:type="dxa"/>
            <w:tcBorders>
              <w:top w:val="single" w:sz="6" w:space="0" w:color="auto"/>
            </w:tcBorders>
            <w:tcMar>
              <w:top w:w="57" w:type="dxa"/>
              <w:bottom w:w="57" w:type="dxa"/>
            </w:tcMar>
            <w:vAlign w:val="center"/>
          </w:tcPr>
          <w:p w14:paraId="10BAE1F4" w14:textId="77777777" w:rsidR="00C04662" w:rsidRPr="00761E58" w:rsidRDefault="00C04662" w:rsidP="00761E58">
            <w:pPr>
              <w:jc w:val="center"/>
              <w:rPr>
                <w:rFonts w:asciiTheme="minorHAnsi" w:hAnsiTheme="minorHAnsi" w:cstheme="minorHAnsi"/>
                <w:b/>
                <w:sz w:val="22"/>
                <w:szCs w:val="22"/>
                <w:lang w:val="en-GB"/>
              </w:rPr>
            </w:pPr>
            <w:r w:rsidRPr="00761E58">
              <w:rPr>
                <w:rFonts w:asciiTheme="minorHAnsi" w:hAnsiTheme="minorHAnsi" w:cstheme="minorHAnsi"/>
                <w:b/>
                <w:sz w:val="22"/>
                <w:szCs w:val="22"/>
                <w:lang w:val="en-GB"/>
              </w:rPr>
              <w:t>Data</w:t>
            </w:r>
          </w:p>
        </w:tc>
        <w:tc>
          <w:tcPr>
            <w:tcW w:w="5580" w:type="dxa"/>
            <w:tcBorders>
              <w:top w:val="single" w:sz="6" w:space="0" w:color="auto"/>
            </w:tcBorders>
            <w:tcMar>
              <w:top w:w="85" w:type="dxa"/>
              <w:bottom w:w="142" w:type="dxa"/>
            </w:tcMar>
          </w:tcPr>
          <w:p w14:paraId="6C7AFECB" w14:textId="77777777" w:rsidR="00CB6134" w:rsidRDefault="00CB6134" w:rsidP="00761E58">
            <w:pPr>
              <w:pStyle w:val="BankNormal"/>
              <w:tabs>
                <w:tab w:val="right" w:pos="7218"/>
              </w:tabs>
              <w:spacing w:after="0"/>
              <w:jc w:val="center"/>
              <w:rPr>
                <w:rFonts w:asciiTheme="minorHAnsi" w:hAnsiTheme="minorHAnsi" w:cstheme="minorHAnsi"/>
                <w:b/>
                <w:sz w:val="22"/>
                <w:szCs w:val="22"/>
                <w:lang w:val="en-GB" w:eastAsia="it-IT"/>
              </w:rPr>
            </w:pPr>
          </w:p>
          <w:p w14:paraId="458D9194" w14:textId="77777777" w:rsidR="00C04662" w:rsidRPr="00761E58" w:rsidRDefault="00C04662" w:rsidP="00761E58">
            <w:pPr>
              <w:pStyle w:val="BankNormal"/>
              <w:tabs>
                <w:tab w:val="right" w:pos="7218"/>
              </w:tabs>
              <w:spacing w:after="0"/>
              <w:jc w:val="center"/>
              <w:rPr>
                <w:rFonts w:asciiTheme="minorHAnsi" w:hAnsiTheme="minorHAnsi" w:cstheme="minorHAnsi"/>
                <w:b/>
                <w:sz w:val="22"/>
                <w:szCs w:val="22"/>
                <w:lang w:val="en-GB" w:eastAsia="it-IT"/>
              </w:rPr>
            </w:pPr>
            <w:r>
              <w:rPr>
                <w:rFonts w:asciiTheme="minorHAnsi" w:hAnsiTheme="minorHAnsi" w:cstheme="minorHAnsi"/>
                <w:b/>
                <w:sz w:val="22"/>
                <w:szCs w:val="22"/>
                <w:lang w:val="en-GB" w:eastAsia="it-IT"/>
              </w:rPr>
              <w:t>Specific Instructions / Requirements</w:t>
            </w:r>
          </w:p>
        </w:tc>
      </w:tr>
      <w:tr w:rsidR="00C04662" w:rsidRPr="00D243BB" w14:paraId="3226430D" w14:textId="77777777" w:rsidTr="00AF2E42">
        <w:tc>
          <w:tcPr>
            <w:tcW w:w="612" w:type="dxa"/>
            <w:tcBorders>
              <w:top w:val="single" w:sz="6" w:space="0" w:color="auto"/>
            </w:tcBorders>
          </w:tcPr>
          <w:p w14:paraId="7AF2DAC5" w14:textId="77777777" w:rsidR="00C04662" w:rsidRPr="00D243BB" w:rsidRDefault="00C04662" w:rsidP="00BD2E50">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810" w:type="dxa"/>
            <w:tcBorders>
              <w:top w:val="single" w:sz="6" w:space="0" w:color="auto"/>
            </w:tcBorders>
          </w:tcPr>
          <w:p w14:paraId="51BF9FA4" w14:textId="77777777" w:rsidR="00C04662" w:rsidRDefault="00C04662" w:rsidP="00990629">
            <w:pPr>
              <w:jc w:val="center"/>
              <w:rPr>
                <w:rFonts w:asciiTheme="minorHAnsi" w:hAnsiTheme="minorHAnsi" w:cstheme="minorHAnsi"/>
                <w:sz w:val="22"/>
                <w:szCs w:val="22"/>
                <w:lang w:val="en-GB"/>
              </w:rPr>
            </w:pPr>
          </w:p>
        </w:tc>
        <w:tc>
          <w:tcPr>
            <w:tcW w:w="3060" w:type="dxa"/>
            <w:tcBorders>
              <w:top w:val="single" w:sz="6" w:space="0" w:color="auto"/>
            </w:tcBorders>
            <w:tcMar>
              <w:top w:w="57" w:type="dxa"/>
              <w:bottom w:w="57" w:type="dxa"/>
            </w:tcMar>
            <w:vAlign w:val="center"/>
          </w:tcPr>
          <w:p w14:paraId="3F5C3BF5" w14:textId="77777777" w:rsidR="00C04662" w:rsidRPr="00D243BB" w:rsidRDefault="00C04662" w:rsidP="00F475E4">
            <w:pPr>
              <w:rPr>
                <w:rFonts w:asciiTheme="minorHAnsi" w:hAnsiTheme="minorHAnsi" w:cstheme="minorHAnsi"/>
                <w:sz w:val="22"/>
                <w:szCs w:val="22"/>
                <w:lang w:val="en-GB"/>
              </w:rPr>
            </w:pPr>
            <w:r>
              <w:rPr>
                <w:rFonts w:asciiTheme="minorHAnsi" w:hAnsiTheme="minorHAnsi" w:cstheme="minorHAnsi"/>
                <w:sz w:val="22"/>
                <w:szCs w:val="22"/>
                <w:lang w:val="en-GB"/>
              </w:rPr>
              <w:t>Project Title</w:t>
            </w:r>
            <w:r w:rsidRPr="00D243BB">
              <w:rPr>
                <w:rFonts w:asciiTheme="minorHAnsi" w:hAnsiTheme="minorHAnsi" w:cstheme="minorHAnsi"/>
                <w:sz w:val="22"/>
                <w:szCs w:val="22"/>
                <w:lang w:val="en-GB"/>
              </w:rPr>
              <w:t xml:space="preserve"> :</w:t>
            </w:r>
          </w:p>
        </w:tc>
        <w:tc>
          <w:tcPr>
            <w:tcW w:w="5580" w:type="dxa"/>
            <w:tcBorders>
              <w:top w:val="single" w:sz="6" w:space="0" w:color="auto"/>
            </w:tcBorders>
            <w:tcMar>
              <w:top w:w="85" w:type="dxa"/>
              <w:bottom w:w="142" w:type="dxa"/>
            </w:tcMar>
          </w:tcPr>
          <w:p w14:paraId="5074F6A0" w14:textId="77777777" w:rsidR="00C04662" w:rsidRPr="00D243BB" w:rsidRDefault="00670956" w:rsidP="00F475E4">
            <w:pPr>
              <w:pStyle w:val="BankNormal"/>
              <w:tabs>
                <w:tab w:val="right" w:pos="721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Innovation Project – Fleet Management</w:t>
            </w:r>
          </w:p>
        </w:tc>
      </w:tr>
      <w:tr w:rsidR="00C04662" w:rsidRPr="00D243BB" w14:paraId="0116FD8F" w14:textId="77777777" w:rsidTr="00AF2E42">
        <w:tc>
          <w:tcPr>
            <w:tcW w:w="612" w:type="dxa"/>
            <w:tcBorders>
              <w:top w:val="single" w:sz="6" w:space="0" w:color="auto"/>
            </w:tcBorders>
          </w:tcPr>
          <w:p w14:paraId="00E704EC" w14:textId="77777777" w:rsidR="00C04662" w:rsidRPr="00D243BB" w:rsidRDefault="00C04662" w:rsidP="00BD2E50">
            <w:pPr>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2</w:t>
            </w:r>
          </w:p>
        </w:tc>
        <w:tc>
          <w:tcPr>
            <w:tcW w:w="810" w:type="dxa"/>
            <w:tcBorders>
              <w:top w:val="single" w:sz="6" w:space="0" w:color="auto"/>
            </w:tcBorders>
          </w:tcPr>
          <w:p w14:paraId="39B471E1" w14:textId="77777777" w:rsidR="00C04662" w:rsidRPr="00D243BB"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5A819BA8" w14:textId="77777777" w:rsidR="00C04662" w:rsidRPr="00D243BB" w:rsidRDefault="00C04662" w:rsidP="00B023F4">
            <w:pPr>
              <w:rPr>
                <w:rFonts w:asciiTheme="minorHAnsi" w:hAnsiTheme="minorHAnsi" w:cstheme="minorHAnsi"/>
                <w:b/>
                <w:sz w:val="22"/>
                <w:szCs w:val="22"/>
                <w:lang w:val="en-GB"/>
              </w:rPr>
            </w:pPr>
            <w:r w:rsidRPr="00D243BB">
              <w:rPr>
                <w:rFonts w:asciiTheme="minorHAnsi" w:hAnsiTheme="minorHAnsi" w:cstheme="minorHAnsi"/>
                <w:sz w:val="22"/>
                <w:szCs w:val="22"/>
                <w:lang w:val="en-GB" w:eastAsia="it-IT"/>
              </w:rPr>
              <w:t>Title of Services/Work:</w:t>
            </w:r>
          </w:p>
        </w:tc>
        <w:tc>
          <w:tcPr>
            <w:tcW w:w="5580" w:type="dxa"/>
            <w:tcBorders>
              <w:top w:val="single" w:sz="6" w:space="0" w:color="auto"/>
            </w:tcBorders>
            <w:tcMar>
              <w:top w:w="85" w:type="dxa"/>
              <w:bottom w:w="142" w:type="dxa"/>
            </w:tcMar>
          </w:tcPr>
          <w:p w14:paraId="393D55F2" w14:textId="77777777" w:rsidR="00C04662" w:rsidRPr="00D243BB" w:rsidRDefault="00B1534D" w:rsidP="004F09FE">
            <w:pPr>
              <w:pStyle w:val="BankNormal"/>
              <w:tabs>
                <w:tab w:val="left" w:pos="508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Provision of Fleet Management System for the UN</w:t>
            </w:r>
            <w:r w:rsidR="00C04662" w:rsidRPr="00D243BB">
              <w:rPr>
                <w:rFonts w:asciiTheme="minorHAnsi" w:hAnsiTheme="minorHAnsi" w:cstheme="minorHAnsi"/>
                <w:sz w:val="22"/>
                <w:szCs w:val="22"/>
                <w:lang w:val="en-GB" w:eastAsia="it-IT"/>
              </w:rPr>
              <w:tab/>
            </w:r>
          </w:p>
        </w:tc>
      </w:tr>
      <w:tr w:rsidR="00C04662" w:rsidRPr="00042F38" w14:paraId="4C9AA473" w14:textId="77777777" w:rsidTr="00AF2E42">
        <w:tc>
          <w:tcPr>
            <w:tcW w:w="612" w:type="dxa"/>
            <w:tcBorders>
              <w:top w:val="single" w:sz="6" w:space="0" w:color="auto"/>
            </w:tcBorders>
          </w:tcPr>
          <w:p w14:paraId="6A0A05DA" w14:textId="77777777" w:rsidR="00C04662" w:rsidRPr="00042F38" w:rsidRDefault="00C04662" w:rsidP="00BD2E50">
            <w:pPr>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3</w:t>
            </w:r>
          </w:p>
        </w:tc>
        <w:tc>
          <w:tcPr>
            <w:tcW w:w="810" w:type="dxa"/>
            <w:tcBorders>
              <w:top w:val="single" w:sz="6" w:space="0" w:color="auto"/>
            </w:tcBorders>
          </w:tcPr>
          <w:p w14:paraId="1D8F7129" w14:textId="77777777" w:rsidR="00C04662" w:rsidRPr="00042F38"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22F50597" w14:textId="77777777" w:rsidR="00C04662" w:rsidRPr="00042F38" w:rsidRDefault="00C04662" w:rsidP="00F475E4">
            <w:pP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 xml:space="preserve">Country / Region of Work Location:  </w:t>
            </w:r>
          </w:p>
        </w:tc>
        <w:tc>
          <w:tcPr>
            <w:tcW w:w="5580" w:type="dxa"/>
            <w:tcBorders>
              <w:top w:val="single" w:sz="6" w:space="0" w:color="auto"/>
            </w:tcBorders>
            <w:tcMar>
              <w:top w:w="85" w:type="dxa"/>
              <w:bottom w:w="142" w:type="dxa"/>
            </w:tcMar>
          </w:tcPr>
          <w:p w14:paraId="2CE44793" w14:textId="77777777" w:rsidR="00C04662" w:rsidRPr="00042F38" w:rsidRDefault="00B1534D" w:rsidP="004F09FE">
            <w:pPr>
              <w:pStyle w:val="BankNormal"/>
              <w:tabs>
                <w:tab w:val="left" w:pos="508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Uganda</w:t>
            </w:r>
          </w:p>
        </w:tc>
      </w:tr>
      <w:tr w:rsidR="00C04662" w:rsidRPr="00042F38" w14:paraId="36A82A3D" w14:textId="77777777" w:rsidTr="00AF2E42">
        <w:tc>
          <w:tcPr>
            <w:tcW w:w="612" w:type="dxa"/>
            <w:tcBorders>
              <w:top w:val="single" w:sz="6" w:space="0" w:color="auto"/>
            </w:tcBorders>
          </w:tcPr>
          <w:p w14:paraId="63A3A5A5" w14:textId="77777777" w:rsidR="00C04662" w:rsidRPr="00042F38" w:rsidRDefault="00C04662" w:rsidP="00BD2E50">
            <w:pPr>
              <w:pStyle w:val="BankNormal"/>
              <w:tabs>
                <w:tab w:val="right" w:pos="7218"/>
              </w:tabs>
              <w:spacing w:after="0"/>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4</w:t>
            </w:r>
          </w:p>
        </w:tc>
        <w:tc>
          <w:tcPr>
            <w:tcW w:w="810" w:type="dxa"/>
            <w:tcBorders>
              <w:top w:val="single" w:sz="6" w:space="0" w:color="auto"/>
            </w:tcBorders>
          </w:tcPr>
          <w:p w14:paraId="18168AED" w14:textId="77777777" w:rsidR="00C04662" w:rsidRPr="00042F38" w:rsidRDefault="00990629" w:rsidP="00990629">
            <w:pPr>
              <w:pStyle w:val="BankNormal"/>
              <w:tabs>
                <w:tab w:val="right" w:pos="7218"/>
              </w:tabs>
              <w:spacing w:after="0"/>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C.13</w:t>
            </w:r>
          </w:p>
        </w:tc>
        <w:tc>
          <w:tcPr>
            <w:tcW w:w="3060" w:type="dxa"/>
            <w:tcBorders>
              <w:top w:val="single" w:sz="6" w:space="0" w:color="auto"/>
            </w:tcBorders>
            <w:tcMar>
              <w:top w:w="57" w:type="dxa"/>
              <w:bottom w:w="57" w:type="dxa"/>
            </w:tcMar>
            <w:vAlign w:val="center"/>
          </w:tcPr>
          <w:p w14:paraId="33DC73B9" w14:textId="77777777" w:rsidR="00C04662" w:rsidRPr="00042F38" w:rsidRDefault="00C04662" w:rsidP="00FA6038">
            <w:pPr>
              <w:pStyle w:val="BankNormal"/>
              <w:tabs>
                <w:tab w:val="right" w:pos="7218"/>
              </w:tabs>
              <w:spacing w:after="0"/>
              <w:rPr>
                <w:rFonts w:asciiTheme="minorHAnsi" w:hAnsiTheme="minorHAnsi" w:cstheme="minorHAnsi"/>
                <w:color w:val="FF0000"/>
                <w:sz w:val="22"/>
                <w:szCs w:val="22"/>
                <w:lang w:val="en-GB" w:eastAsia="it-IT"/>
              </w:rPr>
            </w:pPr>
            <w:r w:rsidRPr="00042F38">
              <w:rPr>
                <w:rFonts w:asciiTheme="minorHAnsi" w:hAnsiTheme="minorHAnsi" w:cstheme="minorHAnsi"/>
                <w:sz w:val="22"/>
                <w:szCs w:val="22"/>
                <w:lang w:val="en-GB" w:eastAsia="it-IT"/>
              </w:rPr>
              <w:t xml:space="preserve">Language of the Proposal: </w:t>
            </w:r>
          </w:p>
        </w:tc>
        <w:tc>
          <w:tcPr>
            <w:tcW w:w="5580" w:type="dxa"/>
            <w:tcBorders>
              <w:top w:val="single" w:sz="6" w:space="0" w:color="auto"/>
            </w:tcBorders>
            <w:tcMar>
              <w:top w:w="85" w:type="dxa"/>
              <w:bottom w:w="142" w:type="dxa"/>
            </w:tcMar>
          </w:tcPr>
          <w:p w14:paraId="2B5060F1" w14:textId="77777777" w:rsidR="0087783D" w:rsidRPr="00814716" w:rsidRDefault="00025A55" w:rsidP="0087783D">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4992255"/>
                <w14:checkbox>
                  <w14:checked w14:val="1"/>
                  <w14:checkedState w14:val="2612" w14:font="MS Gothic"/>
                  <w14:uncheckedState w14:val="2610" w14:font="MS Gothic"/>
                </w14:checkbox>
              </w:sdtPr>
              <w:sdtEndPr/>
              <w:sdtContent>
                <w:r w:rsidR="00B1534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English                 </w:t>
            </w:r>
            <w:sdt>
              <w:sdtPr>
                <w:rPr>
                  <w:rFonts w:asciiTheme="minorHAnsi" w:hAnsiTheme="minorHAnsi" w:cstheme="minorHAnsi"/>
                  <w:snapToGrid w:val="0"/>
                  <w:color w:val="000000" w:themeColor="text1"/>
                  <w:sz w:val="22"/>
                  <w:szCs w:val="22"/>
                </w:rPr>
                <w:id w:val="-1962949770"/>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French                 </w:t>
            </w:r>
            <w:sdt>
              <w:sdtPr>
                <w:rPr>
                  <w:rFonts w:asciiTheme="minorHAnsi" w:hAnsiTheme="minorHAnsi" w:cstheme="minorHAnsi"/>
                  <w:snapToGrid w:val="0"/>
                  <w:color w:val="000000" w:themeColor="text1"/>
                  <w:sz w:val="22"/>
                  <w:szCs w:val="22"/>
                </w:rPr>
                <w:id w:val="941654162"/>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Spanish</w:t>
            </w:r>
          </w:p>
          <w:p w14:paraId="45A3C422" w14:textId="77777777" w:rsidR="00C04662" w:rsidRPr="00042F38" w:rsidRDefault="00025A55" w:rsidP="0087783D">
            <w:pPr>
              <w:pStyle w:val="BankNormal"/>
              <w:tabs>
                <w:tab w:val="right" w:pos="7218"/>
              </w:tabs>
              <w:spacing w:after="0"/>
              <w:rPr>
                <w:rFonts w:asciiTheme="minorHAnsi" w:hAnsiTheme="minorHAnsi" w:cstheme="minorHAnsi"/>
                <w:sz w:val="22"/>
                <w:szCs w:val="22"/>
                <w:lang w:val="en-GB" w:eastAsia="it-IT"/>
              </w:rPr>
            </w:pPr>
            <w:sdt>
              <w:sdtPr>
                <w:rPr>
                  <w:rFonts w:asciiTheme="minorHAnsi" w:hAnsiTheme="minorHAnsi" w:cstheme="minorHAnsi"/>
                  <w:snapToGrid w:val="0"/>
                  <w:color w:val="000000" w:themeColor="text1"/>
                  <w:sz w:val="22"/>
                  <w:szCs w:val="22"/>
                </w:rPr>
                <w:id w:val="-125706727"/>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Others (pls. specify) </w:t>
            </w:r>
            <w:sdt>
              <w:sdtPr>
                <w:rPr>
                  <w:rFonts w:asciiTheme="minorHAnsi" w:hAnsiTheme="minorHAnsi" w:cstheme="minorHAnsi"/>
                  <w:snapToGrid w:val="0"/>
                  <w:color w:val="000000" w:themeColor="text1"/>
                  <w:sz w:val="22"/>
                  <w:szCs w:val="22"/>
                </w:rPr>
                <w:id w:val="-2101096241"/>
                <w:showingPlcHdr/>
                <w:text/>
              </w:sdtPr>
              <w:sdtEndPr/>
              <w:sdtContent>
                <w:r w:rsidR="0087783D" w:rsidRPr="00814716">
                  <w:rPr>
                    <w:rFonts w:asciiTheme="minorHAnsi" w:hAnsiTheme="minorHAnsi" w:cstheme="minorHAnsi"/>
                    <w:snapToGrid w:val="0"/>
                    <w:color w:val="000000" w:themeColor="text1"/>
                    <w:sz w:val="22"/>
                    <w:szCs w:val="22"/>
                  </w:rPr>
                  <w:t>________________________</w:t>
                </w:r>
              </w:sdtContent>
            </w:sdt>
          </w:p>
        </w:tc>
      </w:tr>
      <w:tr w:rsidR="00C04662" w:rsidRPr="00042F38" w14:paraId="7E686B92" w14:textId="77777777" w:rsidTr="00AF2E42">
        <w:trPr>
          <w:trHeight w:val="962"/>
        </w:trPr>
        <w:tc>
          <w:tcPr>
            <w:tcW w:w="612" w:type="dxa"/>
          </w:tcPr>
          <w:p w14:paraId="6C69307D"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5</w:t>
            </w:r>
          </w:p>
        </w:tc>
        <w:tc>
          <w:tcPr>
            <w:tcW w:w="810" w:type="dxa"/>
          </w:tcPr>
          <w:p w14:paraId="1A760C72"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3DC82D95" w14:textId="77777777" w:rsidR="00C04662" w:rsidRPr="00042F38" w:rsidRDefault="00C04662">
            <w:pPr>
              <w:tabs>
                <w:tab w:val="right" w:pos="7218"/>
              </w:tabs>
              <w:rPr>
                <w:rFonts w:asciiTheme="minorHAnsi" w:hAnsiTheme="minorHAnsi" w:cstheme="minorHAnsi"/>
                <w:sz w:val="22"/>
                <w:szCs w:val="22"/>
                <w:lang w:val="en-GB"/>
              </w:rPr>
            </w:pPr>
            <w:r w:rsidRPr="00042F38">
              <w:rPr>
                <w:rFonts w:asciiTheme="minorHAnsi" w:hAnsiTheme="minorHAnsi" w:cstheme="minorHAnsi"/>
                <w:sz w:val="22"/>
                <w:szCs w:val="22"/>
                <w:lang w:val="en-GB"/>
              </w:rPr>
              <w:t>Conditions for Submitting Proposals for Parts or sub-parts of the TOR</w:t>
            </w:r>
          </w:p>
        </w:tc>
        <w:tc>
          <w:tcPr>
            <w:tcW w:w="5580" w:type="dxa"/>
            <w:tcMar>
              <w:top w:w="85" w:type="dxa"/>
              <w:bottom w:w="142" w:type="dxa"/>
            </w:tcMar>
          </w:tcPr>
          <w:p w14:paraId="43898180" w14:textId="77777777" w:rsidR="0087783D" w:rsidRPr="00814716" w:rsidRDefault="00025A55" w:rsidP="0087783D">
            <w:pPr>
              <w:spacing w:before="120" w:after="200"/>
              <w:rPr>
                <w:rFonts w:asciiTheme="minorHAnsi" w:hAnsiTheme="minorHAnsi" w:cstheme="minorHAnsi"/>
                <w:i/>
                <w:snapToGrid w:val="0"/>
                <w:color w:val="000000" w:themeColor="text1"/>
                <w:sz w:val="22"/>
                <w:szCs w:val="22"/>
              </w:rPr>
            </w:pPr>
            <w:sdt>
              <w:sdtPr>
                <w:rPr>
                  <w:rFonts w:asciiTheme="minorHAnsi" w:hAnsiTheme="minorHAnsi" w:cstheme="minorHAnsi"/>
                  <w:snapToGrid w:val="0"/>
                  <w:color w:val="000000" w:themeColor="text1"/>
                  <w:sz w:val="22"/>
                  <w:szCs w:val="22"/>
                </w:rPr>
                <w:id w:val="23531188"/>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Allowed </w:t>
            </w:r>
            <w:r w:rsidR="0087783D" w:rsidRPr="00814716">
              <w:rPr>
                <w:rFonts w:asciiTheme="minorHAnsi" w:hAnsiTheme="minorHAnsi" w:cstheme="minorHAnsi"/>
                <w:i/>
                <w:snapToGrid w:val="0"/>
                <w:color w:val="000000" w:themeColor="text1"/>
                <w:sz w:val="22"/>
                <w:szCs w:val="22"/>
              </w:rPr>
              <w:t>[if yes, describe how, and ensure that requirements properly define the sub-parts]</w:t>
            </w:r>
          </w:p>
          <w:p w14:paraId="0D39D336" w14:textId="77777777" w:rsidR="00C04662" w:rsidRPr="00042F38" w:rsidRDefault="00025A55" w:rsidP="0087783D">
            <w:pPr>
              <w:spacing w:before="120" w:after="20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933716564"/>
                <w14:checkbox>
                  <w14:checked w14:val="1"/>
                  <w14:checkedState w14:val="2612" w14:font="MS Gothic"/>
                  <w14:uncheckedState w14:val="2610" w14:font="MS Gothic"/>
                </w14:checkbox>
              </w:sdtPr>
              <w:sdtEndPr/>
              <w:sdtContent>
                <w:r w:rsidR="00B1534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Not allowed</w:t>
            </w:r>
          </w:p>
        </w:tc>
      </w:tr>
      <w:tr w:rsidR="00C04662" w:rsidRPr="00042F38" w14:paraId="5DE53132" w14:textId="77777777" w:rsidTr="00AF2E42">
        <w:trPr>
          <w:trHeight w:val="2114"/>
        </w:trPr>
        <w:tc>
          <w:tcPr>
            <w:tcW w:w="612" w:type="dxa"/>
          </w:tcPr>
          <w:p w14:paraId="06F3BFA5"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6</w:t>
            </w:r>
          </w:p>
        </w:tc>
        <w:tc>
          <w:tcPr>
            <w:tcW w:w="810" w:type="dxa"/>
          </w:tcPr>
          <w:p w14:paraId="500BDD4E"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7235D44C" w14:textId="77777777" w:rsidR="00C04662" w:rsidRPr="00042F38" w:rsidRDefault="00C04662" w:rsidP="0000255A">
            <w:pPr>
              <w:tabs>
                <w:tab w:val="right" w:pos="7218"/>
              </w:tabs>
              <w:rPr>
                <w:rFonts w:asciiTheme="minorHAnsi" w:hAnsiTheme="minorHAnsi" w:cstheme="minorHAnsi"/>
                <w:color w:val="FF0000"/>
                <w:sz w:val="22"/>
                <w:szCs w:val="22"/>
                <w:lang w:val="en-GB"/>
              </w:rPr>
            </w:pPr>
            <w:r w:rsidRPr="00042F38">
              <w:rPr>
                <w:rFonts w:asciiTheme="minorHAnsi" w:hAnsiTheme="minorHAnsi" w:cstheme="minorHAnsi"/>
                <w:sz w:val="22"/>
                <w:szCs w:val="22"/>
                <w:lang w:val="en-GB"/>
              </w:rPr>
              <w:t xml:space="preserve">Conditions for Submitting Alternative Proposals </w:t>
            </w:r>
          </w:p>
          <w:p w14:paraId="161E5515" w14:textId="77777777" w:rsidR="00C04662" w:rsidRPr="00042F38" w:rsidRDefault="00C04662" w:rsidP="0000255A">
            <w:pPr>
              <w:spacing w:before="120" w:after="200"/>
              <w:rPr>
                <w:rFonts w:asciiTheme="minorHAnsi" w:hAnsiTheme="minorHAnsi" w:cstheme="minorHAnsi"/>
                <w:sz w:val="22"/>
                <w:szCs w:val="22"/>
              </w:rPr>
            </w:pPr>
            <w:r w:rsidRPr="00042F38">
              <w:rPr>
                <w:rFonts w:asciiTheme="minorHAnsi" w:hAnsiTheme="minorHAnsi" w:cstheme="minorHAnsi"/>
                <w:color w:val="FF0000"/>
                <w:sz w:val="22"/>
                <w:szCs w:val="22"/>
                <w:lang w:val="en-GB"/>
              </w:rPr>
              <w:t xml:space="preserve"> </w:t>
            </w:r>
          </w:p>
          <w:p w14:paraId="24B2C8A5" w14:textId="77777777" w:rsidR="00C04662" w:rsidRPr="00042F38" w:rsidRDefault="00C04662" w:rsidP="00F475E4">
            <w:pPr>
              <w:rPr>
                <w:rFonts w:asciiTheme="minorHAnsi" w:hAnsiTheme="minorHAnsi" w:cstheme="minorHAnsi"/>
                <w:b/>
                <w:bCs/>
                <w:sz w:val="22"/>
                <w:szCs w:val="22"/>
                <w:lang w:val="en-GB"/>
              </w:rPr>
            </w:pPr>
          </w:p>
        </w:tc>
        <w:tc>
          <w:tcPr>
            <w:tcW w:w="5580" w:type="dxa"/>
            <w:tcMar>
              <w:top w:w="85" w:type="dxa"/>
              <w:bottom w:w="142" w:type="dxa"/>
            </w:tcMar>
          </w:tcPr>
          <w:p w14:paraId="79C81663" w14:textId="77777777" w:rsidR="00C04662" w:rsidRPr="00042F38" w:rsidRDefault="00025A55" w:rsidP="00A446B6">
            <w:pPr>
              <w:spacing w:before="120" w:after="200"/>
              <w:rPr>
                <w:rFonts w:asciiTheme="minorHAnsi" w:hAnsiTheme="minorHAnsi" w:cstheme="minorHAnsi"/>
                <w:snapToGrid w:val="0"/>
                <w:sz w:val="22"/>
                <w:szCs w:val="22"/>
              </w:rPr>
            </w:pPr>
            <w:sdt>
              <w:sdtPr>
                <w:rPr>
                  <w:rFonts w:asciiTheme="minorHAnsi" w:hAnsiTheme="minorHAnsi" w:cstheme="minorHAnsi"/>
                  <w:snapToGrid w:val="0"/>
                  <w:sz w:val="22"/>
                  <w:szCs w:val="22"/>
                </w:rPr>
                <w:id w:val="803504833"/>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Pr>
                <w:rFonts w:asciiTheme="minorHAnsi" w:hAnsiTheme="minorHAnsi" w:cstheme="minorHAnsi"/>
                <w:snapToGrid w:val="0"/>
                <w:sz w:val="22"/>
                <w:szCs w:val="22"/>
              </w:rPr>
              <w:t>S</w:t>
            </w:r>
            <w:r w:rsidR="00C04662" w:rsidRPr="00042F38">
              <w:rPr>
                <w:rFonts w:asciiTheme="minorHAnsi" w:hAnsiTheme="minorHAnsi" w:cstheme="minorHAnsi"/>
                <w:snapToGrid w:val="0"/>
                <w:sz w:val="22"/>
                <w:szCs w:val="22"/>
              </w:rPr>
              <w:t>hall not be considered</w:t>
            </w:r>
          </w:p>
          <w:p w14:paraId="0C0FD9DD" w14:textId="77777777" w:rsidR="00C04662" w:rsidRDefault="00025A55" w:rsidP="00AD4CF1">
            <w:pPr>
              <w:spacing w:before="120" w:after="200"/>
              <w:ind w:left="288" w:hanging="288"/>
              <w:rPr>
                <w:rFonts w:asciiTheme="minorHAnsi" w:hAnsiTheme="minorHAnsi" w:cstheme="minorHAnsi"/>
                <w:sz w:val="22"/>
                <w:szCs w:val="22"/>
              </w:rPr>
            </w:pPr>
            <w:sdt>
              <w:sdtPr>
                <w:rPr>
                  <w:rFonts w:asciiTheme="minorHAnsi" w:hAnsiTheme="minorHAnsi" w:cstheme="minorHAnsi"/>
                  <w:snapToGrid w:val="0"/>
                  <w:sz w:val="22"/>
                  <w:szCs w:val="22"/>
                </w:rPr>
                <w:id w:val="1227115337"/>
                <w14:checkbox>
                  <w14:checked w14:val="1"/>
                  <w14:checkedState w14:val="2612" w14:font="MS Gothic"/>
                  <w14:uncheckedState w14:val="2610" w14:font="MS Gothic"/>
                </w14:checkbox>
              </w:sdtPr>
              <w:sdtEndPr/>
              <w:sdtContent>
                <w:r w:rsidR="00B1534D">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Shall be considered.  </w:t>
            </w:r>
            <w:r w:rsidR="00C04662" w:rsidRPr="00042F38">
              <w:rPr>
                <w:rFonts w:asciiTheme="minorHAnsi" w:hAnsiTheme="minorHAnsi" w:cstheme="minorHAnsi"/>
                <w:sz w:val="22"/>
                <w:szCs w:val="22"/>
              </w:rPr>
              <w:t xml:space="preserve">A proposer may submit an alternative proposal, but only if it also submits a proposal that meets the base case.  UNDP shall only consider the alternative proposals offered by the Proposer whose proposal for the base case was determined to be the proposal with the highest evaluated score. </w:t>
            </w:r>
          </w:p>
          <w:p w14:paraId="5725BD8A" w14:textId="77777777" w:rsidR="00D615EE" w:rsidRPr="00042F38" w:rsidRDefault="00D615EE" w:rsidP="00AD4CF1">
            <w:pPr>
              <w:spacing w:before="120" w:after="200"/>
              <w:ind w:left="288" w:hanging="288"/>
              <w:rPr>
                <w:rFonts w:asciiTheme="minorHAnsi" w:hAnsiTheme="minorHAnsi" w:cstheme="minorHAnsi"/>
                <w:sz w:val="22"/>
                <w:szCs w:val="22"/>
              </w:rPr>
            </w:pPr>
          </w:p>
        </w:tc>
      </w:tr>
      <w:tr w:rsidR="00C04662" w:rsidRPr="00042F38" w14:paraId="107D4E70" w14:textId="77777777" w:rsidTr="00AF2E42">
        <w:tc>
          <w:tcPr>
            <w:tcW w:w="612" w:type="dxa"/>
          </w:tcPr>
          <w:p w14:paraId="3C9D31BE" w14:textId="77777777" w:rsidR="00C04662" w:rsidRPr="00042F38" w:rsidRDefault="00C04662" w:rsidP="00BD2E50">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7</w:t>
            </w:r>
          </w:p>
        </w:tc>
        <w:tc>
          <w:tcPr>
            <w:tcW w:w="810" w:type="dxa"/>
          </w:tcPr>
          <w:p w14:paraId="758A130C" w14:textId="77777777" w:rsidR="00C04662"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C.22</w:t>
            </w:r>
          </w:p>
        </w:tc>
        <w:tc>
          <w:tcPr>
            <w:tcW w:w="3060" w:type="dxa"/>
          </w:tcPr>
          <w:p w14:paraId="4D09A912" w14:textId="77777777" w:rsidR="00C04662" w:rsidRPr="00042F38" w:rsidRDefault="00C04662" w:rsidP="009F447C">
            <w:pPr>
              <w:rPr>
                <w:rFonts w:asciiTheme="minorHAnsi" w:hAnsiTheme="minorHAnsi" w:cstheme="minorHAnsi"/>
              </w:rPr>
            </w:pPr>
            <w:r w:rsidRPr="00042F38">
              <w:rPr>
                <w:rFonts w:asciiTheme="minorHAnsi" w:hAnsiTheme="minorHAnsi" w:cstheme="minorHAnsi"/>
                <w:sz w:val="22"/>
                <w:szCs w:val="22"/>
                <w:lang w:val="en-GB"/>
              </w:rPr>
              <w:br w:type="page"/>
              <w:t xml:space="preserve">A pre-proposal conference will be held on:  </w:t>
            </w:r>
          </w:p>
        </w:tc>
        <w:tc>
          <w:tcPr>
            <w:tcW w:w="5580" w:type="dxa"/>
            <w:tcMar>
              <w:top w:w="85" w:type="dxa"/>
              <w:bottom w:w="142" w:type="dxa"/>
            </w:tcMar>
          </w:tcPr>
          <w:p w14:paraId="06A7FF2B"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Time: </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882717135"/>
                <w:text/>
              </w:sdtPr>
              <w:sdtEndPr/>
              <w:sdtContent>
                <w:r w:rsidR="002F28F7">
                  <w:rPr>
                    <w:rFonts w:asciiTheme="minorHAnsi" w:hAnsiTheme="minorHAnsi" w:cstheme="minorHAnsi"/>
                    <w:snapToGrid w:val="0"/>
                    <w:color w:val="000000" w:themeColor="text1"/>
                    <w:sz w:val="22"/>
                    <w:szCs w:val="22"/>
                  </w:rPr>
                  <w:t>N/A</w:t>
                </w:r>
              </w:sdtContent>
            </w:sdt>
          </w:p>
          <w:p w14:paraId="75F4D01C"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Date:</w:t>
            </w:r>
            <w:r>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939874232"/>
                <w:date>
                  <w:dateFormat w:val="M/d/yyyy"/>
                  <w:lid w:val="en-US"/>
                  <w:storeMappedDataAs w:val="dateTime"/>
                  <w:calendar w:val="gregorian"/>
                </w:date>
              </w:sdtPr>
              <w:sdtEndPr/>
              <w:sdtContent>
                <w:r w:rsidR="002F28F7">
                  <w:rPr>
                    <w:rFonts w:asciiTheme="minorHAnsi" w:hAnsiTheme="minorHAnsi" w:cstheme="minorHAnsi"/>
                    <w:snapToGrid w:val="0"/>
                    <w:color w:val="000000" w:themeColor="text1"/>
                    <w:sz w:val="22"/>
                    <w:szCs w:val="22"/>
                  </w:rPr>
                  <w:t>N/A</w:t>
                </w:r>
              </w:sdtContent>
            </w:sdt>
          </w:p>
          <w:p w14:paraId="4BE0CAEA" w14:textId="77777777" w:rsidR="00D615EE" w:rsidRDefault="00D615EE" w:rsidP="00D615EE">
            <w:pPr>
              <w:tabs>
                <w:tab w:val="left" w:pos="567"/>
                <w:tab w:val="left" w:pos="4786"/>
                <w:tab w:val="left" w:pos="5686"/>
                <w:tab w:val="right" w:pos="7306"/>
              </w:tabs>
              <w:rPr>
                <w:rFonts w:asciiTheme="minorHAnsi" w:hAnsiTheme="minorHAnsi" w:cstheme="minorHAnsi"/>
                <w:color w:val="000000" w:themeColor="text1"/>
                <w:sz w:val="22"/>
                <w:szCs w:val="22"/>
                <w:u w:val="single"/>
                <w:lang w:val="en-GB"/>
              </w:rPr>
            </w:pPr>
            <w:r w:rsidRPr="00814716">
              <w:rPr>
                <w:rFonts w:asciiTheme="minorHAnsi" w:hAnsiTheme="minorHAnsi" w:cstheme="minorHAnsi"/>
                <w:snapToGrid w:val="0"/>
                <w:color w:val="000000" w:themeColor="text1"/>
                <w:sz w:val="22"/>
                <w:szCs w:val="22"/>
              </w:rPr>
              <w:t>Venue:</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145934029"/>
                <w:text/>
              </w:sdtPr>
              <w:sdtEndPr/>
              <w:sdtContent>
                <w:r w:rsidR="002F28F7">
                  <w:rPr>
                    <w:rFonts w:asciiTheme="minorHAnsi" w:hAnsiTheme="minorHAnsi" w:cstheme="minorHAnsi"/>
                    <w:snapToGrid w:val="0"/>
                    <w:color w:val="000000" w:themeColor="text1"/>
                    <w:sz w:val="22"/>
                    <w:szCs w:val="22"/>
                  </w:rPr>
                  <w:t>N/A</w:t>
                </w:r>
              </w:sdtContent>
            </w:sdt>
          </w:p>
          <w:p w14:paraId="09D55FE2"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eastAsia="it-IT"/>
              </w:rPr>
            </w:pPr>
          </w:p>
          <w:p w14:paraId="59CC11A7" w14:textId="77777777" w:rsidR="00D615EE" w:rsidRDefault="00D615EE" w:rsidP="00D615EE">
            <w:pPr>
              <w:tabs>
                <w:tab w:val="left" w:pos="567"/>
                <w:tab w:val="right" w:pos="7306"/>
              </w:tabs>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The UNDP focal point for the arrangement is: </w:t>
            </w:r>
          </w:p>
          <w:sdt>
            <w:sdtPr>
              <w:rPr>
                <w:rFonts w:asciiTheme="minorHAnsi" w:hAnsiTheme="minorHAnsi" w:cstheme="minorHAnsi"/>
                <w:color w:val="000000" w:themeColor="text1"/>
                <w:sz w:val="22"/>
                <w:szCs w:val="22"/>
                <w:lang w:val="en-GB"/>
              </w:rPr>
              <w:id w:val="-1161615748"/>
              <w:text/>
            </w:sdtPr>
            <w:sdtEndPr/>
            <w:sdtContent>
              <w:p w14:paraId="04CE287C" w14:textId="77777777" w:rsidR="00D615EE" w:rsidRPr="00EE1A2F" w:rsidRDefault="002F28F7" w:rsidP="00D615EE">
                <w:pPr>
                  <w:tabs>
                    <w:tab w:val="left" w:pos="567"/>
                    <w:tab w:val="right" w:pos="7306"/>
                  </w:tabs>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en-GB"/>
                  </w:rPr>
                  <w:t>N/A</w:t>
                </w:r>
              </w:p>
            </w:sdtContent>
          </w:sdt>
          <w:p w14:paraId="73F3D757" w14:textId="77777777" w:rsidR="00D615EE" w:rsidRPr="00814716" w:rsidRDefault="00D615EE" w:rsidP="00D615EE">
            <w:pPr>
              <w:pStyle w:val="BodyText"/>
              <w:tabs>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Address: </w:t>
            </w:r>
            <w:sdt>
              <w:sdtPr>
                <w:rPr>
                  <w:rFonts w:asciiTheme="minorHAnsi" w:hAnsiTheme="minorHAnsi" w:cstheme="minorHAnsi"/>
                  <w:color w:val="000000" w:themeColor="text1"/>
                  <w:sz w:val="22"/>
                  <w:szCs w:val="22"/>
                  <w:lang w:val="en-GB"/>
                </w:rPr>
                <w:id w:val="379288292"/>
                <w:text/>
              </w:sdtPr>
              <w:sdtEndPr/>
              <w:sdtContent>
                <w:r w:rsidR="002F28F7">
                  <w:rPr>
                    <w:rFonts w:asciiTheme="minorHAnsi" w:hAnsiTheme="minorHAnsi" w:cstheme="minorHAnsi"/>
                    <w:color w:val="000000" w:themeColor="text1"/>
                    <w:sz w:val="22"/>
                    <w:szCs w:val="22"/>
                    <w:lang w:val="en-GB"/>
                  </w:rPr>
                  <w:t>N/A</w:t>
                </w:r>
              </w:sdtContent>
            </w:sdt>
          </w:p>
          <w:p w14:paraId="6C990A95" w14:textId="77777777" w:rsidR="00D615EE" w:rsidRDefault="00D615EE" w:rsidP="00D615EE">
            <w:pPr>
              <w:pStyle w:val="BankNormal"/>
              <w:tabs>
                <w:tab w:val="left" w:pos="3346"/>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Telephone: </w:t>
            </w:r>
            <w:sdt>
              <w:sdtPr>
                <w:rPr>
                  <w:rFonts w:asciiTheme="minorHAnsi" w:hAnsiTheme="minorHAnsi" w:cstheme="minorHAnsi"/>
                  <w:color w:val="000000" w:themeColor="text1"/>
                  <w:sz w:val="22"/>
                  <w:szCs w:val="22"/>
                  <w:lang w:val="en-GB"/>
                </w:rPr>
                <w:id w:val="1463621497"/>
                <w:text/>
              </w:sdtPr>
              <w:sdtEndPr/>
              <w:sdtContent>
                <w:r w:rsidR="002F28F7">
                  <w:rPr>
                    <w:rFonts w:asciiTheme="minorHAnsi" w:hAnsiTheme="minorHAnsi" w:cstheme="minorHAnsi"/>
                    <w:color w:val="000000" w:themeColor="text1"/>
                    <w:sz w:val="22"/>
                    <w:szCs w:val="22"/>
                    <w:lang w:val="en-GB"/>
                  </w:rPr>
                  <w:t>N/A</w:t>
                </w:r>
              </w:sdtContent>
            </w:sdt>
          </w:p>
          <w:p w14:paraId="4637D836" w14:textId="77777777" w:rsidR="00D615EE" w:rsidRPr="00814716" w:rsidRDefault="00D615EE" w:rsidP="00D615EE">
            <w:pPr>
              <w:pStyle w:val="BankNormal"/>
              <w:tabs>
                <w:tab w:val="left" w:pos="3346"/>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Facsimile: </w:t>
            </w:r>
            <w:sdt>
              <w:sdtPr>
                <w:rPr>
                  <w:rFonts w:asciiTheme="minorHAnsi" w:hAnsiTheme="minorHAnsi" w:cstheme="minorHAnsi"/>
                  <w:color w:val="000000" w:themeColor="text1"/>
                  <w:sz w:val="22"/>
                  <w:szCs w:val="22"/>
                  <w:lang w:val="en-GB"/>
                </w:rPr>
                <w:id w:val="42255285"/>
                <w:text/>
              </w:sdtPr>
              <w:sdtEndPr/>
              <w:sdtContent>
                <w:r w:rsidR="002F28F7">
                  <w:rPr>
                    <w:rFonts w:asciiTheme="minorHAnsi" w:hAnsiTheme="minorHAnsi" w:cstheme="minorHAnsi"/>
                    <w:color w:val="000000" w:themeColor="text1"/>
                    <w:sz w:val="22"/>
                    <w:szCs w:val="22"/>
                    <w:lang w:val="en-GB"/>
                  </w:rPr>
                  <w:t>N/A</w:t>
                </w:r>
              </w:sdtContent>
            </w:sdt>
          </w:p>
          <w:p w14:paraId="676E609D" w14:textId="77777777" w:rsidR="00C04662" w:rsidRPr="00042F38" w:rsidRDefault="00D615EE" w:rsidP="00D615EE">
            <w:pPr>
              <w:pStyle w:val="BankNormal"/>
              <w:tabs>
                <w:tab w:val="right" w:pos="3346"/>
              </w:tabs>
              <w:spacing w:after="0"/>
              <w:rPr>
                <w:rFonts w:asciiTheme="minorHAnsi" w:hAnsiTheme="minorHAnsi" w:cstheme="minorHAnsi"/>
                <w:sz w:val="22"/>
                <w:szCs w:val="22"/>
                <w:lang w:val="en-GB" w:eastAsia="it-IT"/>
              </w:rPr>
            </w:pPr>
            <w:r w:rsidRPr="00814716">
              <w:rPr>
                <w:rFonts w:asciiTheme="minorHAnsi" w:hAnsiTheme="minorHAnsi" w:cstheme="minorHAnsi"/>
                <w:color w:val="000000" w:themeColor="text1"/>
                <w:sz w:val="22"/>
                <w:szCs w:val="22"/>
                <w:lang w:val="en-GB"/>
              </w:rPr>
              <w:t>E-mail:</w:t>
            </w:r>
            <w:r w:rsidR="002F28F7">
              <w:rPr>
                <w:rFonts w:asciiTheme="minorHAnsi" w:hAnsiTheme="minorHAnsi" w:cstheme="minorHAnsi"/>
                <w:color w:val="000000" w:themeColor="text1"/>
                <w:sz w:val="22"/>
                <w:szCs w:val="22"/>
                <w:lang w:val="en-GB"/>
              </w:rPr>
              <w:t xml:space="preserve"> N/A</w:t>
            </w:r>
          </w:p>
        </w:tc>
      </w:tr>
      <w:tr w:rsidR="00C04662" w:rsidRPr="00042F38" w14:paraId="409D3311" w14:textId="77777777" w:rsidTr="00AF2E42">
        <w:tblPrEx>
          <w:tblBorders>
            <w:top w:val="single" w:sz="6" w:space="0" w:color="auto"/>
          </w:tblBorders>
        </w:tblPrEx>
        <w:tc>
          <w:tcPr>
            <w:tcW w:w="612" w:type="dxa"/>
          </w:tcPr>
          <w:p w14:paraId="3236EBA4" w14:textId="77777777" w:rsidR="00C04662" w:rsidRPr="00042F38" w:rsidRDefault="00C04662" w:rsidP="00BD2E50">
            <w:pPr>
              <w:pStyle w:val="BodyText"/>
              <w:tabs>
                <w:tab w:val="left" w:pos="3346"/>
                <w:tab w:val="right" w:pos="7486"/>
              </w:tabs>
              <w:spacing w:after="0"/>
              <w:jc w:val="center"/>
              <w:rPr>
                <w:rFonts w:asciiTheme="minorHAnsi" w:hAnsiTheme="minorHAnsi" w:cstheme="minorHAnsi"/>
                <w:sz w:val="22"/>
                <w:szCs w:val="22"/>
              </w:rPr>
            </w:pPr>
            <w:r w:rsidRPr="00042F38">
              <w:rPr>
                <w:rFonts w:asciiTheme="minorHAnsi" w:hAnsiTheme="minorHAnsi" w:cstheme="minorHAnsi"/>
                <w:sz w:val="22"/>
                <w:szCs w:val="22"/>
              </w:rPr>
              <w:t>8</w:t>
            </w:r>
          </w:p>
        </w:tc>
        <w:tc>
          <w:tcPr>
            <w:tcW w:w="810" w:type="dxa"/>
          </w:tcPr>
          <w:p w14:paraId="7FFABAF5" w14:textId="77777777" w:rsidR="00C04662" w:rsidRPr="00042F38" w:rsidRDefault="00CB6134" w:rsidP="00990629">
            <w:pPr>
              <w:pStyle w:val="BodyText"/>
              <w:tabs>
                <w:tab w:val="left" w:pos="3346"/>
                <w:tab w:val="right" w:pos="7486"/>
              </w:tabs>
              <w:spacing w:after="0"/>
              <w:jc w:val="center"/>
              <w:rPr>
                <w:rFonts w:asciiTheme="minorHAnsi" w:hAnsiTheme="minorHAnsi" w:cstheme="minorHAnsi"/>
                <w:sz w:val="22"/>
                <w:szCs w:val="22"/>
              </w:rPr>
            </w:pPr>
            <w:r>
              <w:rPr>
                <w:rFonts w:asciiTheme="minorHAnsi" w:hAnsiTheme="minorHAnsi" w:cstheme="minorHAnsi"/>
                <w:sz w:val="22"/>
                <w:szCs w:val="22"/>
              </w:rPr>
              <w:t>C.21</w:t>
            </w:r>
          </w:p>
        </w:tc>
        <w:tc>
          <w:tcPr>
            <w:tcW w:w="3060" w:type="dxa"/>
          </w:tcPr>
          <w:p w14:paraId="50E334AD" w14:textId="77777777" w:rsidR="00C04662" w:rsidRPr="00042F38" w:rsidRDefault="00C04662">
            <w:pPr>
              <w:pStyle w:val="BodyText"/>
              <w:tabs>
                <w:tab w:val="left" w:pos="3346"/>
                <w:tab w:val="right" w:pos="7486"/>
              </w:tabs>
              <w:spacing w:after="0"/>
              <w:rPr>
                <w:rFonts w:asciiTheme="minorHAnsi" w:hAnsiTheme="minorHAnsi" w:cstheme="minorHAnsi"/>
                <w:color w:val="FF0000"/>
                <w:sz w:val="22"/>
                <w:szCs w:val="22"/>
              </w:rPr>
            </w:pPr>
            <w:r w:rsidRPr="00042F38">
              <w:rPr>
                <w:rFonts w:asciiTheme="minorHAnsi" w:hAnsiTheme="minorHAnsi" w:cstheme="minorHAnsi"/>
                <w:sz w:val="22"/>
                <w:szCs w:val="22"/>
              </w:rPr>
              <w:t>Period of Proposal Validity commencing on</w:t>
            </w:r>
            <w:r w:rsidRPr="00042F38">
              <w:rPr>
                <w:rFonts w:asciiTheme="minorHAnsi" w:hAnsiTheme="minorHAnsi" w:cstheme="minorHAnsi"/>
                <w:color w:val="FF0000"/>
                <w:sz w:val="22"/>
                <w:szCs w:val="22"/>
              </w:rPr>
              <w:t xml:space="preserve"> </w:t>
            </w:r>
            <w:r w:rsidRPr="00042F38">
              <w:rPr>
                <w:rFonts w:asciiTheme="minorHAnsi" w:hAnsiTheme="minorHAnsi" w:cstheme="minorHAnsi"/>
                <w:sz w:val="22"/>
                <w:szCs w:val="22"/>
              </w:rPr>
              <w:t>the submission date</w:t>
            </w:r>
          </w:p>
        </w:tc>
        <w:tc>
          <w:tcPr>
            <w:tcW w:w="5580" w:type="dxa"/>
            <w:tcMar>
              <w:top w:w="85" w:type="dxa"/>
              <w:bottom w:w="142" w:type="dxa"/>
            </w:tcMar>
          </w:tcPr>
          <w:p w14:paraId="3768AB70" w14:textId="77777777" w:rsidR="00D615EE" w:rsidRPr="00814716" w:rsidRDefault="00025A55"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931234126"/>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60 days                </w:t>
            </w:r>
          </w:p>
          <w:p w14:paraId="4585B251" w14:textId="77777777" w:rsidR="00D615EE" w:rsidRPr="00814716" w:rsidRDefault="00025A55"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457410544"/>
                <w14:checkbox>
                  <w14:checked w14:val="1"/>
                  <w14:checkedState w14:val="2612" w14:font="MS Gothic"/>
                  <w14:uncheckedState w14:val="2610" w14:font="MS Gothic"/>
                </w14:checkbox>
              </w:sdtPr>
              <w:sdtEndPr/>
              <w:sdtContent>
                <w:r w:rsidR="001D5693">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90 days         </w:t>
            </w:r>
          </w:p>
          <w:p w14:paraId="3516A3F8" w14:textId="77777777" w:rsidR="00C04662" w:rsidRPr="00042F38" w:rsidRDefault="00025A55" w:rsidP="00D615EE">
            <w:pPr>
              <w:pStyle w:val="BodyText"/>
              <w:tabs>
                <w:tab w:val="left" w:pos="3346"/>
                <w:tab w:val="right" w:pos="7486"/>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1783235101"/>
                <w14:checkbox>
                  <w14:checked w14:val="0"/>
                  <w14:checkedState w14:val="2612" w14:font="MS Gothic"/>
                  <w14:uncheckedState w14:val="2610" w14:font="MS Gothic"/>
                </w14:checkbox>
              </w:sdtPr>
              <w:sdtEndPr/>
              <w:sdtContent>
                <w:r w:rsidR="001D5693">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120 days</w:t>
            </w:r>
          </w:p>
        </w:tc>
      </w:tr>
      <w:tr w:rsidR="00C04662" w:rsidRPr="00042F38" w14:paraId="5EE9D238" w14:textId="77777777" w:rsidTr="00AF2E42">
        <w:tblPrEx>
          <w:tblBorders>
            <w:top w:val="single" w:sz="6" w:space="0" w:color="auto"/>
          </w:tblBorders>
        </w:tblPrEx>
        <w:tc>
          <w:tcPr>
            <w:tcW w:w="612" w:type="dxa"/>
          </w:tcPr>
          <w:p w14:paraId="69BCE213"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9</w:t>
            </w:r>
          </w:p>
        </w:tc>
        <w:tc>
          <w:tcPr>
            <w:tcW w:w="810" w:type="dxa"/>
          </w:tcPr>
          <w:p w14:paraId="0E39D703"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5BFA34FA"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b)</w:t>
            </w:r>
          </w:p>
        </w:tc>
        <w:tc>
          <w:tcPr>
            <w:tcW w:w="3060" w:type="dxa"/>
          </w:tcPr>
          <w:p w14:paraId="28CF3F13" w14:textId="77777777" w:rsidR="00C04662" w:rsidRPr="00042F38" w:rsidRDefault="00C04662" w:rsidP="00641F5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Proposal Security </w:t>
            </w:r>
          </w:p>
        </w:tc>
        <w:tc>
          <w:tcPr>
            <w:tcW w:w="5580" w:type="dxa"/>
            <w:tcMar>
              <w:top w:w="85" w:type="dxa"/>
              <w:bottom w:w="142" w:type="dxa"/>
            </w:tcMar>
          </w:tcPr>
          <w:p w14:paraId="31B39717" w14:textId="77777777" w:rsidR="00D615EE" w:rsidRPr="00814716" w:rsidRDefault="00025A55"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17923768"/>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51B8295E"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Amount: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392583869"/>
                <w:showingPlcHdr/>
                <w:text/>
              </w:sdtPr>
              <w:sdtEndPr/>
              <w:sdtContent>
                <w:r w:rsidRPr="00EE45C0">
                  <w:rPr>
                    <w:rStyle w:val="PlaceholderText"/>
                  </w:rPr>
                  <w:t>Click here to enter text.</w:t>
                </w:r>
              </w:sdtContent>
            </w:sdt>
          </w:p>
          <w:p w14:paraId="2117D716"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w:t>
            </w:r>
            <w:r>
              <w:rPr>
                <w:rFonts w:asciiTheme="minorHAnsi" w:hAnsiTheme="minorHAnsi" w:cstheme="minorHAnsi"/>
                <w:color w:val="000000" w:themeColor="text1"/>
                <w:sz w:val="22"/>
                <w:szCs w:val="22"/>
                <w:lang w:val="en-GB"/>
              </w:rPr>
              <w:t xml:space="preserve">Form: </w:t>
            </w:r>
            <w:sdt>
              <w:sdtPr>
                <w:rPr>
                  <w:rFonts w:asciiTheme="minorHAnsi" w:hAnsiTheme="minorHAnsi" w:cstheme="minorHAnsi"/>
                  <w:color w:val="000000" w:themeColor="text1"/>
                  <w:sz w:val="22"/>
                  <w:szCs w:val="22"/>
                  <w:lang w:val="en-GB"/>
                </w:rPr>
                <w:id w:val="1970086839"/>
                <w:showingPlcHdr/>
                <w:text/>
              </w:sdtPr>
              <w:sdtEndPr/>
              <w:sdtContent>
                <w:r w:rsidRPr="00EE45C0">
                  <w:rPr>
                    <w:rStyle w:val="PlaceholderText"/>
                  </w:rPr>
                  <w:t>Click here to enter text.</w:t>
                </w:r>
              </w:sdtContent>
            </w:sdt>
          </w:p>
          <w:p w14:paraId="2AA33BF6"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53402575" w14:textId="77777777" w:rsidR="00C04662" w:rsidRPr="00042F38" w:rsidRDefault="00025A55"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2077658215"/>
                <w14:checkbox>
                  <w14:checked w14:val="1"/>
                  <w14:checkedState w14:val="2612" w14:font="MS Gothic"/>
                  <w14:uncheckedState w14:val="2610" w14:font="MS Gothic"/>
                </w14:checkbox>
              </w:sdtPr>
              <w:sdtEndPr/>
              <w:sdtContent>
                <w:r w:rsidR="002F28F7">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3FB4E5CA" w14:textId="77777777" w:rsidTr="00AF2E42">
        <w:tblPrEx>
          <w:tblBorders>
            <w:top w:val="single" w:sz="6" w:space="0" w:color="auto"/>
          </w:tblBorders>
        </w:tblPrEx>
        <w:tc>
          <w:tcPr>
            <w:tcW w:w="612" w:type="dxa"/>
          </w:tcPr>
          <w:p w14:paraId="4B328A95"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10</w:t>
            </w:r>
          </w:p>
        </w:tc>
        <w:tc>
          <w:tcPr>
            <w:tcW w:w="810" w:type="dxa"/>
          </w:tcPr>
          <w:p w14:paraId="6CFB409B" w14:textId="77777777" w:rsidR="00C04662" w:rsidRPr="00042F38"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tc>
        <w:tc>
          <w:tcPr>
            <w:tcW w:w="3060" w:type="dxa"/>
          </w:tcPr>
          <w:p w14:paraId="7DEA6946" w14:textId="77777777" w:rsidR="00C04662" w:rsidRPr="00042F38" w:rsidRDefault="00C04662" w:rsidP="0028659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Acceptable forms of Proposal Security </w:t>
            </w:r>
            <w:r w:rsidRPr="00042F38">
              <w:rPr>
                <w:rStyle w:val="FootnoteReference"/>
                <w:rFonts w:asciiTheme="minorHAnsi" w:hAnsiTheme="minorHAnsi" w:cstheme="minorHAnsi"/>
                <w:bCs/>
                <w:sz w:val="22"/>
                <w:szCs w:val="22"/>
                <w:lang w:val="en-GB"/>
              </w:rPr>
              <w:footnoteReference w:id="3"/>
            </w:r>
          </w:p>
        </w:tc>
        <w:tc>
          <w:tcPr>
            <w:tcW w:w="5580" w:type="dxa"/>
            <w:tcMar>
              <w:top w:w="85" w:type="dxa"/>
              <w:bottom w:w="142" w:type="dxa"/>
            </w:tcMar>
          </w:tcPr>
          <w:p w14:paraId="24D5A315" w14:textId="77777777" w:rsidR="00D615EE" w:rsidRPr="00814716" w:rsidRDefault="00025A55"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540656601"/>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Bank Guarantee (See Section 8 for template)</w:t>
            </w:r>
          </w:p>
          <w:p w14:paraId="32DE31D3" w14:textId="77777777" w:rsidR="00D615EE" w:rsidRPr="00814716" w:rsidRDefault="00025A55"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5947660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Any Bank-issued Check / Cashier’s Check / Certified Check</w:t>
            </w:r>
          </w:p>
          <w:p w14:paraId="112A3349" w14:textId="77777777" w:rsidR="00D615EE" w:rsidRPr="00814716" w:rsidRDefault="00025A55"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10599733"/>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Other negotiable instrument</w:t>
            </w:r>
          </w:p>
          <w:p w14:paraId="1AFE43E0" w14:textId="77777777" w:rsidR="00D615EE" w:rsidRPr="00814716" w:rsidRDefault="00025A55"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88907807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Cash (exceptionally, if none of the other forms are feasible)</w:t>
            </w:r>
          </w:p>
          <w:p w14:paraId="277E9F60" w14:textId="77777777" w:rsidR="00C04662" w:rsidRPr="00042F38" w:rsidRDefault="00025A55"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422580822"/>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Others </w:t>
            </w:r>
            <w:sdt>
              <w:sdtPr>
                <w:rPr>
                  <w:rFonts w:asciiTheme="minorHAnsi" w:hAnsiTheme="minorHAnsi" w:cstheme="minorHAnsi"/>
                  <w:snapToGrid w:val="0"/>
                  <w:color w:val="000000" w:themeColor="text1"/>
                  <w:sz w:val="22"/>
                  <w:szCs w:val="22"/>
                </w:rPr>
                <w:id w:val="-189374161"/>
                <w:showingPlcHdr/>
                <w:text/>
              </w:sdtPr>
              <w:sdtEndPr/>
              <w:sdtContent>
                <w:r w:rsidR="00D615EE" w:rsidRPr="00814716">
                  <w:rPr>
                    <w:rFonts w:asciiTheme="minorHAnsi" w:hAnsiTheme="minorHAnsi" w:cstheme="minorHAnsi"/>
                    <w:i/>
                    <w:snapToGrid w:val="0"/>
                    <w:color w:val="000000" w:themeColor="text1"/>
                    <w:sz w:val="22"/>
                    <w:szCs w:val="22"/>
                  </w:rPr>
                  <w:t>[pls. specify]</w:t>
                </w:r>
              </w:sdtContent>
            </w:sdt>
          </w:p>
        </w:tc>
      </w:tr>
      <w:tr w:rsidR="00C04662" w:rsidRPr="00042F38" w14:paraId="58B26877" w14:textId="77777777" w:rsidTr="00AF2E42">
        <w:tblPrEx>
          <w:tblBorders>
            <w:top w:val="single" w:sz="6" w:space="0" w:color="auto"/>
          </w:tblBorders>
        </w:tblPrEx>
        <w:tc>
          <w:tcPr>
            <w:tcW w:w="612" w:type="dxa"/>
          </w:tcPr>
          <w:p w14:paraId="19E04DE7"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11</w:t>
            </w:r>
          </w:p>
        </w:tc>
        <w:tc>
          <w:tcPr>
            <w:tcW w:w="810" w:type="dxa"/>
          </w:tcPr>
          <w:p w14:paraId="4D195063"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5F2DCC04"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a)</w:t>
            </w:r>
          </w:p>
        </w:tc>
        <w:tc>
          <w:tcPr>
            <w:tcW w:w="3060" w:type="dxa"/>
          </w:tcPr>
          <w:p w14:paraId="7AF89E6D" w14:textId="77777777" w:rsidR="00C04662" w:rsidRPr="00042F38" w:rsidRDefault="00C04662" w:rsidP="00BA0EC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Validity of Proposal Security</w:t>
            </w:r>
          </w:p>
        </w:tc>
        <w:tc>
          <w:tcPr>
            <w:tcW w:w="5580" w:type="dxa"/>
            <w:tcMar>
              <w:top w:w="85" w:type="dxa"/>
              <w:bottom w:w="142" w:type="dxa"/>
            </w:tcMar>
          </w:tcPr>
          <w:p w14:paraId="2EE2A7CC" w14:textId="77777777" w:rsidR="00C04662" w:rsidRPr="00042F38" w:rsidRDefault="00025A55" w:rsidP="009B1AA0">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952933204"/>
                <w:showingPlcHdr/>
                <w:text/>
              </w:sdtPr>
              <w:sdtEndPr/>
              <w:sdtContent>
                <w:r w:rsidR="00D615EE" w:rsidRPr="00814716">
                  <w:rPr>
                    <w:rFonts w:asciiTheme="minorHAnsi" w:hAnsiTheme="minorHAnsi" w:cstheme="minorHAnsi"/>
                    <w:i/>
                    <w:color w:val="000000" w:themeColor="text1"/>
                    <w:sz w:val="22"/>
                    <w:szCs w:val="22"/>
                    <w:lang w:val="en-GB"/>
                  </w:rPr>
                  <w:t>[indicate no. of days, but minimum of 90]</w:t>
                </w:r>
              </w:sdtContent>
            </w:sdt>
            <w:r w:rsidR="00D615EE">
              <w:rPr>
                <w:rFonts w:asciiTheme="minorHAnsi" w:hAnsiTheme="minorHAnsi" w:cstheme="minorHAnsi"/>
                <w:color w:val="000000" w:themeColor="text1"/>
                <w:sz w:val="22"/>
                <w:szCs w:val="22"/>
                <w:lang w:val="en-GB"/>
              </w:rPr>
              <w:t xml:space="preserve"> </w:t>
            </w:r>
            <w:r w:rsidR="00C04662" w:rsidRPr="00042F38">
              <w:rPr>
                <w:rFonts w:asciiTheme="minorHAnsi" w:hAnsiTheme="minorHAnsi" w:cstheme="minorHAnsi"/>
                <w:sz w:val="22"/>
                <w:szCs w:val="22"/>
                <w:lang w:val="en-GB"/>
              </w:rPr>
              <w:t>days from the last day of Proposal submission.</w:t>
            </w:r>
          </w:p>
          <w:p w14:paraId="484BFBAD" w14:textId="77777777" w:rsidR="00C04662" w:rsidRPr="00042F38" w:rsidRDefault="00C04662" w:rsidP="009B1AA0">
            <w:pPr>
              <w:pStyle w:val="BankNormal"/>
              <w:tabs>
                <w:tab w:val="right" w:pos="7218"/>
              </w:tabs>
              <w:spacing w:after="0"/>
              <w:rPr>
                <w:rFonts w:asciiTheme="minorHAnsi" w:hAnsiTheme="minorHAnsi" w:cstheme="minorHAnsi"/>
                <w:sz w:val="22"/>
                <w:szCs w:val="22"/>
                <w:lang w:val="en-GB"/>
              </w:rPr>
            </w:pPr>
          </w:p>
          <w:p w14:paraId="2602E907" w14:textId="77777777" w:rsidR="00C04662" w:rsidRPr="00042F38" w:rsidRDefault="00C04662" w:rsidP="00DF7DBE">
            <w:pPr>
              <w:pStyle w:val="BankNormal"/>
              <w:tabs>
                <w:tab w:val="right" w:pos="7218"/>
              </w:tabs>
              <w:spacing w:after="0"/>
              <w:rPr>
                <w:rFonts w:asciiTheme="minorHAnsi" w:hAnsiTheme="minorHAnsi" w:cstheme="minorHAnsi"/>
                <w:i/>
                <w:color w:val="FF0000"/>
                <w:sz w:val="22"/>
                <w:szCs w:val="22"/>
                <w:lang w:val="en-GB"/>
              </w:rPr>
            </w:pPr>
            <w:r w:rsidRPr="00042F38">
              <w:rPr>
                <w:rFonts w:asciiTheme="minorHAnsi" w:hAnsiTheme="minorHAnsi" w:cstheme="minorHAnsi"/>
                <w:sz w:val="22"/>
                <w:szCs w:val="22"/>
                <w:lang w:val="en-GB"/>
              </w:rPr>
              <w:t xml:space="preserve">Proposal Security of unsuccessful Proposers shall be returned.  </w:t>
            </w:r>
          </w:p>
        </w:tc>
      </w:tr>
      <w:tr w:rsidR="00C04662" w:rsidRPr="00042F38" w14:paraId="3933509F" w14:textId="77777777" w:rsidTr="00AF2E42">
        <w:tblPrEx>
          <w:tblBorders>
            <w:top w:val="single" w:sz="6" w:space="0" w:color="auto"/>
          </w:tblBorders>
        </w:tblPrEx>
        <w:tc>
          <w:tcPr>
            <w:tcW w:w="612" w:type="dxa"/>
          </w:tcPr>
          <w:p w14:paraId="4F5E7C8A"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12</w:t>
            </w:r>
          </w:p>
        </w:tc>
        <w:tc>
          <w:tcPr>
            <w:tcW w:w="810" w:type="dxa"/>
          </w:tcPr>
          <w:p w14:paraId="76DC95C4"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076A8607"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Advanced Payment upon signing of contract </w:t>
            </w:r>
          </w:p>
        </w:tc>
        <w:tc>
          <w:tcPr>
            <w:tcW w:w="5580" w:type="dxa"/>
            <w:tcMar>
              <w:top w:w="85" w:type="dxa"/>
              <w:bottom w:w="142" w:type="dxa"/>
            </w:tcMar>
          </w:tcPr>
          <w:p w14:paraId="1CA47DE8" w14:textId="77777777" w:rsidR="00D615EE" w:rsidRPr="00814716" w:rsidRDefault="00025A55" w:rsidP="00D615EE">
            <w:pPr>
              <w:pStyle w:val="BodyText"/>
              <w:tabs>
                <w:tab w:val="left" w:pos="4966"/>
                <w:tab w:val="right" w:pos="730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47694765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Allowed up to a maximum of ____% of contract</w:t>
            </w:r>
            <w:r w:rsidR="00D615EE" w:rsidRPr="00814716">
              <w:rPr>
                <w:rStyle w:val="FootnoteReference"/>
                <w:rFonts w:asciiTheme="minorHAnsi" w:hAnsiTheme="minorHAnsi" w:cstheme="minorHAnsi"/>
                <w:snapToGrid w:val="0"/>
                <w:color w:val="000000" w:themeColor="text1"/>
                <w:sz w:val="22"/>
                <w:szCs w:val="22"/>
              </w:rPr>
              <w:footnoteReference w:id="4"/>
            </w:r>
          </w:p>
          <w:p w14:paraId="6D7EEC12" w14:textId="77777777" w:rsidR="00C04662" w:rsidRPr="00042F38" w:rsidRDefault="00025A55" w:rsidP="00D615EE">
            <w:pPr>
              <w:pStyle w:val="BodyText"/>
              <w:tabs>
                <w:tab w:val="left" w:pos="4966"/>
                <w:tab w:val="right" w:pos="7306"/>
              </w:tabs>
              <w:spacing w:after="0"/>
              <w:rPr>
                <w:rFonts w:asciiTheme="minorHAnsi" w:hAnsiTheme="minorHAnsi" w:cstheme="minorHAnsi"/>
                <w:color w:val="FF0000"/>
                <w:sz w:val="22"/>
                <w:szCs w:val="22"/>
                <w:lang w:val="en-GB"/>
              </w:rPr>
            </w:pPr>
            <w:sdt>
              <w:sdtPr>
                <w:rPr>
                  <w:rFonts w:asciiTheme="minorHAnsi" w:hAnsiTheme="minorHAnsi" w:cstheme="minorHAnsi"/>
                  <w:snapToGrid w:val="0"/>
                  <w:color w:val="000000" w:themeColor="text1"/>
                  <w:sz w:val="22"/>
                  <w:szCs w:val="22"/>
                </w:rPr>
                <w:id w:val="2059435827"/>
                <w14:checkbox>
                  <w14:checked w14:val="1"/>
                  <w14:checkedState w14:val="2612" w14:font="MS Gothic"/>
                  <w14:uncheckedState w14:val="2610" w14:font="MS Gothic"/>
                </w14:checkbox>
              </w:sdtPr>
              <w:sdtEndPr/>
              <w:sdtContent>
                <w:r w:rsidR="002F28F7">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allowed</w:t>
            </w:r>
          </w:p>
        </w:tc>
      </w:tr>
      <w:tr w:rsidR="00C04662" w:rsidRPr="00042F38" w14:paraId="41406CB5" w14:textId="77777777" w:rsidTr="00AF2E42">
        <w:tblPrEx>
          <w:tblBorders>
            <w:top w:val="single" w:sz="6" w:space="0" w:color="auto"/>
          </w:tblBorders>
        </w:tblPrEx>
        <w:tc>
          <w:tcPr>
            <w:tcW w:w="612" w:type="dxa"/>
          </w:tcPr>
          <w:p w14:paraId="00A8B4C3"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13</w:t>
            </w:r>
          </w:p>
        </w:tc>
        <w:tc>
          <w:tcPr>
            <w:tcW w:w="810" w:type="dxa"/>
          </w:tcPr>
          <w:p w14:paraId="632B5DE0"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11BD4DB2" w14:textId="77777777" w:rsidR="00C04662" w:rsidRPr="00042F38" w:rsidRDefault="00C04662" w:rsidP="00E52F8A">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Liquidated Damages</w:t>
            </w:r>
          </w:p>
        </w:tc>
        <w:tc>
          <w:tcPr>
            <w:tcW w:w="5580" w:type="dxa"/>
            <w:tcMar>
              <w:top w:w="85" w:type="dxa"/>
              <w:bottom w:w="142" w:type="dxa"/>
            </w:tcMar>
          </w:tcPr>
          <w:p w14:paraId="265A5326" w14:textId="77777777" w:rsidR="00C04662" w:rsidRPr="00042F38" w:rsidRDefault="00025A55"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153691735"/>
                <w14:checkbox>
                  <w14:checked w14:val="0"/>
                  <w14:checkedState w14:val="2612" w14:font="MS Gothic"/>
                  <w14:uncheckedState w14:val="2610" w14:font="MS Gothic"/>
                </w14:checkbox>
              </w:sdtPr>
              <w:sdtEndPr/>
              <w:sdtContent>
                <w:r w:rsidR="002F28F7">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Will not be imposed </w:t>
            </w:r>
          </w:p>
          <w:p w14:paraId="72349618" w14:textId="77777777" w:rsidR="00C04662" w:rsidRPr="00042F38" w:rsidRDefault="00025A55"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2017996447"/>
                <w14:checkbox>
                  <w14:checked w14:val="1"/>
                  <w14:checkedState w14:val="2612" w14:font="MS Gothic"/>
                  <w14:uncheckedState w14:val="2610" w14:font="MS Gothic"/>
                </w14:checkbox>
              </w:sdtPr>
              <w:sdtEndPr/>
              <w:sdtContent>
                <w:r w:rsidR="002F28F7">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Will be imposed under the following conditions :</w:t>
            </w:r>
          </w:p>
          <w:p w14:paraId="666F06E2"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Percentage of contract price per day of delay :</w:t>
            </w:r>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640409805"/>
                <w:text/>
              </w:sdtPr>
              <w:sdtEndPr/>
              <w:sdtContent>
                <w:r w:rsidR="002F28F7">
                  <w:rPr>
                    <w:rFonts w:asciiTheme="minorHAnsi" w:hAnsiTheme="minorHAnsi" w:cstheme="minorHAnsi"/>
                    <w:snapToGrid w:val="0"/>
                    <w:color w:val="000000" w:themeColor="text1"/>
                    <w:sz w:val="22"/>
                    <w:szCs w:val="22"/>
                  </w:rPr>
                  <w:t>0.5%</w:t>
                </w:r>
              </w:sdtContent>
            </w:sdt>
          </w:p>
          <w:p w14:paraId="4C680928"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Max. no. of days of delay :</w:t>
            </w:r>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29753177"/>
                <w:text/>
              </w:sdtPr>
              <w:sdtEndPr/>
              <w:sdtContent>
                <w:r w:rsidR="002F28F7">
                  <w:rPr>
                    <w:rFonts w:asciiTheme="minorHAnsi" w:hAnsiTheme="minorHAnsi" w:cstheme="minorHAnsi"/>
                    <w:snapToGrid w:val="0"/>
                    <w:color w:val="000000" w:themeColor="text1"/>
                    <w:sz w:val="22"/>
                    <w:szCs w:val="22"/>
                  </w:rPr>
                  <w:t>60</w:t>
                </w:r>
              </w:sdtContent>
            </w:sdt>
          </w:p>
          <w:p w14:paraId="4E342370" w14:textId="77777777" w:rsidR="00C04662" w:rsidRPr="00042F38" w:rsidRDefault="00C04662" w:rsidP="000D724E">
            <w:pPr>
              <w:pStyle w:val="BankNormal"/>
              <w:spacing w:after="0"/>
              <w:ind w:left="378"/>
              <w:rPr>
                <w:rFonts w:asciiTheme="minorHAnsi" w:hAnsiTheme="minorHAnsi" w:cstheme="minorHAnsi"/>
                <w:snapToGrid w:val="0"/>
                <w:sz w:val="22"/>
                <w:szCs w:val="22"/>
              </w:rPr>
            </w:pPr>
            <w:r w:rsidRPr="00042F38">
              <w:rPr>
                <w:rFonts w:asciiTheme="minorHAnsi" w:hAnsiTheme="minorHAnsi" w:cstheme="minorHAnsi"/>
                <w:snapToGrid w:val="0"/>
                <w:sz w:val="22"/>
                <w:szCs w:val="22"/>
              </w:rPr>
              <w:t>After which UNDP may terminate the contract.</w:t>
            </w:r>
          </w:p>
        </w:tc>
      </w:tr>
      <w:tr w:rsidR="00C04662" w:rsidRPr="00042F38" w14:paraId="288BAD4E" w14:textId="77777777" w:rsidTr="00AF2E42">
        <w:tblPrEx>
          <w:tblBorders>
            <w:top w:val="single" w:sz="6" w:space="0" w:color="auto"/>
          </w:tblBorders>
        </w:tblPrEx>
        <w:tc>
          <w:tcPr>
            <w:tcW w:w="612" w:type="dxa"/>
          </w:tcPr>
          <w:p w14:paraId="5F97409B"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14</w:t>
            </w:r>
          </w:p>
        </w:tc>
        <w:tc>
          <w:tcPr>
            <w:tcW w:w="810" w:type="dxa"/>
          </w:tcPr>
          <w:p w14:paraId="489666E1"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F.37</w:t>
            </w:r>
          </w:p>
        </w:tc>
        <w:tc>
          <w:tcPr>
            <w:tcW w:w="3060" w:type="dxa"/>
          </w:tcPr>
          <w:p w14:paraId="4CF5A725" w14:textId="77777777" w:rsidR="00C04662" w:rsidRPr="00042F38" w:rsidDel="0000255A" w:rsidRDefault="00C04662" w:rsidP="001D2BD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Performance Security</w:t>
            </w:r>
          </w:p>
        </w:tc>
        <w:tc>
          <w:tcPr>
            <w:tcW w:w="5580" w:type="dxa"/>
            <w:tcMar>
              <w:top w:w="85" w:type="dxa"/>
              <w:bottom w:w="142" w:type="dxa"/>
            </w:tcMar>
          </w:tcPr>
          <w:p w14:paraId="071A1561" w14:textId="77777777" w:rsidR="00D615EE" w:rsidRPr="00814716" w:rsidRDefault="00025A55"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11741562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0EB2E30A"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Amount :</w:t>
            </w:r>
            <w:sdt>
              <w:sdtPr>
                <w:rPr>
                  <w:rFonts w:asciiTheme="minorHAnsi" w:hAnsiTheme="minorHAnsi" w:cstheme="minorHAnsi"/>
                  <w:color w:val="000000" w:themeColor="text1"/>
                  <w:sz w:val="22"/>
                  <w:szCs w:val="22"/>
                  <w:lang w:val="en-GB"/>
                </w:rPr>
                <w:id w:val="-1134323702"/>
                <w:showingPlcHdr/>
                <w:text/>
              </w:sdtPr>
              <w:sdtEndPr/>
              <w:sdtContent>
                <w:r w:rsidRPr="00814716">
                  <w:rPr>
                    <w:rFonts w:asciiTheme="minorHAnsi" w:hAnsiTheme="minorHAnsi" w:cstheme="minorHAnsi"/>
                    <w:color w:val="000000" w:themeColor="text1"/>
                    <w:sz w:val="22"/>
                    <w:szCs w:val="22"/>
                    <w:lang w:val="en-GB"/>
                  </w:rPr>
                  <w:t>______________________</w:t>
                </w:r>
              </w:sdtContent>
            </w:sdt>
          </w:p>
          <w:p w14:paraId="7FBC9DF7"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Form:</w:t>
            </w:r>
            <w:sdt>
              <w:sdtPr>
                <w:rPr>
                  <w:rFonts w:asciiTheme="minorHAnsi" w:hAnsiTheme="minorHAnsi" w:cstheme="minorHAnsi"/>
                  <w:color w:val="000000" w:themeColor="text1"/>
                  <w:sz w:val="22"/>
                  <w:szCs w:val="22"/>
                  <w:lang w:val="en-GB"/>
                </w:rPr>
                <w:id w:val="-644355390"/>
                <w:showingPlcHdr/>
                <w:text/>
              </w:sdtPr>
              <w:sdtEndPr/>
              <w:sdtContent>
                <w:r w:rsidRPr="00814716">
                  <w:rPr>
                    <w:rFonts w:asciiTheme="minorHAnsi" w:hAnsiTheme="minorHAnsi" w:cstheme="minorHAnsi"/>
                    <w:color w:val="000000" w:themeColor="text1"/>
                    <w:sz w:val="22"/>
                    <w:szCs w:val="22"/>
                    <w:lang w:val="en-GB"/>
                  </w:rPr>
                  <w:t>_________________________</w:t>
                </w:r>
              </w:sdtContent>
            </w:sdt>
          </w:p>
          <w:p w14:paraId="02051ACC"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18E1C693" w14:textId="77777777" w:rsidR="00C04662" w:rsidRPr="00042F38" w:rsidRDefault="00025A55"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949749625"/>
                <w14:checkbox>
                  <w14:checked w14:val="1"/>
                  <w14:checkedState w14:val="2612" w14:font="MS Gothic"/>
                  <w14:uncheckedState w14:val="2610" w14:font="MS Gothic"/>
                </w14:checkbox>
              </w:sdtPr>
              <w:sdtEndPr/>
              <w:sdtContent>
                <w:r w:rsidR="002F28F7">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6A5407F3" w14:textId="77777777" w:rsidTr="00AF2E42">
        <w:tblPrEx>
          <w:tblBorders>
            <w:top w:val="single" w:sz="6" w:space="0" w:color="auto"/>
          </w:tblBorders>
        </w:tblPrEx>
        <w:tc>
          <w:tcPr>
            <w:tcW w:w="612" w:type="dxa"/>
          </w:tcPr>
          <w:p w14:paraId="118440C9"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15</w:t>
            </w:r>
          </w:p>
        </w:tc>
        <w:tc>
          <w:tcPr>
            <w:tcW w:w="810" w:type="dxa"/>
          </w:tcPr>
          <w:p w14:paraId="19B62262" w14:textId="77777777" w:rsidR="00C04662"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w:t>
            </w:r>
          </w:p>
          <w:p w14:paraId="7B51C863" w14:textId="77777777" w:rsidR="00CB6134"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 b)</w:t>
            </w:r>
          </w:p>
        </w:tc>
        <w:tc>
          <w:tcPr>
            <w:tcW w:w="3060" w:type="dxa"/>
          </w:tcPr>
          <w:p w14:paraId="0B81866A" w14:textId="77777777" w:rsidR="00C04662" w:rsidRPr="00042F38" w:rsidRDefault="00C04662" w:rsidP="00E52F8A">
            <w:pPr>
              <w:rPr>
                <w:rFonts w:asciiTheme="minorHAnsi" w:hAnsiTheme="minorHAnsi" w:cstheme="minorHAnsi"/>
                <w:sz w:val="22"/>
                <w:szCs w:val="22"/>
                <w:lang w:val="en-GB"/>
              </w:rPr>
            </w:pPr>
            <w:r w:rsidRPr="00042F38">
              <w:rPr>
                <w:rFonts w:asciiTheme="minorHAnsi" w:hAnsiTheme="minorHAnsi" w:cstheme="minorHAnsi"/>
                <w:bCs/>
                <w:sz w:val="22"/>
                <w:szCs w:val="22"/>
                <w:lang w:val="en-GB"/>
              </w:rPr>
              <w:t>Preferred Currency of Proposal and Method for Currency conversion</w:t>
            </w:r>
          </w:p>
        </w:tc>
        <w:tc>
          <w:tcPr>
            <w:tcW w:w="5580" w:type="dxa"/>
            <w:tcMar>
              <w:top w:w="85" w:type="dxa"/>
              <w:bottom w:w="142" w:type="dxa"/>
            </w:tcMar>
          </w:tcPr>
          <w:p w14:paraId="030E3B25" w14:textId="77777777" w:rsidR="00D615EE" w:rsidRPr="00814716" w:rsidRDefault="00025A55" w:rsidP="00D615EE">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126970127"/>
                <w14:checkbox>
                  <w14:checked w14:val="1"/>
                  <w14:checkedState w14:val="2612" w14:font="MS Gothic"/>
                  <w14:uncheckedState w14:val="2610" w14:font="MS Gothic"/>
                </w14:checkbox>
              </w:sdtPr>
              <w:sdtEndPr/>
              <w:sdtContent>
                <w:r w:rsidR="002F28F7">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United States Dollars (US$)</w:t>
            </w:r>
          </w:p>
          <w:p w14:paraId="53FFBB7A" w14:textId="77777777" w:rsidR="00D615EE" w:rsidRPr="00814716" w:rsidRDefault="00025A55"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1363203399"/>
                <w14:checkbox>
                  <w14:checked w14:val="0"/>
                  <w14:checkedState w14:val="2612" w14:font="MS Gothic"/>
                  <w14:uncheckedState w14:val="2610" w14:font="MS Gothic"/>
                </w14:checkbox>
              </w:sdtPr>
              <w:sdtEndPr/>
              <w:sdtContent>
                <w:r w:rsidR="00D615E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 xml:space="preserve">Euro </w:t>
            </w:r>
          </w:p>
          <w:p w14:paraId="14C82AA4" w14:textId="77777777" w:rsidR="00D615EE" w:rsidRPr="00814716" w:rsidRDefault="00025A55"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50964626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Local Currency</w:t>
            </w:r>
            <w:r w:rsidR="00D615EE" w:rsidRPr="00814716">
              <w:rPr>
                <w:rFonts w:asciiTheme="minorHAnsi" w:hAnsiTheme="minorHAnsi" w:cstheme="minorHAnsi"/>
                <w:i/>
                <w:color w:val="000000" w:themeColor="text1"/>
                <w:sz w:val="22"/>
                <w:szCs w:val="22"/>
                <w:lang w:val="en-GB"/>
              </w:rPr>
              <w:t xml:space="preserve"> </w:t>
            </w:r>
          </w:p>
          <w:p w14:paraId="5E188E99" w14:textId="77777777"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p>
          <w:p w14:paraId="6F23662F" w14:textId="77777777"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r w:rsidRPr="00814716">
              <w:rPr>
                <w:rFonts w:asciiTheme="minorHAnsi" w:hAnsiTheme="minorHAnsi" w:cstheme="minorHAnsi"/>
                <w:i/>
                <w:color w:val="000000" w:themeColor="text1"/>
                <w:sz w:val="22"/>
                <w:szCs w:val="22"/>
                <w:lang w:val="en-GB"/>
              </w:rPr>
              <w:t xml:space="preserve">Reference date for determining UN Operational Exchange Rate : </w:t>
            </w:r>
            <w:sdt>
              <w:sdtPr>
                <w:rPr>
                  <w:rFonts w:asciiTheme="minorHAnsi" w:hAnsiTheme="minorHAnsi" w:cstheme="minorHAnsi"/>
                  <w:i/>
                  <w:color w:val="000000" w:themeColor="text1"/>
                  <w:sz w:val="22"/>
                  <w:szCs w:val="22"/>
                  <w:lang w:val="en-GB"/>
                </w:rPr>
                <w:id w:val="231749350"/>
                <w:text/>
              </w:sdtPr>
              <w:sdtEndPr/>
              <w:sdtContent>
                <w:r w:rsidR="001F69C0">
                  <w:rPr>
                    <w:rFonts w:asciiTheme="minorHAnsi" w:hAnsiTheme="minorHAnsi" w:cstheme="minorHAnsi"/>
                    <w:i/>
                    <w:color w:val="000000" w:themeColor="text1"/>
                    <w:sz w:val="22"/>
                    <w:szCs w:val="22"/>
                    <w:lang w:val="en-GB"/>
                  </w:rPr>
                  <w:t>N/A</w:t>
                </w:r>
              </w:sdtContent>
            </w:sdt>
          </w:p>
          <w:p w14:paraId="3C141AC7" w14:textId="77777777" w:rsidR="00C04662" w:rsidRPr="003448F0" w:rsidRDefault="00C04662" w:rsidP="003448F0">
            <w:pPr>
              <w:pStyle w:val="BankNormal"/>
              <w:tabs>
                <w:tab w:val="right" w:pos="7218"/>
              </w:tabs>
              <w:spacing w:after="0"/>
              <w:rPr>
                <w:rFonts w:asciiTheme="minorHAnsi" w:hAnsiTheme="minorHAnsi" w:cstheme="minorHAnsi"/>
                <w:i/>
                <w:sz w:val="22"/>
                <w:szCs w:val="22"/>
                <w:lang w:val="en-GB"/>
              </w:rPr>
            </w:pPr>
          </w:p>
        </w:tc>
      </w:tr>
      <w:tr w:rsidR="00C04662" w:rsidRPr="00042F38" w14:paraId="41033308" w14:textId="77777777" w:rsidTr="00AF2E42">
        <w:tblPrEx>
          <w:tblBorders>
            <w:top w:val="single" w:sz="6" w:space="0" w:color="auto"/>
          </w:tblBorders>
        </w:tblPrEx>
        <w:tc>
          <w:tcPr>
            <w:tcW w:w="612" w:type="dxa"/>
          </w:tcPr>
          <w:p w14:paraId="34C1F64E"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16</w:t>
            </w:r>
          </w:p>
        </w:tc>
        <w:tc>
          <w:tcPr>
            <w:tcW w:w="810" w:type="dxa"/>
          </w:tcPr>
          <w:p w14:paraId="1012DFF0"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F25A63F"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Deadline for submitting requests for clarifications/ questions</w:t>
            </w:r>
          </w:p>
        </w:tc>
        <w:tc>
          <w:tcPr>
            <w:tcW w:w="5580" w:type="dxa"/>
            <w:tcMar>
              <w:top w:w="85" w:type="dxa"/>
              <w:bottom w:w="142" w:type="dxa"/>
            </w:tcMar>
          </w:tcPr>
          <w:p w14:paraId="2267913C" w14:textId="77777777" w:rsidR="00D615EE" w:rsidRPr="00814716" w:rsidRDefault="00025A55" w:rsidP="00D615EE">
            <w:pPr>
              <w:pStyle w:val="BodyText"/>
              <w:tabs>
                <w:tab w:val="left" w:pos="4966"/>
                <w:tab w:val="right" w:pos="7306"/>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472869446"/>
                <w:text/>
              </w:sdtPr>
              <w:sdtEndPr/>
              <w:sdtContent>
                <w:r w:rsidR="001F69C0">
                  <w:rPr>
                    <w:rFonts w:asciiTheme="minorHAnsi" w:hAnsiTheme="minorHAnsi" w:cstheme="minorHAnsi"/>
                    <w:color w:val="000000" w:themeColor="text1"/>
                    <w:sz w:val="22"/>
                    <w:szCs w:val="22"/>
                    <w:lang w:val="en-GB"/>
                  </w:rPr>
                  <w:t>5</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days before the submission date.</w:t>
            </w:r>
          </w:p>
          <w:p w14:paraId="7A3B762C" w14:textId="77777777" w:rsidR="00C04662" w:rsidRPr="00042F38" w:rsidRDefault="00C04662" w:rsidP="00F475E4">
            <w:pPr>
              <w:pStyle w:val="BodyText"/>
              <w:tabs>
                <w:tab w:val="right" w:pos="7306"/>
              </w:tabs>
              <w:spacing w:after="0"/>
              <w:rPr>
                <w:rFonts w:asciiTheme="minorHAnsi" w:hAnsiTheme="minorHAnsi" w:cstheme="minorHAnsi"/>
                <w:sz w:val="22"/>
                <w:szCs w:val="22"/>
                <w:lang w:val="en-GB"/>
              </w:rPr>
            </w:pPr>
          </w:p>
          <w:p w14:paraId="56316BD8" w14:textId="77777777" w:rsidR="00C04662" w:rsidRPr="00042F38" w:rsidRDefault="00C04662" w:rsidP="00F475E4">
            <w:pPr>
              <w:pStyle w:val="BodyText"/>
              <w:tabs>
                <w:tab w:val="left" w:pos="3346"/>
                <w:tab w:val="right" w:pos="7306"/>
              </w:tabs>
              <w:spacing w:after="0"/>
              <w:rPr>
                <w:rFonts w:asciiTheme="minorHAnsi" w:hAnsiTheme="minorHAnsi" w:cstheme="minorHAnsi"/>
                <w:sz w:val="22"/>
                <w:szCs w:val="22"/>
                <w:lang w:val="it-IT"/>
              </w:rPr>
            </w:pPr>
          </w:p>
        </w:tc>
      </w:tr>
      <w:tr w:rsidR="00C04662" w:rsidRPr="00042F38" w14:paraId="1FA5F425" w14:textId="77777777" w:rsidTr="00AF2E42">
        <w:tblPrEx>
          <w:tblBorders>
            <w:top w:val="single" w:sz="6" w:space="0" w:color="auto"/>
          </w:tblBorders>
        </w:tblPrEx>
        <w:tc>
          <w:tcPr>
            <w:tcW w:w="612" w:type="dxa"/>
          </w:tcPr>
          <w:p w14:paraId="32C99386"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17</w:t>
            </w:r>
          </w:p>
        </w:tc>
        <w:tc>
          <w:tcPr>
            <w:tcW w:w="810" w:type="dxa"/>
          </w:tcPr>
          <w:p w14:paraId="7A2D3871"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3DB532B"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Contact Details for submitting clarifications/questions</w:t>
            </w:r>
            <w:r w:rsidRPr="00042F38">
              <w:rPr>
                <w:rStyle w:val="FootnoteReference"/>
                <w:rFonts w:asciiTheme="minorHAnsi" w:hAnsiTheme="minorHAnsi" w:cstheme="minorHAnsi"/>
                <w:bCs/>
                <w:sz w:val="22"/>
                <w:szCs w:val="22"/>
                <w:lang w:val="en-GB"/>
              </w:rPr>
              <w:footnoteReference w:id="5"/>
            </w:r>
            <w:r w:rsidRPr="00042F38">
              <w:rPr>
                <w:rFonts w:asciiTheme="minorHAnsi" w:hAnsiTheme="minorHAnsi" w:cstheme="minorHAnsi"/>
                <w:bCs/>
                <w:sz w:val="22"/>
                <w:szCs w:val="22"/>
                <w:lang w:val="en-GB"/>
              </w:rPr>
              <w:t xml:space="preserve"> </w:t>
            </w:r>
          </w:p>
        </w:tc>
        <w:tc>
          <w:tcPr>
            <w:tcW w:w="5580" w:type="dxa"/>
            <w:tcMar>
              <w:top w:w="85" w:type="dxa"/>
              <w:bottom w:w="142" w:type="dxa"/>
            </w:tcMar>
          </w:tcPr>
          <w:p w14:paraId="001265E0" w14:textId="77777777"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Focal Person in UNDP: </w:t>
            </w:r>
            <w:sdt>
              <w:sdtPr>
                <w:rPr>
                  <w:rFonts w:asciiTheme="minorHAnsi" w:hAnsiTheme="minorHAnsi" w:cstheme="minorHAnsi"/>
                  <w:color w:val="000000" w:themeColor="text1"/>
                  <w:sz w:val="22"/>
                  <w:szCs w:val="22"/>
                  <w:lang w:val="en-GB"/>
                </w:rPr>
                <w:id w:val="1424535275"/>
                <w:text/>
              </w:sdtPr>
              <w:sdtEndPr/>
              <w:sdtContent>
                <w:r w:rsidR="001F69C0">
                  <w:rPr>
                    <w:rFonts w:asciiTheme="minorHAnsi" w:hAnsiTheme="minorHAnsi" w:cstheme="minorHAnsi"/>
                    <w:color w:val="000000" w:themeColor="text1"/>
                    <w:sz w:val="22"/>
                    <w:szCs w:val="22"/>
                    <w:lang w:val="en-GB"/>
                  </w:rPr>
                  <w:t>Peter Omedo</w:t>
                </w:r>
                <w:r w:rsidR="00BB4C20">
                  <w:rPr>
                    <w:rFonts w:asciiTheme="minorHAnsi" w:hAnsiTheme="minorHAnsi" w:cstheme="minorHAnsi"/>
                    <w:color w:val="000000" w:themeColor="text1"/>
                    <w:sz w:val="22"/>
                    <w:szCs w:val="22"/>
                    <w:lang w:val="en-GB"/>
                  </w:rPr>
                  <w:t xml:space="preserve"> and Charles Otine</w:t>
                </w:r>
              </w:sdtContent>
            </w:sdt>
          </w:p>
          <w:p w14:paraId="5CDB0044" w14:textId="77777777"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Address:</w:t>
            </w:r>
            <w:sdt>
              <w:sdtPr>
                <w:rPr>
                  <w:rFonts w:asciiTheme="minorHAnsi" w:hAnsiTheme="minorHAnsi" w:cstheme="minorHAnsi"/>
                  <w:color w:val="000000" w:themeColor="text1"/>
                  <w:sz w:val="22"/>
                  <w:szCs w:val="22"/>
                  <w:lang w:val="en-GB"/>
                </w:rPr>
                <w:id w:val="-1694305616"/>
                <w:text w:multiLine="1"/>
              </w:sdtPr>
              <w:sdtEndPr/>
              <w:sdtContent>
                <w:r w:rsidR="001F69C0">
                  <w:rPr>
                    <w:rFonts w:asciiTheme="minorHAnsi" w:hAnsiTheme="minorHAnsi" w:cstheme="minorHAnsi"/>
                    <w:color w:val="000000" w:themeColor="text1"/>
                    <w:sz w:val="22"/>
                    <w:szCs w:val="22"/>
                    <w:lang w:val="en-GB"/>
                  </w:rPr>
                  <w:t xml:space="preserve"> Plot 11, Yusuf Lule Road, Nakasero</w:t>
                </w:r>
              </w:sdtContent>
            </w:sdt>
            <w:r w:rsidRPr="00814716">
              <w:rPr>
                <w:rFonts w:asciiTheme="minorHAnsi" w:hAnsiTheme="minorHAnsi" w:cstheme="minorHAnsi"/>
                <w:color w:val="000000" w:themeColor="text1"/>
                <w:sz w:val="22"/>
                <w:szCs w:val="22"/>
                <w:lang w:val="en-GB"/>
              </w:rPr>
              <w:tab/>
            </w:r>
          </w:p>
          <w:p w14:paraId="58A60BE4" w14:textId="77777777"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it-IT"/>
              </w:rPr>
              <w:t xml:space="preserve">Facsimile: </w:t>
            </w:r>
            <w:r w:rsidRPr="00814716">
              <w:rPr>
                <w:rFonts w:asciiTheme="minorHAnsi" w:hAnsiTheme="minorHAnsi" w:cstheme="minorHAnsi"/>
                <w:color w:val="000000" w:themeColor="text1"/>
                <w:sz w:val="22"/>
                <w:szCs w:val="22"/>
                <w:lang w:val="it-IT"/>
              </w:rPr>
              <w:tab/>
              <w:t xml:space="preserve">  </w:t>
            </w:r>
          </w:p>
          <w:p w14:paraId="75231379" w14:textId="77777777"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it-IT"/>
              </w:rPr>
              <w:t>Fax No. :</w:t>
            </w:r>
            <w:sdt>
              <w:sdtPr>
                <w:rPr>
                  <w:rFonts w:asciiTheme="minorHAnsi" w:hAnsiTheme="minorHAnsi" w:cstheme="minorHAnsi"/>
                  <w:color w:val="000000" w:themeColor="text1"/>
                  <w:sz w:val="22"/>
                  <w:szCs w:val="22"/>
                  <w:lang w:val="it-IT"/>
                </w:rPr>
                <w:id w:val="-389814740"/>
                <w:text/>
              </w:sdtPr>
              <w:sdtEndPr/>
              <w:sdtContent>
                <w:r w:rsidR="001F69C0">
                  <w:rPr>
                    <w:rFonts w:asciiTheme="minorHAnsi" w:hAnsiTheme="minorHAnsi" w:cstheme="minorHAnsi"/>
                    <w:color w:val="000000" w:themeColor="text1"/>
                    <w:sz w:val="22"/>
                    <w:szCs w:val="22"/>
                    <w:lang w:val="it-IT"/>
                  </w:rPr>
                  <w:t xml:space="preserve"> +256-414-344801</w:t>
                </w:r>
              </w:sdtContent>
            </w:sdt>
            <w:r w:rsidRPr="00814716">
              <w:rPr>
                <w:rFonts w:asciiTheme="minorHAnsi" w:hAnsiTheme="minorHAnsi" w:cstheme="minorHAnsi"/>
                <w:color w:val="000000" w:themeColor="text1"/>
                <w:sz w:val="22"/>
                <w:szCs w:val="22"/>
                <w:lang w:val="it-IT"/>
              </w:rPr>
              <w:t xml:space="preserve"> </w:t>
            </w:r>
          </w:p>
          <w:p w14:paraId="5DAF0D81" w14:textId="77777777" w:rsidR="00C04662" w:rsidRPr="00042F38" w:rsidRDefault="00A2403C" w:rsidP="001F69C0">
            <w:pPr>
              <w:pStyle w:val="BankNormal"/>
              <w:tabs>
                <w:tab w:val="left" w:pos="4426"/>
                <w:tab w:val="right" w:pos="7218"/>
              </w:tabs>
              <w:spacing w:after="0"/>
              <w:rPr>
                <w:rFonts w:asciiTheme="minorHAnsi" w:hAnsiTheme="minorHAnsi" w:cstheme="minorHAnsi"/>
                <w:sz w:val="22"/>
                <w:szCs w:val="22"/>
                <w:lang w:val="en-GB"/>
              </w:rPr>
            </w:pPr>
            <w:r w:rsidRPr="00814716">
              <w:rPr>
                <w:rFonts w:asciiTheme="minorHAnsi" w:hAnsiTheme="minorHAnsi" w:cstheme="minorHAnsi"/>
                <w:color w:val="000000" w:themeColor="text1"/>
                <w:sz w:val="22"/>
                <w:szCs w:val="22"/>
                <w:lang w:val="it-IT"/>
              </w:rPr>
              <w:t xml:space="preserve">E-mail address dedicated for this purpose: </w:t>
            </w:r>
            <w:sdt>
              <w:sdtPr>
                <w:rPr>
                  <w:rFonts w:asciiTheme="minorHAnsi" w:hAnsiTheme="minorHAnsi" w:cstheme="minorHAnsi"/>
                  <w:color w:val="000000" w:themeColor="text1"/>
                  <w:sz w:val="22"/>
                  <w:szCs w:val="22"/>
                  <w:lang w:val="it-IT"/>
                </w:rPr>
                <w:id w:val="721954460"/>
                <w:text/>
              </w:sdtPr>
              <w:sdtEndPr/>
              <w:sdtContent>
                <w:r w:rsidR="001F69C0">
                  <w:rPr>
                    <w:rFonts w:asciiTheme="minorHAnsi" w:hAnsiTheme="minorHAnsi" w:cstheme="minorHAnsi"/>
                    <w:color w:val="000000" w:themeColor="text1"/>
                    <w:sz w:val="22"/>
                    <w:szCs w:val="22"/>
                    <w:lang w:val="it-IT"/>
                  </w:rPr>
                  <w:t xml:space="preserve">peter.omedo@undp.org </w:t>
                </w:r>
                <w:r w:rsidR="00BB4C20">
                  <w:rPr>
                    <w:rFonts w:asciiTheme="minorHAnsi" w:hAnsiTheme="minorHAnsi" w:cstheme="minorHAnsi"/>
                    <w:color w:val="000000" w:themeColor="text1"/>
                    <w:sz w:val="22"/>
                    <w:szCs w:val="22"/>
                    <w:lang w:val="it-IT"/>
                  </w:rPr>
                  <w:t>; otine@unfpa.org</w:t>
                </w:r>
              </w:sdtContent>
            </w:sdt>
          </w:p>
        </w:tc>
      </w:tr>
      <w:tr w:rsidR="00C04662" w:rsidRPr="00042F38" w14:paraId="2F418277" w14:textId="77777777" w:rsidTr="00AF2E42">
        <w:tblPrEx>
          <w:tblBorders>
            <w:top w:val="single" w:sz="6" w:space="0" w:color="auto"/>
          </w:tblBorders>
        </w:tblPrEx>
        <w:tc>
          <w:tcPr>
            <w:tcW w:w="612" w:type="dxa"/>
          </w:tcPr>
          <w:p w14:paraId="3C93E098"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18</w:t>
            </w:r>
          </w:p>
        </w:tc>
        <w:tc>
          <w:tcPr>
            <w:tcW w:w="810" w:type="dxa"/>
          </w:tcPr>
          <w:p w14:paraId="101C070E"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B.11</w:t>
            </w:r>
            <w:r w:rsidR="00A23B10">
              <w:rPr>
                <w:rFonts w:asciiTheme="minorHAnsi" w:hAnsiTheme="minorHAnsi" w:cstheme="minorHAnsi"/>
                <w:bCs/>
                <w:sz w:val="22"/>
                <w:szCs w:val="22"/>
                <w:lang w:val="en-GB"/>
              </w:rPr>
              <w:t>.1</w:t>
            </w:r>
          </w:p>
        </w:tc>
        <w:tc>
          <w:tcPr>
            <w:tcW w:w="3060" w:type="dxa"/>
          </w:tcPr>
          <w:p w14:paraId="1E4763C7" w14:textId="77777777" w:rsidR="00C04662" w:rsidRPr="00042F38" w:rsidRDefault="00C0466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Manner of Disseminating Supplemental Information to the RFP and responses/clarifications to queries</w:t>
            </w:r>
          </w:p>
        </w:tc>
        <w:tc>
          <w:tcPr>
            <w:tcW w:w="5580" w:type="dxa"/>
            <w:tcMar>
              <w:top w:w="85" w:type="dxa"/>
              <w:bottom w:w="142" w:type="dxa"/>
            </w:tcMar>
          </w:tcPr>
          <w:p w14:paraId="33CB8BE8" w14:textId="77777777" w:rsidR="00C04662" w:rsidRPr="00042F38" w:rsidRDefault="00025A55" w:rsidP="005F0FEF">
            <w:pPr>
              <w:pStyle w:val="BankNormal"/>
              <w:tabs>
                <w:tab w:val="left" w:pos="4426"/>
                <w:tab w:val="right" w:pos="7218"/>
              </w:tabs>
              <w:spacing w:after="0"/>
              <w:ind w:left="288" w:hanging="288"/>
              <w:rPr>
                <w:rFonts w:asciiTheme="minorHAnsi" w:hAnsiTheme="minorHAnsi" w:cstheme="minorHAnsi"/>
                <w:snapToGrid w:val="0"/>
                <w:sz w:val="22"/>
                <w:szCs w:val="22"/>
              </w:rPr>
            </w:pPr>
            <w:sdt>
              <w:sdtPr>
                <w:rPr>
                  <w:rFonts w:asciiTheme="minorHAnsi" w:hAnsiTheme="minorHAnsi" w:cstheme="minorHAnsi"/>
                  <w:snapToGrid w:val="0"/>
                  <w:sz w:val="22"/>
                  <w:szCs w:val="22"/>
                </w:rPr>
                <w:id w:val="-1390106797"/>
                <w14:checkbox>
                  <w14:checked w14:val="1"/>
                  <w14:checkedState w14:val="2612" w14:font="MS Gothic"/>
                  <w14:uncheckedState w14:val="2610" w14:font="MS Gothic"/>
                </w14:checkbox>
              </w:sdtPr>
              <w:sdtEndPr/>
              <w:sdtContent>
                <w:r w:rsidR="00673BA9">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w:t>
            </w:r>
          </w:p>
          <w:p w14:paraId="22C3091E" w14:textId="77777777" w:rsidR="00C04662" w:rsidRPr="00042F38" w:rsidRDefault="00025A55" w:rsidP="00466DF8">
            <w:pPr>
              <w:pStyle w:val="BankNormal"/>
              <w:tabs>
                <w:tab w:val="left" w:pos="4426"/>
                <w:tab w:val="right" w:pos="7218"/>
              </w:tabs>
              <w:spacing w:after="0"/>
              <w:ind w:left="288" w:hanging="288"/>
              <w:rPr>
                <w:rFonts w:asciiTheme="minorHAnsi" w:hAnsiTheme="minorHAnsi" w:cstheme="minorHAnsi"/>
                <w:sz w:val="22"/>
                <w:szCs w:val="22"/>
                <w:lang w:val="en-GB"/>
              </w:rPr>
            </w:pPr>
            <w:sdt>
              <w:sdtPr>
                <w:rPr>
                  <w:rFonts w:asciiTheme="minorHAnsi" w:hAnsiTheme="minorHAnsi" w:cstheme="minorHAnsi"/>
                  <w:snapToGrid w:val="0"/>
                  <w:sz w:val="22"/>
                  <w:szCs w:val="22"/>
                </w:rPr>
                <w:id w:val="-212282587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 and Posting on the w</w:t>
            </w:r>
            <w:r w:rsidR="00C04662" w:rsidRPr="00042F38">
              <w:rPr>
                <w:rFonts w:asciiTheme="minorHAnsi" w:hAnsiTheme="minorHAnsi" w:cstheme="minorHAnsi"/>
                <w:bCs/>
                <w:sz w:val="22"/>
                <w:szCs w:val="22"/>
                <w:lang w:val="en-GB"/>
              </w:rPr>
              <w:t>ebsite</w:t>
            </w:r>
            <w:r w:rsidR="00C04662" w:rsidRPr="00042F38">
              <w:rPr>
                <w:rStyle w:val="FootnoteReference"/>
                <w:rFonts w:asciiTheme="minorHAnsi" w:hAnsiTheme="minorHAnsi" w:cstheme="minorHAnsi"/>
                <w:bCs/>
                <w:sz w:val="22"/>
                <w:szCs w:val="22"/>
                <w:lang w:val="en-GB"/>
              </w:rPr>
              <w:footnoteReference w:id="6"/>
            </w:r>
            <w:r w:rsidR="00C04662" w:rsidRPr="00042F38">
              <w:rPr>
                <w:rFonts w:asciiTheme="minorHAnsi" w:hAnsiTheme="minorHAnsi" w:cstheme="minorHAnsi"/>
                <w:bCs/>
                <w:sz w:val="22"/>
                <w:szCs w:val="22"/>
                <w:lang w:val="en-GB"/>
              </w:rPr>
              <w:t xml:space="preserve"> </w:t>
            </w:r>
            <w:sdt>
              <w:sdtPr>
                <w:rPr>
                  <w:rFonts w:asciiTheme="minorHAnsi" w:hAnsiTheme="minorHAnsi" w:cstheme="minorHAnsi"/>
                  <w:bCs/>
                  <w:color w:val="000000" w:themeColor="text1"/>
                  <w:sz w:val="22"/>
                  <w:szCs w:val="22"/>
                  <w:lang w:val="en-GB"/>
                </w:rPr>
                <w:id w:val="1386915656"/>
                <w:showingPlcHdr/>
                <w:text/>
              </w:sdtPr>
              <w:sdtEndPr/>
              <w:sdtContent>
                <w:r w:rsidR="00A2403C" w:rsidRPr="00814716">
                  <w:rPr>
                    <w:rFonts w:asciiTheme="minorHAnsi" w:hAnsiTheme="minorHAnsi" w:cstheme="minorHAnsi"/>
                    <w:bCs/>
                    <w:i/>
                    <w:color w:val="000000" w:themeColor="text1"/>
                    <w:sz w:val="22"/>
                    <w:szCs w:val="22"/>
                    <w:lang w:val="en-GB"/>
                  </w:rPr>
                  <w:t>[specify exact URL Address]</w:t>
                </w:r>
              </w:sdtContent>
            </w:sdt>
          </w:p>
        </w:tc>
      </w:tr>
      <w:tr w:rsidR="00C04662" w:rsidRPr="00042F38" w14:paraId="18A78194" w14:textId="77777777" w:rsidTr="00AF2E42">
        <w:tblPrEx>
          <w:tblBorders>
            <w:top w:val="single" w:sz="6" w:space="0" w:color="auto"/>
          </w:tblBorders>
        </w:tblPrEx>
        <w:tc>
          <w:tcPr>
            <w:tcW w:w="612" w:type="dxa"/>
          </w:tcPr>
          <w:p w14:paraId="7F36DC67"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19</w:t>
            </w:r>
          </w:p>
        </w:tc>
        <w:tc>
          <w:tcPr>
            <w:tcW w:w="810" w:type="dxa"/>
          </w:tcPr>
          <w:p w14:paraId="76B25F10"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D.23.3</w:t>
            </w:r>
          </w:p>
        </w:tc>
        <w:tc>
          <w:tcPr>
            <w:tcW w:w="3060" w:type="dxa"/>
          </w:tcPr>
          <w:p w14:paraId="33F5EE90" w14:textId="77777777" w:rsidR="00C04662" w:rsidRPr="00042F38" w:rsidRDefault="00C04662">
            <w:pPr>
              <w:rPr>
                <w:rFonts w:asciiTheme="minorHAnsi" w:hAnsiTheme="minorHAnsi" w:cstheme="minorHAnsi"/>
                <w:sz w:val="22"/>
                <w:szCs w:val="22"/>
              </w:rPr>
            </w:pPr>
            <w:r w:rsidRPr="00042F38">
              <w:rPr>
                <w:rFonts w:asciiTheme="minorHAnsi" w:hAnsiTheme="minorHAnsi" w:cstheme="minorHAnsi"/>
                <w:bCs/>
                <w:sz w:val="22"/>
                <w:szCs w:val="22"/>
                <w:lang w:val="en-GB"/>
              </w:rPr>
              <w:t>No. of copies of Proposal that must be submitted [if transmitted by courier]</w:t>
            </w:r>
          </w:p>
        </w:tc>
        <w:tc>
          <w:tcPr>
            <w:tcW w:w="5580" w:type="dxa"/>
            <w:tcMar>
              <w:top w:w="85" w:type="dxa"/>
              <w:bottom w:w="142" w:type="dxa"/>
            </w:tcMar>
          </w:tcPr>
          <w:p w14:paraId="7CCDC6A0" w14:textId="77777777"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Original : </w:t>
            </w:r>
            <w:sdt>
              <w:sdtPr>
                <w:rPr>
                  <w:rFonts w:asciiTheme="minorHAnsi" w:hAnsiTheme="minorHAnsi" w:cstheme="minorHAnsi"/>
                  <w:color w:val="000000" w:themeColor="text1"/>
                  <w:sz w:val="22"/>
                  <w:szCs w:val="22"/>
                  <w:lang w:val="en-GB"/>
                </w:rPr>
                <w:id w:val="1722324142"/>
                <w:text/>
              </w:sdtPr>
              <w:sdtEndPr/>
              <w:sdtContent>
                <w:r w:rsidR="00673BA9">
                  <w:rPr>
                    <w:rFonts w:asciiTheme="minorHAnsi" w:hAnsiTheme="minorHAnsi" w:cstheme="minorHAnsi"/>
                    <w:color w:val="000000" w:themeColor="text1"/>
                    <w:sz w:val="22"/>
                    <w:szCs w:val="22"/>
                    <w:lang w:val="en-GB"/>
                  </w:rPr>
                  <w:t>1</w:t>
                </w:r>
              </w:sdtContent>
            </w:sdt>
          </w:p>
          <w:p w14:paraId="7D49F0CA" w14:textId="77777777" w:rsidR="00C04662" w:rsidRPr="00042F38" w:rsidRDefault="00A2403C" w:rsidP="00673BA9">
            <w:pPr>
              <w:pStyle w:val="BankNormal"/>
              <w:tabs>
                <w:tab w:val="left" w:pos="4426"/>
                <w:tab w:val="right" w:pos="7218"/>
              </w:tabs>
              <w:spacing w:after="0"/>
              <w:rPr>
                <w:rFonts w:asciiTheme="minorHAnsi" w:hAnsiTheme="minorHAnsi" w:cstheme="minorHAnsi"/>
                <w:sz w:val="22"/>
                <w:szCs w:val="22"/>
                <w:lang w:val="en-GB" w:eastAsia="it-IT"/>
              </w:rPr>
            </w:pPr>
            <w:r w:rsidRPr="00814716">
              <w:rPr>
                <w:rFonts w:asciiTheme="minorHAnsi" w:hAnsiTheme="minorHAnsi" w:cstheme="minorHAnsi"/>
                <w:color w:val="000000" w:themeColor="text1"/>
                <w:sz w:val="22"/>
                <w:szCs w:val="22"/>
                <w:lang w:val="en-GB"/>
              </w:rPr>
              <w:t xml:space="preserve">Copies : </w:t>
            </w:r>
            <w:sdt>
              <w:sdtPr>
                <w:rPr>
                  <w:rFonts w:asciiTheme="minorHAnsi" w:hAnsiTheme="minorHAnsi" w:cstheme="minorHAnsi"/>
                  <w:color w:val="000000" w:themeColor="text1"/>
                  <w:sz w:val="22"/>
                  <w:szCs w:val="22"/>
                  <w:lang w:val="en-GB"/>
                </w:rPr>
                <w:id w:val="-1758750146"/>
                <w:text/>
              </w:sdtPr>
              <w:sdtEndPr/>
              <w:sdtContent>
                <w:r w:rsidR="00BB4C20">
                  <w:rPr>
                    <w:rFonts w:asciiTheme="minorHAnsi" w:hAnsiTheme="minorHAnsi" w:cstheme="minorHAnsi"/>
                    <w:color w:val="000000" w:themeColor="text1"/>
                    <w:sz w:val="22"/>
                    <w:szCs w:val="22"/>
                    <w:lang w:val="en-GB"/>
                  </w:rPr>
                  <w:t>2</w:t>
                </w:r>
              </w:sdtContent>
            </w:sdt>
          </w:p>
        </w:tc>
      </w:tr>
      <w:tr w:rsidR="00C04662" w:rsidRPr="00042F38" w14:paraId="65685884" w14:textId="77777777" w:rsidTr="00AF2E42">
        <w:tblPrEx>
          <w:tblBorders>
            <w:top w:val="single" w:sz="6" w:space="0" w:color="auto"/>
          </w:tblBorders>
        </w:tblPrEx>
        <w:tc>
          <w:tcPr>
            <w:tcW w:w="612" w:type="dxa"/>
          </w:tcPr>
          <w:p w14:paraId="6D22B88B"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20</w:t>
            </w:r>
          </w:p>
        </w:tc>
        <w:tc>
          <w:tcPr>
            <w:tcW w:w="810" w:type="dxa"/>
          </w:tcPr>
          <w:p w14:paraId="680EAC06" w14:textId="77777777" w:rsidR="00C04662"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p w14:paraId="15EA4204" w14:textId="77777777" w:rsidR="00CB6134"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D.23.2</w:t>
            </w:r>
          </w:p>
          <w:p w14:paraId="56F35324" w14:textId="77777777" w:rsidR="00CB6134"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D.24</w:t>
            </w:r>
          </w:p>
        </w:tc>
        <w:tc>
          <w:tcPr>
            <w:tcW w:w="3060" w:type="dxa"/>
          </w:tcPr>
          <w:p w14:paraId="4FC9750D" w14:textId="77777777" w:rsidR="00C04662" w:rsidRPr="00042F38" w:rsidRDefault="00C04662" w:rsidP="00452F4B">
            <w:pPr>
              <w:rPr>
                <w:rFonts w:asciiTheme="minorHAnsi" w:hAnsiTheme="minorHAnsi" w:cstheme="minorHAnsi"/>
                <w:sz w:val="22"/>
                <w:szCs w:val="22"/>
                <w:lang w:val="en-GB"/>
              </w:rPr>
            </w:pPr>
            <w:r w:rsidRPr="00042F38">
              <w:rPr>
                <w:rFonts w:asciiTheme="minorHAnsi" w:hAnsiTheme="minorHAnsi" w:cstheme="minorHAnsi"/>
                <w:sz w:val="22"/>
                <w:szCs w:val="22"/>
                <w:lang w:val="en-GB"/>
              </w:rPr>
              <w:t xml:space="preserve">Proposal Submission Address </w:t>
            </w:r>
          </w:p>
        </w:tc>
        <w:tc>
          <w:tcPr>
            <w:tcW w:w="5580" w:type="dxa"/>
            <w:tcMar>
              <w:top w:w="85" w:type="dxa"/>
              <w:bottom w:w="142" w:type="dxa"/>
            </w:tcMar>
          </w:tcPr>
          <w:p w14:paraId="7E9C5FEA" w14:textId="77777777" w:rsidR="00C04662" w:rsidRDefault="00673BA9" w:rsidP="00F475E4">
            <w:pPr>
              <w:pStyle w:val="BankNormal"/>
              <w:tabs>
                <w:tab w:val="right" w:pos="7218"/>
              </w:tabs>
              <w:spacing w:after="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UNDP Uganda</w:t>
            </w:r>
          </w:p>
          <w:p w14:paraId="50189F4D" w14:textId="77777777" w:rsidR="00673BA9" w:rsidRDefault="00673BA9" w:rsidP="00F475E4">
            <w:pPr>
              <w:pStyle w:val="BankNormal"/>
              <w:tabs>
                <w:tab w:val="right" w:pos="7218"/>
              </w:tabs>
              <w:spacing w:after="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Plot 11, Yusuf Lule Road, Nakasero</w:t>
            </w:r>
          </w:p>
          <w:p w14:paraId="5BA41A39" w14:textId="77777777" w:rsidR="00673BA9" w:rsidRDefault="00673BA9" w:rsidP="00F475E4">
            <w:pPr>
              <w:pStyle w:val="BankNormal"/>
              <w:tabs>
                <w:tab w:val="right" w:pos="7218"/>
              </w:tabs>
              <w:spacing w:after="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P.O BOX 7184, Kampala Uganda.</w:t>
            </w:r>
          </w:p>
          <w:p w14:paraId="418EE0F6" w14:textId="77777777" w:rsidR="00A2403C" w:rsidRDefault="00A2403C" w:rsidP="00F475E4">
            <w:pPr>
              <w:pStyle w:val="BankNormal"/>
              <w:tabs>
                <w:tab w:val="right" w:pos="7218"/>
              </w:tabs>
              <w:spacing w:after="0"/>
              <w:rPr>
                <w:rFonts w:asciiTheme="minorHAnsi" w:hAnsiTheme="minorHAnsi" w:cstheme="minorHAnsi"/>
                <w:sz w:val="22"/>
                <w:szCs w:val="22"/>
                <w:u w:val="single"/>
                <w:lang w:val="en-GB"/>
              </w:rPr>
            </w:pPr>
          </w:p>
          <w:p w14:paraId="2159188F" w14:textId="77777777" w:rsidR="00A2403C" w:rsidRDefault="00A2403C" w:rsidP="00F475E4">
            <w:pPr>
              <w:pStyle w:val="BankNormal"/>
              <w:tabs>
                <w:tab w:val="right" w:pos="7218"/>
              </w:tabs>
              <w:spacing w:after="0"/>
              <w:rPr>
                <w:rFonts w:asciiTheme="minorHAnsi" w:hAnsiTheme="minorHAnsi" w:cstheme="minorHAnsi"/>
                <w:sz w:val="22"/>
                <w:szCs w:val="22"/>
                <w:u w:val="single"/>
                <w:lang w:val="en-GB"/>
              </w:rPr>
            </w:pPr>
          </w:p>
          <w:p w14:paraId="720FDB98" w14:textId="77777777" w:rsidR="00A2403C" w:rsidRPr="00042F38" w:rsidRDefault="00A2403C" w:rsidP="00F475E4">
            <w:pPr>
              <w:pStyle w:val="BankNormal"/>
              <w:tabs>
                <w:tab w:val="right" w:pos="7218"/>
              </w:tabs>
              <w:spacing w:after="0"/>
              <w:rPr>
                <w:rFonts w:asciiTheme="minorHAnsi" w:hAnsiTheme="minorHAnsi" w:cstheme="minorHAnsi"/>
                <w:sz w:val="22"/>
                <w:szCs w:val="22"/>
                <w:u w:val="single"/>
                <w:lang w:val="en-GB"/>
              </w:rPr>
            </w:pPr>
          </w:p>
        </w:tc>
      </w:tr>
      <w:tr w:rsidR="00C04662" w:rsidRPr="00042F38" w14:paraId="1E37F102" w14:textId="77777777" w:rsidTr="00AF2E42">
        <w:tblPrEx>
          <w:tblBorders>
            <w:top w:val="single" w:sz="6" w:space="0" w:color="auto"/>
          </w:tblBorders>
        </w:tblPrEx>
        <w:tc>
          <w:tcPr>
            <w:tcW w:w="612" w:type="dxa"/>
          </w:tcPr>
          <w:p w14:paraId="6F18BB5C"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21</w:t>
            </w:r>
          </w:p>
        </w:tc>
        <w:tc>
          <w:tcPr>
            <w:tcW w:w="810" w:type="dxa"/>
          </w:tcPr>
          <w:p w14:paraId="22D8987B" w14:textId="77777777" w:rsidR="00C04662"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C.21</w:t>
            </w:r>
          </w:p>
          <w:p w14:paraId="6A5E7B6D" w14:textId="77777777" w:rsidR="0066718F" w:rsidRPr="00042F38"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D.24</w:t>
            </w:r>
          </w:p>
        </w:tc>
        <w:tc>
          <w:tcPr>
            <w:tcW w:w="3060" w:type="dxa"/>
          </w:tcPr>
          <w:p w14:paraId="45B1EF25" w14:textId="77777777" w:rsidR="00C04662" w:rsidRPr="00042F38" w:rsidRDefault="00C04662" w:rsidP="005F04F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Deadline of Submission </w:t>
            </w:r>
          </w:p>
        </w:tc>
        <w:tc>
          <w:tcPr>
            <w:tcW w:w="5580" w:type="dxa"/>
            <w:tcMar>
              <w:top w:w="85" w:type="dxa"/>
              <w:bottom w:w="142" w:type="dxa"/>
            </w:tcMar>
          </w:tcPr>
          <w:p w14:paraId="56304385" w14:textId="77777777" w:rsidR="00A2403C"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Date</w:t>
            </w:r>
            <w:r>
              <w:rPr>
                <w:rFonts w:asciiTheme="minorHAnsi" w:hAnsiTheme="minorHAnsi" w:cstheme="minorHAnsi"/>
                <w:color w:val="000000" w:themeColor="text1"/>
                <w:sz w:val="22"/>
                <w:szCs w:val="22"/>
                <w:lang w:val="en-GB"/>
              </w:rPr>
              <w:t xml:space="preserve"> and Time</w:t>
            </w:r>
            <w:r w:rsidR="00673BA9">
              <w:rPr>
                <w:rFonts w:asciiTheme="minorHAnsi" w:hAnsiTheme="minorHAnsi" w:cstheme="minorHAnsi"/>
                <w:color w:val="000000" w:themeColor="text1"/>
                <w:sz w:val="22"/>
                <w:szCs w:val="22"/>
                <w:lang w:val="en-GB"/>
              </w:rPr>
              <w:t xml:space="preserve"> :</w:t>
            </w:r>
          </w:p>
          <w:p w14:paraId="149B206F" w14:textId="77777777" w:rsidR="00C04662" w:rsidRPr="00B41AA9" w:rsidRDefault="00025A55" w:rsidP="00673BA9">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132476586"/>
                <w:date w:fullDate="2015-10-22T12:00:00Z">
                  <w:dateFormat w:val="MMMM d, yyyy h:mm am/pm"/>
                  <w:lid w:val="en-US"/>
                  <w:storeMappedDataAs w:val="dateTime"/>
                  <w:calendar w:val="gregorian"/>
                </w:date>
              </w:sdtPr>
              <w:sdtEndPr/>
              <w:sdtContent>
                <w:r w:rsidR="00B41AA9">
                  <w:rPr>
                    <w:rFonts w:asciiTheme="minorHAnsi" w:hAnsiTheme="minorHAnsi" w:cstheme="minorHAnsi"/>
                    <w:color w:val="000000" w:themeColor="text1"/>
                    <w:sz w:val="22"/>
                    <w:szCs w:val="22"/>
                  </w:rPr>
                  <w:t>October 22, 2015 12:00 PM</w:t>
                </w:r>
              </w:sdtContent>
            </w:sdt>
          </w:p>
        </w:tc>
      </w:tr>
      <w:tr w:rsidR="00C04662" w:rsidRPr="00042F38" w14:paraId="61518F87" w14:textId="77777777" w:rsidTr="00AF2E42">
        <w:tblPrEx>
          <w:tblBorders>
            <w:top w:val="single" w:sz="6" w:space="0" w:color="auto"/>
          </w:tblBorders>
        </w:tblPrEx>
        <w:trPr>
          <w:trHeight w:val="665"/>
        </w:trPr>
        <w:tc>
          <w:tcPr>
            <w:tcW w:w="612" w:type="dxa"/>
          </w:tcPr>
          <w:p w14:paraId="6325936B"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22</w:t>
            </w:r>
          </w:p>
        </w:tc>
        <w:tc>
          <w:tcPr>
            <w:tcW w:w="810" w:type="dxa"/>
          </w:tcPr>
          <w:p w14:paraId="33956AD4" w14:textId="77777777" w:rsidR="00C04662" w:rsidRPr="00042F38"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tc>
        <w:tc>
          <w:tcPr>
            <w:tcW w:w="3060" w:type="dxa"/>
          </w:tcPr>
          <w:p w14:paraId="063023A1" w14:textId="77777777" w:rsidR="00C04662" w:rsidRPr="00042F38" w:rsidRDefault="00C04662" w:rsidP="003823C1">
            <w:pPr>
              <w:rPr>
                <w:rFonts w:asciiTheme="minorHAnsi" w:hAnsiTheme="minorHAnsi" w:cstheme="minorHAnsi"/>
                <w:sz w:val="22"/>
                <w:szCs w:val="22"/>
                <w:lang w:val="en-GB"/>
              </w:rPr>
            </w:pPr>
            <w:r w:rsidRPr="00042F38">
              <w:rPr>
                <w:rFonts w:asciiTheme="minorHAnsi" w:hAnsiTheme="minorHAnsi" w:cstheme="minorHAnsi"/>
                <w:sz w:val="22"/>
                <w:szCs w:val="22"/>
                <w:lang w:val="en-GB"/>
              </w:rPr>
              <w:t>Allowable Manner of Submitting Proposals</w:t>
            </w:r>
          </w:p>
        </w:tc>
        <w:tc>
          <w:tcPr>
            <w:tcW w:w="5580" w:type="dxa"/>
            <w:tcMar>
              <w:top w:w="85" w:type="dxa"/>
              <w:bottom w:w="142" w:type="dxa"/>
            </w:tcMar>
          </w:tcPr>
          <w:p w14:paraId="7FD39E71" w14:textId="77777777" w:rsidR="00A2403C" w:rsidRPr="00814716" w:rsidRDefault="00025A55" w:rsidP="00A2403C">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61662106"/>
                <w14:checkbox>
                  <w14:checked w14:val="1"/>
                  <w14:checkedState w14:val="2612" w14:font="MS Gothic"/>
                  <w14:uncheckedState w14:val="2610" w14:font="MS Gothic"/>
                </w14:checkbox>
              </w:sdtPr>
              <w:sdtEndPr/>
              <w:sdtContent>
                <w:r w:rsidR="00673BA9">
                  <w:rPr>
                    <w:rFonts w:ascii="MS Gothic" w:eastAsia="MS Gothic" w:hAnsi="MS Gothic" w:cstheme="minorHAnsi" w:hint="eastAsia"/>
                    <w:snapToGrid w:val="0"/>
                    <w:color w:val="000000" w:themeColor="text1"/>
                    <w:sz w:val="22"/>
                    <w:szCs w:val="22"/>
                  </w:rPr>
                  <w:t>☒</w:t>
                </w:r>
              </w:sdtContent>
            </w:sdt>
            <w:r w:rsidR="00A2403C">
              <w:rPr>
                <w:rFonts w:asciiTheme="minorHAnsi" w:hAnsiTheme="minorHAnsi" w:cstheme="minorHAnsi"/>
                <w:snapToGrid w:val="0"/>
                <w:color w:val="000000" w:themeColor="text1"/>
                <w:sz w:val="22"/>
                <w:szCs w:val="22"/>
              </w:rPr>
              <w:t xml:space="preserve"> </w:t>
            </w:r>
            <w:r w:rsidR="00A2403C" w:rsidRPr="00814716">
              <w:rPr>
                <w:rFonts w:asciiTheme="minorHAnsi" w:hAnsiTheme="minorHAnsi" w:cstheme="minorHAnsi"/>
                <w:snapToGrid w:val="0"/>
                <w:color w:val="000000" w:themeColor="text1"/>
                <w:sz w:val="22"/>
                <w:szCs w:val="22"/>
              </w:rPr>
              <w:t>Courier/Hand Delivery</w:t>
            </w:r>
          </w:p>
          <w:p w14:paraId="747255C6" w14:textId="77777777" w:rsidR="00C04662" w:rsidRPr="00042F38" w:rsidRDefault="00025A55" w:rsidP="00A2403C">
            <w:pPr>
              <w:pStyle w:val="BankNormal"/>
              <w:tabs>
                <w:tab w:val="left" w:pos="378"/>
                <w:tab w:val="right" w:pos="7218"/>
              </w:tabs>
              <w:spacing w:after="0"/>
              <w:rPr>
                <w:rFonts w:asciiTheme="minorHAnsi" w:hAnsiTheme="minorHAnsi" w:cstheme="minorHAnsi"/>
                <w:snapToGrid w:val="0"/>
                <w:sz w:val="22"/>
                <w:szCs w:val="22"/>
              </w:rPr>
            </w:pPr>
            <w:sdt>
              <w:sdtPr>
                <w:rPr>
                  <w:rFonts w:asciiTheme="minorHAnsi" w:hAnsiTheme="minorHAnsi" w:cstheme="minorHAnsi"/>
                  <w:color w:val="000000" w:themeColor="text1"/>
                  <w:sz w:val="22"/>
                  <w:szCs w:val="22"/>
                  <w:lang w:val="en-GB"/>
                </w:rPr>
                <w:id w:val="182100537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Electronic submission of Bid</w:t>
            </w:r>
            <w:r w:rsidR="00A2403C" w:rsidRPr="00814716">
              <w:rPr>
                <w:rStyle w:val="FootnoteReference"/>
                <w:rFonts w:asciiTheme="minorHAnsi" w:hAnsiTheme="minorHAnsi" w:cstheme="minorHAnsi"/>
                <w:color w:val="000000" w:themeColor="text1"/>
                <w:sz w:val="22"/>
                <w:szCs w:val="22"/>
                <w:lang w:val="en-GB"/>
              </w:rPr>
              <w:footnoteReference w:id="7"/>
            </w:r>
          </w:p>
        </w:tc>
      </w:tr>
      <w:tr w:rsidR="00C04662" w:rsidRPr="00042F38" w14:paraId="3F58CE3A" w14:textId="77777777" w:rsidTr="00AF2E42">
        <w:tblPrEx>
          <w:tblBorders>
            <w:top w:val="single" w:sz="6" w:space="0" w:color="auto"/>
          </w:tblBorders>
        </w:tblPrEx>
        <w:tc>
          <w:tcPr>
            <w:tcW w:w="612" w:type="dxa"/>
          </w:tcPr>
          <w:p w14:paraId="10FC1EF7"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23</w:t>
            </w:r>
          </w:p>
        </w:tc>
        <w:tc>
          <w:tcPr>
            <w:tcW w:w="810" w:type="dxa"/>
          </w:tcPr>
          <w:p w14:paraId="333C92F1" w14:textId="77777777" w:rsidR="00C04662"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p w14:paraId="35DDFDA5"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D.26</w:t>
            </w:r>
          </w:p>
        </w:tc>
        <w:tc>
          <w:tcPr>
            <w:tcW w:w="3060" w:type="dxa"/>
          </w:tcPr>
          <w:p w14:paraId="20587178" w14:textId="77777777" w:rsidR="00C04662" w:rsidRPr="00042F38" w:rsidRDefault="00C04662" w:rsidP="00F475E4">
            <w:pPr>
              <w:rPr>
                <w:rFonts w:asciiTheme="minorHAnsi" w:hAnsiTheme="minorHAnsi" w:cstheme="minorHAnsi"/>
                <w:sz w:val="22"/>
                <w:szCs w:val="22"/>
                <w:lang w:val="en-GB"/>
              </w:rPr>
            </w:pPr>
            <w:r w:rsidRPr="00042F38">
              <w:rPr>
                <w:rFonts w:asciiTheme="minorHAnsi" w:hAnsiTheme="minorHAnsi" w:cstheme="minorHAnsi"/>
                <w:sz w:val="22"/>
                <w:szCs w:val="22"/>
                <w:lang w:val="en-GB"/>
              </w:rPr>
              <w:t>Conditions and Procedures for electronic submission and opening, if allowed</w:t>
            </w:r>
          </w:p>
        </w:tc>
        <w:tc>
          <w:tcPr>
            <w:tcW w:w="5580" w:type="dxa"/>
            <w:tcMar>
              <w:top w:w="85" w:type="dxa"/>
              <w:bottom w:w="142" w:type="dxa"/>
            </w:tcMar>
          </w:tcPr>
          <w:p w14:paraId="7C05C9DA" w14:textId="77777777" w:rsidR="00C04662" w:rsidRPr="00042F38" w:rsidRDefault="00025A55"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48165691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Official Address for e-submission:  </w:t>
            </w:r>
            <w:r w:rsidR="00A2403C" w:rsidRPr="00814716">
              <w:rPr>
                <w:rFonts w:asciiTheme="minorHAnsi" w:hAnsiTheme="minorHAnsi" w:cstheme="minorHAnsi"/>
                <w:i/>
                <w:color w:val="000000" w:themeColor="text1"/>
                <w:sz w:val="22"/>
                <w:szCs w:val="22"/>
                <w:lang w:val="en-GB"/>
              </w:rPr>
              <w:t>[specify]</w:t>
            </w:r>
          </w:p>
          <w:p w14:paraId="051DB86B" w14:textId="77777777" w:rsidR="00C04662" w:rsidRPr="00042F38" w:rsidRDefault="00025A55"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lang w:val="en-GB"/>
                </w:rPr>
                <w:id w:val="2006771784"/>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z w:val="22"/>
                    <w:szCs w:val="22"/>
                    <w:lang w:val="en-GB"/>
                  </w:rPr>
                  <w:t>☐</w:t>
                </w:r>
              </w:sdtContent>
            </w:sdt>
            <w:r w:rsidR="00A2403C">
              <w:rPr>
                <w:rFonts w:asciiTheme="minorHAnsi" w:hAnsiTheme="minorHAnsi" w:cstheme="minorHAnsi"/>
                <w:sz w:val="22"/>
                <w:szCs w:val="22"/>
                <w:lang w:val="en-GB"/>
              </w:rPr>
              <w:t xml:space="preserve"> </w:t>
            </w:r>
            <w:r w:rsidR="00C04662" w:rsidRPr="00042F38">
              <w:rPr>
                <w:rFonts w:asciiTheme="minorHAnsi" w:hAnsiTheme="minorHAnsi" w:cstheme="minorHAnsi"/>
                <w:sz w:val="22"/>
                <w:szCs w:val="22"/>
                <w:lang w:val="en-GB"/>
              </w:rPr>
              <w:t>Free from virus and corrupted files</w:t>
            </w:r>
          </w:p>
          <w:p w14:paraId="60389D09" w14:textId="77777777" w:rsidR="00A2403C" w:rsidRPr="00814716" w:rsidRDefault="00025A55"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052509584"/>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Format : PDF files only, password protected</w:t>
            </w:r>
          </w:p>
          <w:p w14:paraId="76ED5D00" w14:textId="77777777" w:rsidR="00A2403C" w:rsidRPr="00814716" w:rsidRDefault="00025A55"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4177184"/>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Password </w:t>
            </w:r>
            <w:r w:rsidR="00A2403C" w:rsidRPr="00814716">
              <w:rPr>
                <w:rFonts w:asciiTheme="minorHAnsi" w:hAnsiTheme="minorHAnsi" w:cstheme="minorHAnsi"/>
                <w:color w:val="000000" w:themeColor="text1"/>
                <w:sz w:val="22"/>
                <w:szCs w:val="22"/>
                <w:u w:val="single"/>
                <w:lang w:val="en-GB"/>
              </w:rPr>
              <w:t>must</w:t>
            </w:r>
            <w:r w:rsidR="00A2403C" w:rsidRPr="00814716">
              <w:rPr>
                <w:rFonts w:asciiTheme="minorHAnsi" w:hAnsiTheme="minorHAnsi" w:cstheme="minorHAnsi"/>
                <w:color w:val="000000" w:themeColor="text1"/>
                <w:sz w:val="22"/>
                <w:szCs w:val="22"/>
                <w:lang w:val="en-GB"/>
              </w:rPr>
              <w:t xml:space="preserve"> not be provided to UNDP until the date and time of Bid Opening as indicated in No. 24</w:t>
            </w:r>
          </w:p>
          <w:p w14:paraId="0B15B713" w14:textId="77777777" w:rsidR="00A2403C" w:rsidRPr="00814716" w:rsidRDefault="00025A55"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95413116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File Size per transmission: </w:t>
            </w:r>
            <w:r w:rsidR="00A2403C" w:rsidRPr="00814716">
              <w:rPr>
                <w:rFonts w:asciiTheme="minorHAnsi" w:hAnsiTheme="minorHAnsi" w:cstheme="minorHAnsi"/>
                <w:i/>
                <w:color w:val="000000" w:themeColor="text1"/>
                <w:sz w:val="22"/>
                <w:szCs w:val="22"/>
                <w:lang w:val="en-GB"/>
              </w:rPr>
              <w:t>[specify]</w:t>
            </w:r>
          </w:p>
          <w:p w14:paraId="5B1D00EF" w14:textId="77777777" w:rsidR="00A2403C" w:rsidRPr="00814716" w:rsidRDefault="00025A55"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84082828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No. of transmission : </w:t>
            </w:r>
            <w:r w:rsidR="00A2403C" w:rsidRPr="00814716">
              <w:rPr>
                <w:rFonts w:asciiTheme="minorHAnsi" w:hAnsiTheme="minorHAnsi" w:cstheme="minorHAnsi"/>
                <w:i/>
                <w:color w:val="000000" w:themeColor="text1"/>
                <w:sz w:val="22"/>
                <w:szCs w:val="22"/>
                <w:lang w:val="en-GB"/>
              </w:rPr>
              <w:t>[specify]</w:t>
            </w:r>
          </w:p>
          <w:p w14:paraId="02B9B109" w14:textId="77777777" w:rsidR="00A2403C" w:rsidRPr="00814716" w:rsidRDefault="00025A55"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30586277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No. of copies to be transmitted : </w:t>
            </w:r>
            <w:r w:rsidR="00A2403C" w:rsidRPr="00814716">
              <w:rPr>
                <w:rFonts w:asciiTheme="minorHAnsi" w:hAnsiTheme="minorHAnsi" w:cstheme="minorHAnsi"/>
                <w:i/>
                <w:color w:val="000000" w:themeColor="text1"/>
                <w:sz w:val="22"/>
                <w:szCs w:val="22"/>
                <w:lang w:val="en-GB"/>
              </w:rPr>
              <w:t>[specify]</w:t>
            </w:r>
          </w:p>
          <w:p w14:paraId="28C96270" w14:textId="77777777" w:rsidR="00A2403C" w:rsidRPr="00814716" w:rsidRDefault="00025A55"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72197864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Mandatory subject of email : </w:t>
            </w:r>
            <w:r w:rsidR="00A2403C" w:rsidRPr="00814716">
              <w:rPr>
                <w:rFonts w:asciiTheme="minorHAnsi" w:hAnsiTheme="minorHAnsi" w:cstheme="minorHAnsi"/>
                <w:i/>
                <w:color w:val="000000" w:themeColor="text1"/>
                <w:sz w:val="22"/>
                <w:szCs w:val="22"/>
                <w:lang w:val="en-GB"/>
              </w:rPr>
              <w:t>[specify]</w:t>
            </w:r>
          </w:p>
          <w:p w14:paraId="50D2370F" w14:textId="77777777" w:rsidR="00A2403C" w:rsidRPr="00814716" w:rsidRDefault="00025A55"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89587938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Virus Scanning Software to be Used prior to transmission: </w:t>
            </w:r>
            <w:r w:rsidR="00A2403C" w:rsidRPr="00814716">
              <w:rPr>
                <w:rFonts w:asciiTheme="minorHAnsi" w:hAnsiTheme="minorHAnsi" w:cstheme="minorHAnsi"/>
                <w:i/>
                <w:color w:val="000000" w:themeColor="text1"/>
                <w:sz w:val="22"/>
                <w:szCs w:val="22"/>
                <w:lang w:val="en-GB"/>
              </w:rPr>
              <w:t>[specify]</w:t>
            </w:r>
          </w:p>
          <w:p w14:paraId="2B971929" w14:textId="77777777" w:rsidR="00A2403C" w:rsidRPr="00814716" w:rsidRDefault="00025A55"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30916301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Digital Certification/Signature:  </w:t>
            </w:r>
            <w:r w:rsidR="00A2403C" w:rsidRPr="00814716">
              <w:rPr>
                <w:rFonts w:asciiTheme="minorHAnsi" w:hAnsiTheme="minorHAnsi" w:cstheme="minorHAnsi"/>
                <w:i/>
                <w:color w:val="000000" w:themeColor="text1"/>
                <w:sz w:val="22"/>
                <w:szCs w:val="22"/>
                <w:lang w:val="en-GB"/>
              </w:rPr>
              <w:t>[specify]</w:t>
            </w:r>
          </w:p>
          <w:p w14:paraId="5EAD0426" w14:textId="77777777" w:rsidR="00A2403C" w:rsidRPr="00814716" w:rsidRDefault="00025A55"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43425808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Time Zone to be Recognized: </w:t>
            </w:r>
            <w:r w:rsidR="00A2403C" w:rsidRPr="00814716">
              <w:rPr>
                <w:rFonts w:asciiTheme="minorHAnsi" w:hAnsiTheme="minorHAnsi" w:cstheme="minorHAnsi"/>
                <w:i/>
                <w:color w:val="000000" w:themeColor="text1"/>
                <w:sz w:val="22"/>
                <w:szCs w:val="22"/>
                <w:lang w:val="en-GB"/>
              </w:rPr>
              <w:t>[specify]</w:t>
            </w:r>
          </w:p>
          <w:p w14:paraId="2E84FFDF" w14:textId="77777777" w:rsidR="00C04662" w:rsidRPr="00042F38" w:rsidRDefault="00025A55"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81749702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Other conditions:  </w:t>
            </w:r>
            <w:r w:rsidR="00A2403C" w:rsidRPr="00814716">
              <w:rPr>
                <w:rFonts w:asciiTheme="minorHAnsi" w:hAnsiTheme="minorHAnsi" w:cstheme="minorHAnsi"/>
                <w:i/>
                <w:snapToGrid w:val="0"/>
                <w:color w:val="000000" w:themeColor="text1"/>
                <w:sz w:val="22"/>
                <w:szCs w:val="22"/>
              </w:rPr>
              <w:t>[pls. specify]</w:t>
            </w:r>
          </w:p>
        </w:tc>
      </w:tr>
      <w:tr w:rsidR="00C04662" w:rsidRPr="00042F38" w14:paraId="566EF794" w14:textId="77777777" w:rsidTr="00AF2E42">
        <w:tblPrEx>
          <w:tblBorders>
            <w:top w:val="single" w:sz="6" w:space="0" w:color="auto"/>
          </w:tblBorders>
        </w:tblPrEx>
        <w:tc>
          <w:tcPr>
            <w:tcW w:w="612" w:type="dxa"/>
          </w:tcPr>
          <w:p w14:paraId="4CEC5419"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24</w:t>
            </w:r>
          </w:p>
        </w:tc>
        <w:tc>
          <w:tcPr>
            <w:tcW w:w="810" w:type="dxa"/>
          </w:tcPr>
          <w:p w14:paraId="2163126F" w14:textId="77777777" w:rsidR="00C04662"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tc>
        <w:tc>
          <w:tcPr>
            <w:tcW w:w="3060" w:type="dxa"/>
          </w:tcPr>
          <w:p w14:paraId="70C6ED82"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Date, time and venue for opening of Proposals</w:t>
            </w:r>
          </w:p>
        </w:tc>
        <w:tc>
          <w:tcPr>
            <w:tcW w:w="5580" w:type="dxa"/>
            <w:tcMar>
              <w:top w:w="85" w:type="dxa"/>
              <w:bottom w:w="142" w:type="dxa"/>
            </w:tcMar>
          </w:tcPr>
          <w:p w14:paraId="1A92957B" w14:textId="77777777" w:rsidR="00A2403C" w:rsidRPr="00814716"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Date </w:t>
            </w:r>
            <w:r>
              <w:rPr>
                <w:rFonts w:asciiTheme="minorHAnsi" w:hAnsiTheme="minorHAnsi" w:cstheme="minorHAnsi"/>
                <w:color w:val="000000" w:themeColor="text1"/>
                <w:sz w:val="22"/>
                <w:szCs w:val="22"/>
                <w:lang w:val="en-GB"/>
              </w:rPr>
              <w:t>and Time</w:t>
            </w:r>
            <w:r w:rsidRPr="00814716">
              <w:rPr>
                <w:rFonts w:asciiTheme="minorHAnsi" w:hAnsiTheme="minorHAnsi" w:cstheme="minorHAnsi"/>
                <w:color w:val="000000" w:themeColor="text1"/>
                <w:sz w:val="22"/>
                <w:szCs w:val="22"/>
                <w:lang w:val="en-GB"/>
              </w:rPr>
              <w: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930081712"/>
                <w:date w:fullDate="2015-10-22T14:00:00Z">
                  <w:dateFormat w:val="MMMM d, yyyy h:mm am/pm"/>
                  <w:lid w:val="en-US"/>
                  <w:storeMappedDataAs w:val="dateTime"/>
                  <w:calendar w:val="gregorian"/>
                </w:date>
              </w:sdtPr>
              <w:sdtEndPr/>
              <w:sdtContent>
                <w:r w:rsidR="00B41AA9">
                  <w:rPr>
                    <w:rFonts w:asciiTheme="minorHAnsi" w:hAnsiTheme="minorHAnsi" w:cstheme="minorHAnsi"/>
                    <w:color w:val="000000" w:themeColor="text1"/>
                    <w:sz w:val="22"/>
                    <w:szCs w:val="22"/>
                  </w:rPr>
                  <w:t>October 22, 2015 2:00 PM</w:t>
                </w:r>
              </w:sdtContent>
            </w:sdt>
          </w:p>
          <w:p w14:paraId="047D4FE7" w14:textId="77777777" w:rsidR="00C04662" w:rsidRPr="00042F38" w:rsidRDefault="00A2403C" w:rsidP="00B41AA9">
            <w:pPr>
              <w:pStyle w:val="BankNormal"/>
              <w:tabs>
                <w:tab w:val="right" w:pos="7218"/>
              </w:tabs>
              <w:spacing w:after="0"/>
              <w:rPr>
                <w:rFonts w:asciiTheme="minorHAnsi" w:hAnsiTheme="minorHAnsi" w:cstheme="minorHAnsi"/>
                <w:sz w:val="22"/>
                <w:szCs w:val="22"/>
                <w:lang w:val="en-GB"/>
              </w:rPr>
            </w:pPr>
            <w:r w:rsidRPr="00814716">
              <w:rPr>
                <w:rFonts w:asciiTheme="minorHAnsi" w:hAnsiTheme="minorHAnsi" w:cstheme="minorHAnsi"/>
                <w:color w:val="000000" w:themeColor="text1"/>
                <w:sz w:val="22"/>
                <w:szCs w:val="22"/>
                <w:lang w:val="en-GB"/>
              </w:rPr>
              <w:t>Venue :</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44767477"/>
                <w:text/>
              </w:sdtPr>
              <w:sdtEndPr/>
              <w:sdtContent>
                <w:r w:rsidR="00B41AA9">
                  <w:rPr>
                    <w:rFonts w:asciiTheme="minorHAnsi" w:hAnsiTheme="minorHAnsi" w:cstheme="minorHAnsi"/>
                    <w:color w:val="000000" w:themeColor="text1"/>
                    <w:sz w:val="22"/>
                    <w:szCs w:val="22"/>
                    <w:lang w:val="en-GB"/>
                  </w:rPr>
                  <w:t>UNDP</w:t>
                </w:r>
              </w:sdtContent>
            </w:sdt>
          </w:p>
        </w:tc>
      </w:tr>
      <w:tr w:rsidR="00C04662" w:rsidRPr="00042F38" w14:paraId="485E5D28" w14:textId="77777777" w:rsidTr="00AF2E42">
        <w:tblPrEx>
          <w:tblBorders>
            <w:top w:val="single" w:sz="6" w:space="0" w:color="auto"/>
          </w:tblBorders>
        </w:tblPrEx>
        <w:trPr>
          <w:trHeight w:val="1457"/>
        </w:trPr>
        <w:tc>
          <w:tcPr>
            <w:tcW w:w="612" w:type="dxa"/>
          </w:tcPr>
          <w:p w14:paraId="7A1CDE7A"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25</w:t>
            </w:r>
          </w:p>
        </w:tc>
        <w:tc>
          <w:tcPr>
            <w:tcW w:w="810" w:type="dxa"/>
          </w:tcPr>
          <w:p w14:paraId="408FD5DF" w14:textId="77777777" w:rsidR="00C04662"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E.29.2</w:t>
            </w:r>
          </w:p>
          <w:p w14:paraId="690CA70C" w14:textId="77777777" w:rsidR="0066718F"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E.29.3</w:t>
            </w:r>
          </w:p>
          <w:p w14:paraId="25716BCD"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F.34</w:t>
            </w:r>
          </w:p>
        </w:tc>
        <w:tc>
          <w:tcPr>
            <w:tcW w:w="3060" w:type="dxa"/>
          </w:tcPr>
          <w:p w14:paraId="0B41554B"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Evaluation method to be used in selecting the most responsive Proposal</w:t>
            </w:r>
          </w:p>
        </w:tc>
        <w:tc>
          <w:tcPr>
            <w:tcW w:w="5580" w:type="dxa"/>
            <w:tcMar>
              <w:top w:w="85" w:type="dxa"/>
              <w:bottom w:w="142" w:type="dxa"/>
            </w:tcMar>
          </w:tcPr>
          <w:p w14:paraId="6471CC1A" w14:textId="77777777" w:rsidR="00C04662" w:rsidRPr="00042F38" w:rsidRDefault="00025A55"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700161173"/>
                <w14:checkbox>
                  <w14:checked w14:val="0"/>
                  <w14:checkedState w14:val="2612" w14:font="MS Gothic"/>
                  <w14:uncheckedState w14:val="2610" w14:font="MS Gothic"/>
                </w14:checkbox>
              </w:sdtPr>
              <w:sdtEndPr/>
              <w:sdtContent>
                <w:r w:rsidR="00A058F4">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Lowest financial offer of technically qualified Proposals</w:t>
            </w:r>
            <w:r w:rsidR="00DA52C8">
              <w:rPr>
                <w:rFonts w:asciiTheme="minorHAnsi" w:hAnsiTheme="minorHAnsi" w:cstheme="minorHAnsi"/>
                <w:snapToGrid w:val="0"/>
                <w:sz w:val="22"/>
                <w:szCs w:val="22"/>
              </w:rPr>
              <w:t xml:space="preserve"> (i.e., offers that are rated 70% and above)</w:t>
            </w:r>
            <w:r w:rsidR="00C04662" w:rsidRPr="00042F38">
              <w:rPr>
                <w:rFonts w:asciiTheme="minorHAnsi" w:hAnsiTheme="minorHAnsi" w:cstheme="minorHAnsi"/>
                <w:snapToGrid w:val="0"/>
                <w:sz w:val="22"/>
                <w:szCs w:val="22"/>
              </w:rPr>
              <w:t xml:space="preserve"> </w:t>
            </w:r>
          </w:p>
          <w:p w14:paraId="7CAFE193" w14:textId="77777777" w:rsidR="00C04662" w:rsidRPr="00042F38" w:rsidRDefault="00025A55"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913661550"/>
                <w14:checkbox>
                  <w14:checked w14:val="1"/>
                  <w14:checkedState w14:val="2612" w14:font="MS Gothic"/>
                  <w14:uncheckedState w14:val="2610" w14:font="MS Gothic"/>
                </w14:checkbox>
              </w:sdtPr>
              <w:sdtEndPr/>
              <w:sdtContent>
                <w:r w:rsidR="00A058F4">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the 70%-30% distribution for technical and financial proposals, respectively</w:t>
            </w:r>
            <w:r w:rsidR="00DA52C8">
              <w:rPr>
                <w:rFonts w:asciiTheme="minorHAnsi" w:hAnsiTheme="minorHAnsi" w:cstheme="minorHAnsi"/>
                <w:snapToGrid w:val="0"/>
                <w:sz w:val="22"/>
                <w:szCs w:val="22"/>
              </w:rPr>
              <w:t>, where the minimum passing score of technical proposal is 70%</w:t>
            </w:r>
          </w:p>
          <w:p w14:paraId="026DC655" w14:textId="77777777" w:rsidR="00C04662" w:rsidRPr="00042F38" w:rsidRDefault="00025A55" w:rsidP="00DA52C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69125775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60%-40% distribution for technical and financial proposals, respectively</w:t>
            </w:r>
            <w:r w:rsidR="00DA52C8">
              <w:rPr>
                <w:rFonts w:asciiTheme="minorHAnsi" w:hAnsiTheme="minorHAnsi" w:cstheme="minorHAnsi"/>
                <w:snapToGrid w:val="0"/>
                <w:sz w:val="22"/>
                <w:szCs w:val="22"/>
              </w:rPr>
              <w:t xml:space="preserve">, where </w:t>
            </w:r>
            <w:r w:rsidR="00DA52C8" w:rsidRPr="00DA52C8">
              <w:rPr>
                <w:rFonts w:asciiTheme="minorHAnsi" w:hAnsiTheme="minorHAnsi" w:cstheme="minorHAnsi"/>
                <w:snapToGrid w:val="0"/>
                <w:sz w:val="22"/>
                <w:szCs w:val="22"/>
              </w:rPr>
              <w:t xml:space="preserve">minimum passing </w:t>
            </w:r>
            <w:r w:rsidR="00DA52C8">
              <w:rPr>
                <w:rFonts w:asciiTheme="minorHAnsi" w:hAnsiTheme="minorHAnsi" w:cstheme="minorHAnsi"/>
                <w:snapToGrid w:val="0"/>
                <w:sz w:val="22"/>
                <w:szCs w:val="22"/>
              </w:rPr>
              <w:t>score of technical proposal is 60%.</w:t>
            </w:r>
          </w:p>
        </w:tc>
      </w:tr>
      <w:tr w:rsidR="00C04662" w:rsidRPr="00042F38" w14:paraId="724235C0" w14:textId="77777777" w:rsidTr="00AF2E42">
        <w:tblPrEx>
          <w:tblBorders>
            <w:top w:val="single" w:sz="6" w:space="0" w:color="auto"/>
          </w:tblBorders>
        </w:tblPrEx>
        <w:tc>
          <w:tcPr>
            <w:tcW w:w="612" w:type="dxa"/>
          </w:tcPr>
          <w:p w14:paraId="67289CCD"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26</w:t>
            </w:r>
          </w:p>
        </w:tc>
        <w:tc>
          <w:tcPr>
            <w:tcW w:w="810" w:type="dxa"/>
          </w:tcPr>
          <w:p w14:paraId="1C144A14" w14:textId="77777777" w:rsidR="00C04662" w:rsidRPr="00042F38" w:rsidRDefault="0066718F" w:rsidP="00990629">
            <w:pPr>
              <w:pStyle w:val="BankNormal"/>
              <w:tabs>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C.15.1</w:t>
            </w:r>
          </w:p>
        </w:tc>
        <w:tc>
          <w:tcPr>
            <w:tcW w:w="3060" w:type="dxa"/>
          </w:tcPr>
          <w:p w14:paraId="516AA06E"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Required Documents that must be Submitted to Establish Qualification of Proposers (In “Certified True Copy” form only) </w:t>
            </w:r>
          </w:p>
          <w:p w14:paraId="02997A86"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p>
          <w:p w14:paraId="54FE22FF" w14:textId="77777777" w:rsidR="00C04662" w:rsidRPr="00042F38" w:rsidDel="0000255A" w:rsidRDefault="00C04662" w:rsidP="000E7B28">
            <w:pPr>
              <w:pStyle w:val="BankNormal"/>
              <w:tabs>
                <w:tab w:val="right" w:pos="7218"/>
              </w:tabs>
              <w:spacing w:after="0"/>
              <w:rPr>
                <w:rFonts w:asciiTheme="minorHAnsi" w:hAnsiTheme="minorHAnsi" w:cstheme="minorHAnsi"/>
                <w:bCs/>
                <w:i/>
                <w:color w:val="FF0000"/>
                <w:sz w:val="22"/>
                <w:szCs w:val="22"/>
                <w:lang w:val="en-GB"/>
              </w:rPr>
            </w:pPr>
            <w:r w:rsidRPr="00042F38">
              <w:rPr>
                <w:rFonts w:asciiTheme="minorHAnsi" w:hAnsiTheme="minorHAnsi" w:cstheme="minorHAnsi"/>
                <w:bCs/>
                <w:i/>
                <w:color w:val="FF0000"/>
                <w:sz w:val="22"/>
                <w:szCs w:val="22"/>
                <w:lang w:val="en-GB"/>
              </w:rPr>
              <w:t>[</w:t>
            </w:r>
            <w:r>
              <w:rPr>
                <w:rFonts w:asciiTheme="minorHAnsi" w:hAnsiTheme="minorHAnsi" w:cstheme="minorHAnsi"/>
                <w:bCs/>
                <w:i/>
                <w:color w:val="FF0000"/>
                <w:sz w:val="22"/>
                <w:szCs w:val="22"/>
                <w:lang w:val="en-GB"/>
              </w:rPr>
              <w:t>C</w:t>
            </w:r>
            <w:r w:rsidRPr="00042F38">
              <w:rPr>
                <w:rFonts w:asciiTheme="minorHAnsi" w:hAnsiTheme="minorHAnsi" w:cstheme="minorHAnsi"/>
                <w:bCs/>
                <w:i/>
                <w:color w:val="FF0000"/>
                <w:sz w:val="22"/>
                <w:szCs w:val="22"/>
                <w:lang w:val="en-GB"/>
              </w:rPr>
              <w:t>heck all that appl</w:t>
            </w:r>
            <w:r>
              <w:rPr>
                <w:rFonts w:asciiTheme="minorHAnsi" w:hAnsiTheme="minorHAnsi" w:cstheme="minorHAnsi"/>
                <w:bCs/>
                <w:i/>
                <w:color w:val="FF0000"/>
                <w:sz w:val="22"/>
                <w:szCs w:val="22"/>
                <w:lang w:val="en-GB"/>
              </w:rPr>
              <w:t>y</w:t>
            </w:r>
            <w:r w:rsidRPr="00042F38">
              <w:rPr>
                <w:rFonts w:asciiTheme="minorHAnsi" w:hAnsiTheme="minorHAnsi" w:cstheme="minorHAnsi"/>
                <w:bCs/>
                <w:i/>
                <w:color w:val="FF0000"/>
                <w:sz w:val="22"/>
                <w:szCs w:val="22"/>
                <w:lang w:val="en-GB"/>
              </w:rPr>
              <w:t>, delete those that will not be required.]</w:t>
            </w:r>
          </w:p>
        </w:tc>
        <w:tc>
          <w:tcPr>
            <w:tcW w:w="5580" w:type="dxa"/>
            <w:tcMar>
              <w:top w:w="85" w:type="dxa"/>
              <w:bottom w:w="142" w:type="dxa"/>
            </w:tcMar>
          </w:tcPr>
          <w:p w14:paraId="349172F2"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489332161"/>
                <w14:checkbox>
                  <w14:checked w14:val="1"/>
                  <w14:checkedState w14:val="2612" w14:font="MS Gothic"/>
                  <w14:uncheckedState w14:val="2610" w14:font="MS Gothic"/>
                </w14:checkbox>
              </w:sdtPr>
              <w:sdtEndPr/>
              <w:sdtContent>
                <w:r w:rsidR="00B41AA9">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Company Profile, which should </w:t>
            </w:r>
            <w:r w:rsidR="00A2403C" w:rsidRPr="00814716">
              <w:rPr>
                <w:rFonts w:asciiTheme="minorHAnsi" w:hAnsiTheme="minorHAnsi" w:cstheme="minorHAnsi"/>
                <w:color w:val="000000" w:themeColor="text1"/>
                <w:sz w:val="22"/>
                <w:szCs w:val="22"/>
                <w:u w:val="single"/>
              </w:rPr>
              <w:t>not</w:t>
            </w:r>
            <w:r w:rsidR="00A2403C" w:rsidRPr="00814716">
              <w:rPr>
                <w:rFonts w:asciiTheme="minorHAnsi" w:hAnsiTheme="minorHAnsi" w:cstheme="minorHAnsi"/>
                <w:color w:val="000000" w:themeColor="text1"/>
                <w:sz w:val="22"/>
                <w:szCs w:val="22"/>
              </w:rPr>
              <w:t xml:space="preserve"> exceed fifteen (15) pages, including printed brochures and product catalogues relevant to the goods/services being procured </w:t>
            </w:r>
          </w:p>
          <w:p w14:paraId="4AF38462"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78679822"/>
                <w14:checkbox>
                  <w14:checked w14:val="0"/>
                  <w14:checkedState w14:val="2612" w14:font="MS Gothic"/>
                  <w14:uncheckedState w14:val="2610" w14:font="MS Gothic"/>
                </w14:checkbox>
              </w:sdtPr>
              <w:sdtEndPr/>
              <w:sdtContent>
                <w:r w:rsidR="00A058F4">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Members of the Governing Board and their Designations duly certified by the Corporate Secretary, or its equivalent document if Bidder is not a corporation</w:t>
            </w:r>
          </w:p>
          <w:p w14:paraId="7B2A6E9A"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04093872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List of Shareholders and Other Entities Financially Interested in the Firm owning 5% or more of the stocks and other interests, or its equivalent if Bidder is not a corporation</w:t>
            </w:r>
          </w:p>
          <w:p w14:paraId="25E20355"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409193936"/>
                <w14:checkbox>
                  <w14:checked w14:val="1"/>
                  <w14:checkedState w14:val="2612" w14:font="MS Gothic"/>
                  <w14:uncheckedState w14:val="2610" w14:font="MS Gothic"/>
                </w14:checkbox>
              </w:sdtPr>
              <w:sdtEndPr/>
              <w:sdtContent>
                <w:r w:rsidR="00A058F4">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Tax Registration/Payment Certificate issued by the Internal Revenue Authority evidencing that the Bidder is updated with its tax payment obligations, or Certificate of Tax exemption, if any such privilege is enjoyed by the Bidder </w:t>
            </w:r>
          </w:p>
          <w:p w14:paraId="6AA6913E"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86878585"/>
                <w14:checkbox>
                  <w14:checked w14:val="1"/>
                  <w14:checkedState w14:val="2612" w14:font="MS Gothic"/>
                  <w14:uncheckedState w14:val="2610" w14:font="MS Gothic"/>
                </w14:checkbox>
              </w:sdtPr>
              <w:sdtEndPr/>
              <w:sdtContent>
                <w:r w:rsidR="00B41AA9">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Certificate of Registration of the business, including Articles of Incorporation, or equivalent document if Bidder is not a corporation</w:t>
            </w:r>
          </w:p>
          <w:p w14:paraId="131EEEAA"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42683708"/>
                <w14:checkbox>
                  <w14:checked w14:val="1"/>
                  <w14:checkedState w14:val="2612" w14:font="MS Gothic"/>
                  <w14:uncheckedState w14:val="2610" w14:font="MS Gothic"/>
                </w14:checkbox>
              </w:sdtPr>
              <w:sdtEndPr/>
              <w:sdtContent>
                <w:r w:rsidR="00A058F4">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Trade name registration papers, if applicable</w:t>
            </w:r>
          </w:p>
          <w:p w14:paraId="24B69BE4"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6427402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Local Government permit to locate and operate in the current location of office or factory </w:t>
            </w:r>
          </w:p>
          <w:p w14:paraId="0C875325"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74435421"/>
                <w14:checkbox>
                  <w14:checked w14:val="1"/>
                  <w14:checkedState w14:val="2612" w14:font="MS Gothic"/>
                  <w14:uncheckedState w14:val="2610" w14:font="MS Gothic"/>
                </w14:checkbox>
              </w:sdtPr>
              <w:sdtEndPr/>
              <w:sdtContent>
                <w:r w:rsidR="00B41AA9">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Official Letter of Appointment as local representative, if Bidder is submitting a Bid in behalf of an entity located outside the country</w:t>
            </w:r>
          </w:p>
          <w:p w14:paraId="3E8D79B3"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913924459"/>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Quality Certificate (e.g., ISO, etc.) and/or other similar certificates, accreditations, awards and citations received by the Bidder, if any</w:t>
            </w:r>
          </w:p>
          <w:p w14:paraId="548297E6"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09388990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sidRPr="00814716">
              <w:rPr>
                <w:rFonts w:asciiTheme="minorHAnsi" w:hAnsiTheme="minorHAnsi" w:cstheme="minorHAnsi"/>
                <w:color w:val="000000" w:themeColor="text1"/>
                <w:sz w:val="22"/>
                <w:szCs w:val="22"/>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310A4486"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225325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Patent Registration Certificates, if any of technologies submitted in the Bid is patented by the Bidder</w:t>
            </w:r>
          </w:p>
          <w:p w14:paraId="71F386B8"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6017712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Plan and details of manufacturing capacity, if Bidder is a manufacturer of the goods to be supplied</w:t>
            </w:r>
          </w:p>
          <w:p w14:paraId="268429F8"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1566603"/>
                <w14:checkbox>
                  <w14:checked w14:val="1"/>
                  <w14:checkedState w14:val="2612" w14:font="MS Gothic"/>
                  <w14:uncheckedState w14:val="2610" w14:font="MS Gothic"/>
                </w14:checkbox>
              </w:sdtPr>
              <w:sdtEndPr/>
              <w:sdtContent>
                <w:r w:rsidR="00B41AA9">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Certification or authorization to act as Agent in behalf of the Manufacturer, or Power of Attorney, if bidder is not a manufacturer</w:t>
            </w:r>
          </w:p>
          <w:p w14:paraId="374AE2F0" w14:textId="77777777" w:rsidR="00A2403C" w:rsidRPr="00814716" w:rsidRDefault="00025A55"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1350988964"/>
                <w14:checkbox>
                  <w14:checked w14:val="0"/>
                  <w14:checkedState w14:val="2612" w14:font="MS Gothic"/>
                  <w14:uncheckedState w14:val="2610" w14:font="MS Gothic"/>
                </w14:checkbox>
              </w:sdtPr>
              <w:sdtEndPr/>
              <w:sdtContent>
                <w:r w:rsidR="00A058F4">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Latest Audited Financial Statement (Income Statement and Balance Sheet) including Auditor’s Report for the past </w:t>
            </w:r>
            <w:r w:rsidR="00A2403C" w:rsidRPr="00814716">
              <w:rPr>
                <w:rFonts w:asciiTheme="minorHAnsi" w:hAnsiTheme="minorHAnsi" w:cstheme="minorHAnsi"/>
                <w:i/>
                <w:color w:val="000000" w:themeColor="text1"/>
                <w:sz w:val="22"/>
                <w:szCs w:val="22"/>
                <w:lang w:val="en-GB"/>
              </w:rPr>
              <w:t>[indicate number of years of reference]</w:t>
            </w:r>
          </w:p>
          <w:p w14:paraId="4EF0F4D7" w14:textId="77777777" w:rsidR="00A2403C" w:rsidRDefault="00025A55"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325716086"/>
                <w14:checkbox>
                  <w14:checked w14:val="1"/>
                  <w14:checkedState w14:val="2612" w14:font="MS Gothic"/>
                  <w14:uncheckedState w14:val="2610" w14:font="MS Gothic"/>
                </w14:checkbox>
              </w:sdtPr>
              <w:sdtEndPr/>
              <w:sdtContent>
                <w:r w:rsidR="00B41AA9">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Statement of Satisfactory Performance from the Top </w:t>
            </w:r>
            <w:r w:rsidR="00A2403C" w:rsidRPr="00814716">
              <w:rPr>
                <w:rFonts w:asciiTheme="minorHAnsi" w:hAnsiTheme="minorHAnsi" w:cstheme="minorHAnsi"/>
                <w:i/>
                <w:color w:val="000000" w:themeColor="text1"/>
                <w:sz w:val="22"/>
                <w:szCs w:val="22"/>
                <w:lang w:val="en-GB"/>
              </w:rPr>
              <w:t xml:space="preserve">[indicate number] </w:t>
            </w:r>
            <w:r w:rsidR="00A2403C" w:rsidRPr="00814716">
              <w:rPr>
                <w:rFonts w:asciiTheme="minorHAnsi" w:hAnsiTheme="minorHAnsi" w:cstheme="minorHAnsi"/>
                <w:color w:val="000000" w:themeColor="text1"/>
                <w:sz w:val="22"/>
                <w:szCs w:val="22"/>
              </w:rPr>
              <w:t xml:space="preserve">Clients in terms of Contract Value the past  </w:t>
            </w:r>
            <w:r w:rsidR="00A2403C" w:rsidRPr="00814716">
              <w:rPr>
                <w:rFonts w:asciiTheme="minorHAnsi" w:hAnsiTheme="minorHAnsi" w:cstheme="minorHAnsi"/>
                <w:i/>
                <w:color w:val="000000" w:themeColor="text1"/>
                <w:sz w:val="22"/>
                <w:szCs w:val="22"/>
                <w:lang w:val="en-GB"/>
              </w:rPr>
              <w:t>[indicate number of years of reference]</w:t>
            </w:r>
          </w:p>
          <w:p w14:paraId="0CEDCC47" w14:textId="77777777" w:rsidR="00A2403C" w:rsidRPr="00814716" w:rsidRDefault="00A2403C"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p>
          <w:p w14:paraId="19C2700D" w14:textId="77777777" w:rsidR="00A2403C" w:rsidRPr="00814716" w:rsidRDefault="00025A55"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54676365"/>
                <w14:checkbox>
                  <w14:checked w14:val="0"/>
                  <w14:checkedState w14:val="2612" w14:font="MS Gothic"/>
                  <w14:uncheckedState w14:val="2610" w14:font="MS Gothic"/>
                </w14:checkbox>
              </w:sdtPr>
              <w:sdtEndPr/>
              <w:sdtContent>
                <w:r w:rsidR="00A058F4">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List of Bank References (Name of Bank, Location, Contact Person and Contact Details) </w:t>
            </w:r>
          </w:p>
          <w:p w14:paraId="5351554C" w14:textId="77777777" w:rsidR="00C04662" w:rsidRPr="00042F38" w:rsidDel="0000255A" w:rsidRDefault="00025A55" w:rsidP="00A2403C">
            <w:pPr>
              <w:widowControl/>
              <w:overflowPunct/>
              <w:adjustRightInd/>
              <w:jc w:val="both"/>
              <w:rPr>
                <w:rFonts w:asciiTheme="minorHAnsi" w:hAnsiTheme="minorHAnsi" w:cstheme="minorHAnsi"/>
                <w:sz w:val="22"/>
                <w:szCs w:val="22"/>
              </w:rPr>
            </w:pPr>
            <w:sdt>
              <w:sdtPr>
                <w:rPr>
                  <w:rFonts w:asciiTheme="minorHAnsi" w:hAnsiTheme="minorHAnsi" w:cstheme="minorHAnsi"/>
                  <w:color w:val="000000" w:themeColor="text1"/>
                  <w:sz w:val="22"/>
                  <w:szCs w:val="22"/>
                </w:rPr>
                <w:id w:val="-1362201527"/>
                <w14:checkbox>
                  <w14:checked w14:val="1"/>
                  <w14:checkedState w14:val="2612" w14:font="MS Gothic"/>
                  <w14:uncheckedState w14:val="2610" w14:font="MS Gothic"/>
                </w14:checkbox>
              </w:sdtPr>
              <w:sdtEndPr/>
              <w:sdtContent>
                <w:r w:rsidR="00A058F4">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All information regarding any past and current litigation during the last five (5) years, in which the bidder is involved, indicating the parties concerned, the subject of the litigation, the amounts involved, and the final resolution if already concluded.</w:t>
            </w:r>
          </w:p>
        </w:tc>
      </w:tr>
      <w:tr w:rsidR="00C04662" w:rsidRPr="00042F38" w14:paraId="7DE69B76" w14:textId="77777777" w:rsidTr="00AF2E42">
        <w:tblPrEx>
          <w:tblBorders>
            <w:top w:val="single" w:sz="6" w:space="0" w:color="auto"/>
          </w:tblBorders>
        </w:tblPrEx>
        <w:tc>
          <w:tcPr>
            <w:tcW w:w="612" w:type="dxa"/>
          </w:tcPr>
          <w:p w14:paraId="7114EB3A"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27</w:t>
            </w:r>
          </w:p>
        </w:tc>
        <w:tc>
          <w:tcPr>
            <w:tcW w:w="810" w:type="dxa"/>
          </w:tcPr>
          <w:p w14:paraId="4A91003D" w14:textId="77777777" w:rsidR="00C04662" w:rsidRPr="00042F38" w:rsidRDefault="00C04662" w:rsidP="00990629">
            <w:pPr>
              <w:pStyle w:val="BankNormal"/>
              <w:tabs>
                <w:tab w:val="right" w:pos="7218"/>
              </w:tabs>
              <w:spacing w:after="0"/>
              <w:jc w:val="center"/>
              <w:rPr>
                <w:rFonts w:asciiTheme="minorHAnsi" w:hAnsiTheme="minorHAnsi" w:cstheme="minorHAnsi"/>
                <w:bCs/>
                <w:sz w:val="22"/>
                <w:szCs w:val="22"/>
                <w:lang w:val="en-GB"/>
              </w:rPr>
            </w:pPr>
          </w:p>
        </w:tc>
        <w:tc>
          <w:tcPr>
            <w:tcW w:w="3060" w:type="dxa"/>
          </w:tcPr>
          <w:p w14:paraId="37C2FADA" w14:textId="77777777" w:rsidR="00C04662" w:rsidRPr="00042F38" w:rsidDel="001D570A" w:rsidRDefault="00C04662">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documents that may be Submitted to Establish Eligibility</w:t>
            </w:r>
          </w:p>
        </w:tc>
        <w:tc>
          <w:tcPr>
            <w:tcW w:w="5580" w:type="dxa"/>
            <w:tcMar>
              <w:top w:w="85" w:type="dxa"/>
              <w:bottom w:w="142" w:type="dxa"/>
            </w:tcMar>
          </w:tcPr>
          <w:p w14:paraId="4E1E5D1A" w14:textId="77777777" w:rsidR="00C04662" w:rsidRPr="00042F38" w:rsidRDefault="00C04662" w:rsidP="00B41AA9">
            <w:pPr>
              <w:tabs>
                <w:tab w:val="center" w:pos="6804"/>
              </w:tabs>
              <w:ind w:left="-72"/>
              <w:rPr>
                <w:rFonts w:asciiTheme="minorHAnsi" w:hAnsiTheme="minorHAnsi" w:cstheme="minorHAnsi"/>
                <w:sz w:val="22"/>
                <w:szCs w:val="22"/>
                <w:lang w:val="en-GB"/>
              </w:rPr>
            </w:pPr>
            <w:r w:rsidRPr="00042F38">
              <w:rPr>
                <w:rFonts w:asciiTheme="minorHAnsi" w:hAnsiTheme="minorHAnsi" w:cstheme="minorHAnsi"/>
                <w:sz w:val="22"/>
                <w:szCs w:val="22"/>
                <w:lang w:val="en-GB"/>
              </w:rPr>
              <w:t>[</w:t>
            </w:r>
            <w:r w:rsidR="00B41AA9">
              <w:rPr>
                <w:rFonts w:asciiTheme="minorHAnsi" w:hAnsiTheme="minorHAnsi" w:cstheme="minorHAnsi"/>
                <w:i/>
                <w:color w:val="FF0000"/>
                <w:sz w:val="22"/>
                <w:szCs w:val="22"/>
                <w:lang w:val="en-GB"/>
              </w:rPr>
              <w:t>N/A</w:t>
            </w:r>
            <w:r w:rsidRPr="00042F38">
              <w:rPr>
                <w:rFonts w:asciiTheme="minorHAnsi" w:hAnsiTheme="minorHAnsi" w:cstheme="minorHAnsi"/>
                <w:sz w:val="22"/>
                <w:szCs w:val="22"/>
                <w:lang w:val="en-GB"/>
              </w:rPr>
              <w:t>]</w:t>
            </w:r>
          </w:p>
        </w:tc>
      </w:tr>
      <w:tr w:rsidR="00C04662" w:rsidRPr="00042F38" w14:paraId="4F57451E" w14:textId="77777777" w:rsidTr="00AF2E42">
        <w:tblPrEx>
          <w:tblBorders>
            <w:top w:val="single" w:sz="6" w:space="0" w:color="auto"/>
          </w:tblBorders>
        </w:tblPrEx>
        <w:tc>
          <w:tcPr>
            <w:tcW w:w="612" w:type="dxa"/>
          </w:tcPr>
          <w:p w14:paraId="12E70916"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28</w:t>
            </w:r>
          </w:p>
        </w:tc>
        <w:tc>
          <w:tcPr>
            <w:tcW w:w="810" w:type="dxa"/>
          </w:tcPr>
          <w:p w14:paraId="4454575A"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w:t>
            </w:r>
          </w:p>
        </w:tc>
        <w:tc>
          <w:tcPr>
            <w:tcW w:w="3060" w:type="dxa"/>
          </w:tcPr>
          <w:p w14:paraId="72A7E0AC"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Structure of the Technical Proposal (</w:t>
            </w:r>
            <w:r w:rsidRPr="00042F38">
              <w:rPr>
                <w:rFonts w:asciiTheme="minorHAnsi" w:hAnsiTheme="minorHAnsi" w:cstheme="minorHAnsi"/>
                <w:bCs/>
                <w:i/>
                <w:sz w:val="22"/>
                <w:szCs w:val="22"/>
                <w:lang w:val="en-GB"/>
              </w:rPr>
              <w:t>only if different from the provision of Section 12</w:t>
            </w:r>
            <w:r w:rsidRPr="00042F38">
              <w:rPr>
                <w:rFonts w:asciiTheme="minorHAnsi" w:hAnsiTheme="minorHAnsi" w:cstheme="minorHAnsi"/>
                <w:bCs/>
                <w:sz w:val="22"/>
                <w:szCs w:val="22"/>
                <w:lang w:val="en-GB"/>
              </w:rPr>
              <w:t>)</w:t>
            </w:r>
          </w:p>
        </w:tc>
        <w:tc>
          <w:tcPr>
            <w:tcW w:w="5580" w:type="dxa"/>
            <w:tcMar>
              <w:top w:w="85" w:type="dxa"/>
              <w:bottom w:w="142" w:type="dxa"/>
            </w:tcMar>
          </w:tcPr>
          <w:p w14:paraId="2D63238B" w14:textId="77777777" w:rsidR="00C04662" w:rsidRPr="00042F38" w:rsidRDefault="00B41AA9" w:rsidP="00E66E94">
            <w:pPr>
              <w:pStyle w:val="BankNormal"/>
              <w:tabs>
                <w:tab w:val="left" w:pos="5686"/>
                <w:tab w:val="right" w:pos="7218"/>
              </w:tabs>
              <w:spacing w:after="0"/>
              <w:rPr>
                <w:rFonts w:asciiTheme="minorHAnsi" w:hAnsiTheme="minorHAnsi" w:cstheme="minorHAnsi"/>
                <w:i/>
                <w:color w:val="FF0000"/>
                <w:sz w:val="22"/>
                <w:szCs w:val="22"/>
                <w:lang w:val="en-GB"/>
              </w:rPr>
            </w:pPr>
            <w:r>
              <w:rPr>
                <w:rFonts w:asciiTheme="minorHAnsi" w:hAnsiTheme="minorHAnsi" w:cstheme="minorHAnsi"/>
                <w:i/>
                <w:color w:val="FF0000"/>
                <w:sz w:val="22"/>
                <w:szCs w:val="22"/>
                <w:lang w:val="en-GB"/>
              </w:rPr>
              <w:t>N/A</w:t>
            </w:r>
          </w:p>
        </w:tc>
      </w:tr>
      <w:tr w:rsidR="00C04662" w:rsidRPr="00042F38" w14:paraId="1A5F8BDB" w14:textId="77777777" w:rsidTr="00AF2E42">
        <w:tblPrEx>
          <w:tblBorders>
            <w:top w:val="single" w:sz="6" w:space="0" w:color="auto"/>
          </w:tblBorders>
        </w:tblPrEx>
        <w:tc>
          <w:tcPr>
            <w:tcW w:w="612" w:type="dxa"/>
          </w:tcPr>
          <w:p w14:paraId="62035D86" w14:textId="77777777" w:rsidR="00C04662" w:rsidRPr="00042F38" w:rsidRDefault="00C04662" w:rsidP="00656F8B">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29</w:t>
            </w:r>
          </w:p>
        </w:tc>
        <w:tc>
          <w:tcPr>
            <w:tcW w:w="810" w:type="dxa"/>
          </w:tcPr>
          <w:p w14:paraId="3627BE6A"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2DC0AF17" w14:textId="77777777" w:rsidR="00C04662" w:rsidRPr="00042F38" w:rsidRDefault="00C04662" w:rsidP="00452F4B">
            <w:pPr>
              <w:pStyle w:val="BankNormal"/>
              <w:tabs>
                <w:tab w:val="left" w:pos="5686"/>
                <w:tab w:val="right" w:pos="7218"/>
              </w:tabs>
              <w:spacing w:after="0"/>
              <w:rPr>
                <w:rFonts w:asciiTheme="minorHAnsi" w:hAnsiTheme="minorHAnsi" w:cstheme="minorHAnsi"/>
                <w:sz w:val="22"/>
                <w:szCs w:val="22"/>
                <w:lang w:val="en-GB"/>
              </w:rPr>
            </w:pPr>
            <w:r w:rsidRPr="00042F38">
              <w:rPr>
                <w:rFonts w:asciiTheme="minorHAnsi" w:hAnsiTheme="minorHAnsi" w:cstheme="minorHAnsi"/>
                <w:bCs/>
                <w:sz w:val="22"/>
                <w:szCs w:val="22"/>
                <w:lang w:val="en-GB"/>
              </w:rPr>
              <w:t>Latest</w:t>
            </w:r>
            <w:r w:rsidRPr="00042F38">
              <w:rPr>
                <w:rFonts w:asciiTheme="minorHAnsi" w:hAnsiTheme="minorHAnsi" w:cstheme="minorHAnsi"/>
                <w:b/>
                <w:bCs/>
                <w:sz w:val="22"/>
                <w:szCs w:val="22"/>
                <w:lang w:val="en-GB"/>
              </w:rPr>
              <w:t xml:space="preserve"> </w:t>
            </w:r>
            <w:r w:rsidRPr="00042F38">
              <w:rPr>
                <w:rFonts w:asciiTheme="minorHAnsi" w:hAnsiTheme="minorHAnsi" w:cstheme="minorHAnsi"/>
                <w:sz w:val="22"/>
                <w:szCs w:val="22"/>
                <w:lang w:val="en-GB"/>
              </w:rPr>
              <w:t>Expected date for commencement of Contract</w:t>
            </w:r>
          </w:p>
        </w:tc>
        <w:sdt>
          <w:sdtPr>
            <w:rPr>
              <w:rFonts w:asciiTheme="minorHAnsi" w:hAnsiTheme="minorHAnsi" w:cstheme="minorHAnsi"/>
              <w:i/>
              <w:color w:val="000000" w:themeColor="text1"/>
              <w:sz w:val="22"/>
              <w:szCs w:val="22"/>
              <w:lang w:val="en-GB"/>
            </w:rPr>
            <w:id w:val="580804760"/>
            <w:date w:fullDate="2015-11-16T00:00:00Z">
              <w:dateFormat w:val="MMMM d, yyyy"/>
              <w:lid w:val="en-US"/>
              <w:storeMappedDataAs w:val="dateTime"/>
              <w:calendar w:val="gregorian"/>
            </w:date>
          </w:sdtPr>
          <w:sdtEndPr/>
          <w:sdtContent>
            <w:tc>
              <w:tcPr>
                <w:tcW w:w="5580" w:type="dxa"/>
                <w:tcMar>
                  <w:top w:w="85" w:type="dxa"/>
                  <w:bottom w:w="142" w:type="dxa"/>
                </w:tcMar>
              </w:tcPr>
              <w:p w14:paraId="5409E33D" w14:textId="77777777" w:rsidR="00C04662" w:rsidRPr="00B41AA9" w:rsidRDefault="00B41AA9" w:rsidP="00B41AA9">
                <w:pPr>
                  <w:pStyle w:val="BankNormal"/>
                  <w:tabs>
                    <w:tab w:val="left" w:pos="5686"/>
                    <w:tab w:val="right" w:pos="7218"/>
                  </w:tabs>
                  <w:spacing w:after="0"/>
                  <w:rPr>
                    <w:rFonts w:asciiTheme="minorHAnsi" w:hAnsiTheme="minorHAnsi" w:cstheme="minorHAnsi"/>
                    <w:i/>
                    <w:color w:val="FF0000"/>
                    <w:sz w:val="22"/>
                    <w:szCs w:val="22"/>
                    <w:lang w:val="en-GB"/>
                  </w:rPr>
                </w:pPr>
                <w:r>
                  <w:rPr>
                    <w:rFonts w:asciiTheme="minorHAnsi" w:hAnsiTheme="minorHAnsi" w:cstheme="minorHAnsi"/>
                    <w:i/>
                    <w:color w:val="000000" w:themeColor="text1"/>
                    <w:sz w:val="22"/>
                    <w:szCs w:val="22"/>
                  </w:rPr>
                  <w:t>November 16, 2015</w:t>
                </w:r>
              </w:p>
            </w:tc>
          </w:sdtContent>
        </w:sdt>
      </w:tr>
      <w:tr w:rsidR="00C04662" w:rsidRPr="00042F38" w14:paraId="297CFC79" w14:textId="77777777" w:rsidTr="00AF2E42">
        <w:tblPrEx>
          <w:tblBorders>
            <w:top w:val="single" w:sz="6" w:space="0" w:color="auto"/>
          </w:tblBorders>
        </w:tblPrEx>
        <w:tc>
          <w:tcPr>
            <w:tcW w:w="612" w:type="dxa"/>
          </w:tcPr>
          <w:p w14:paraId="5E850B3A"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30</w:t>
            </w:r>
          </w:p>
        </w:tc>
        <w:tc>
          <w:tcPr>
            <w:tcW w:w="810" w:type="dxa"/>
          </w:tcPr>
          <w:p w14:paraId="310C9287"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4A5E1272"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Expected duration of contract (Target Commencement Date and Completion Date)</w:t>
            </w:r>
          </w:p>
        </w:tc>
        <w:tc>
          <w:tcPr>
            <w:tcW w:w="5580" w:type="dxa"/>
            <w:tcMar>
              <w:top w:w="85" w:type="dxa"/>
              <w:bottom w:w="142" w:type="dxa"/>
            </w:tcMar>
          </w:tcPr>
          <w:p w14:paraId="15F66B3F" w14:textId="77777777" w:rsidR="00C04662" w:rsidRPr="00042F38" w:rsidRDefault="00B41AA9" w:rsidP="00A058F4">
            <w:pPr>
              <w:pStyle w:val="BankNormal"/>
              <w:tabs>
                <w:tab w:val="left" w:pos="5686"/>
                <w:tab w:val="right" w:pos="7218"/>
              </w:tabs>
              <w:spacing w:after="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November 1, 2015 – </w:t>
            </w:r>
            <w:r w:rsidR="00A058F4">
              <w:rPr>
                <w:rFonts w:asciiTheme="minorHAnsi" w:hAnsiTheme="minorHAnsi" w:cstheme="minorHAnsi"/>
                <w:bCs/>
                <w:sz w:val="22"/>
                <w:szCs w:val="22"/>
                <w:lang w:val="en-GB"/>
              </w:rPr>
              <w:t>December 31, 2016</w:t>
            </w:r>
          </w:p>
        </w:tc>
      </w:tr>
      <w:tr w:rsidR="00C04662" w:rsidRPr="00042F38" w14:paraId="6B9FDE1D" w14:textId="77777777" w:rsidTr="00AF2E42">
        <w:tblPrEx>
          <w:tblBorders>
            <w:top w:val="single" w:sz="6" w:space="0" w:color="auto"/>
          </w:tblBorders>
        </w:tblPrEx>
        <w:tc>
          <w:tcPr>
            <w:tcW w:w="612" w:type="dxa"/>
          </w:tcPr>
          <w:p w14:paraId="3AEE645B"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31</w:t>
            </w:r>
          </w:p>
        </w:tc>
        <w:tc>
          <w:tcPr>
            <w:tcW w:w="810" w:type="dxa"/>
          </w:tcPr>
          <w:p w14:paraId="668CCBF3"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Pr>
          <w:p w14:paraId="427921C3"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UNDP will award the contract to:</w:t>
            </w:r>
          </w:p>
        </w:tc>
        <w:tc>
          <w:tcPr>
            <w:tcW w:w="5580" w:type="dxa"/>
            <w:tcMar>
              <w:top w:w="85" w:type="dxa"/>
              <w:bottom w:w="142" w:type="dxa"/>
            </w:tcMar>
          </w:tcPr>
          <w:p w14:paraId="3C1112AD" w14:textId="77777777" w:rsidR="00C04662" w:rsidRPr="00042F38" w:rsidRDefault="00025A55"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00985332"/>
                <w14:checkbox>
                  <w14:checked w14:val="1"/>
                  <w14:checkedState w14:val="2612" w14:font="MS Gothic"/>
                  <w14:uncheckedState w14:val="2610" w14:font="MS Gothic"/>
                </w14:checkbox>
              </w:sdtPr>
              <w:sdtEndPr/>
              <w:sdtContent>
                <w:r w:rsidR="00B41AA9">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One Proposer</w:t>
            </w:r>
            <w:r w:rsidR="00C04662">
              <w:rPr>
                <w:rFonts w:asciiTheme="minorHAnsi" w:hAnsiTheme="minorHAnsi" w:cstheme="minorHAnsi"/>
                <w:sz w:val="22"/>
                <w:szCs w:val="22"/>
              </w:rPr>
              <w:t xml:space="preserve"> only</w:t>
            </w:r>
          </w:p>
          <w:p w14:paraId="760652B5" w14:textId="77777777" w:rsidR="00C04662" w:rsidRPr="00042F38" w:rsidRDefault="00025A55"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77852890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 xml:space="preserve">One or more Proposers, </w:t>
            </w:r>
            <w:r w:rsidR="00C04662" w:rsidRPr="00042F38">
              <w:rPr>
                <w:rFonts w:asciiTheme="minorHAnsi" w:hAnsiTheme="minorHAnsi" w:cstheme="minorHAnsi"/>
                <w:sz w:val="22"/>
                <w:szCs w:val="22"/>
                <w:lang w:val="en-GB"/>
              </w:rPr>
              <w:t xml:space="preserve">depending on the following factors :  </w:t>
            </w:r>
            <w:sdt>
              <w:sdtPr>
                <w:rPr>
                  <w:rFonts w:asciiTheme="minorHAnsi" w:hAnsiTheme="minorHAnsi" w:cstheme="minorHAnsi"/>
                  <w:sz w:val="22"/>
                  <w:szCs w:val="22"/>
                  <w:lang w:val="en-GB"/>
                </w:rPr>
                <w:id w:val="1387925150"/>
                <w:showingPlcHdr/>
                <w:text/>
              </w:sdtPr>
              <w:sdtEndPr/>
              <w:sdtContent>
                <w:r w:rsidR="00A2403C" w:rsidRPr="00A2403C">
                  <w:rPr>
                    <w:rFonts w:asciiTheme="minorHAnsi" w:hAnsiTheme="minorHAnsi" w:cstheme="minorHAnsi"/>
                    <w:i/>
                    <w:color w:val="000000" w:themeColor="text1"/>
                    <w:sz w:val="22"/>
                    <w:szCs w:val="22"/>
                    <w:lang w:val="en-GB"/>
                  </w:rPr>
                  <w:t xml:space="preserve">[clarify fully how and why will this be achieved.  </w:t>
                </w:r>
                <w:r w:rsidR="00A2403C" w:rsidRPr="00A2403C">
                  <w:rPr>
                    <w:rFonts w:asciiTheme="minorHAnsi" w:hAnsiTheme="minorHAnsi" w:cstheme="minorHAnsi"/>
                    <w:i/>
                    <w:color w:val="000000" w:themeColor="text1"/>
                    <w:sz w:val="22"/>
                    <w:szCs w:val="22"/>
                    <w:u w:val="single"/>
                    <w:lang w:val="en-GB"/>
                  </w:rPr>
                  <w:t>Please do not choose this option without indicating the parameters for awarding to multiple Proposers</w:t>
                </w:r>
                <w:r w:rsidR="00A2403C" w:rsidRPr="00A2403C">
                  <w:rPr>
                    <w:rFonts w:asciiTheme="minorHAnsi" w:hAnsiTheme="minorHAnsi" w:cstheme="minorHAnsi"/>
                    <w:i/>
                    <w:color w:val="000000" w:themeColor="text1"/>
                    <w:sz w:val="22"/>
                    <w:szCs w:val="22"/>
                    <w:lang w:val="en-GB"/>
                  </w:rPr>
                  <w:t>]</w:t>
                </w:r>
              </w:sdtContent>
            </w:sdt>
          </w:p>
        </w:tc>
      </w:tr>
      <w:tr w:rsidR="00C04662" w:rsidRPr="00042F38" w14:paraId="116B3B2E" w14:textId="77777777" w:rsidTr="00AF2E42">
        <w:tblPrEx>
          <w:tblBorders>
            <w:top w:val="single" w:sz="6" w:space="0" w:color="auto"/>
          </w:tblBorders>
        </w:tblPrEx>
        <w:tc>
          <w:tcPr>
            <w:tcW w:w="612" w:type="dxa"/>
          </w:tcPr>
          <w:p w14:paraId="6F19022E"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32</w:t>
            </w:r>
          </w:p>
        </w:tc>
        <w:tc>
          <w:tcPr>
            <w:tcW w:w="810" w:type="dxa"/>
          </w:tcPr>
          <w:p w14:paraId="2D75A476"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E.29.2</w:t>
            </w:r>
          </w:p>
          <w:p w14:paraId="1532FF30" w14:textId="77777777" w:rsidR="0066718F"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F.34</w:t>
            </w:r>
          </w:p>
        </w:tc>
        <w:tc>
          <w:tcPr>
            <w:tcW w:w="3060" w:type="dxa"/>
          </w:tcPr>
          <w:p w14:paraId="60749061" w14:textId="77777777" w:rsidR="00C04662" w:rsidRPr="00042F38" w:rsidRDefault="00C04662" w:rsidP="00452F4B">
            <w:pPr>
              <w:pStyle w:val="BankNormal"/>
              <w:tabs>
                <w:tab w:val="left" w:pos="5686"/>
                <w:tab w:val="right" w:pos="7218"/>
              </w:tabs>
              <w:spacing w:after="0"/>
              <w:rPr>
                <w:rFonts w:asciiTheme="minorHAnsi" w:hAnsiTheme="minorHAnsi" w:cstheme="minorHAnsi"/>
                <w:b/>
                <w:bCs/>
                <w:sz w:val="22"/>
                <w:szCs w:val="22"/>
                <w:lang w:val="en-GB"/>
              </w:rPr>
            </w:pPr>
            <w:r w:rsidRPr="00042F38">
              <w:rPr>
                <w:rFonts w:asciiTheme="minorHAnsi" w:hAnsiTheme="minorHAnsi" w:cstheme="minorHAnsi"/>
                <w:bCs/>
                <w:sz w:val="22"/>
                <w:szCs w:val="22"/>
                <w:lang w:val="en-GB"/>
              </w:rPr>
              <w:t>Criteria for the Award of Contract and Evaluation of Proposals</w:t>
            </w:r>
          </w:p>
        </w:tc>
        <w:tc>
          <w:tcPr>
            <w:tcW w:w="5580" w:type="dxa"/>
            <w:tcMar>
              <w:top w:w="85" w:type="dxa"/>
              <w:bottom w:w="142" w:type="dxa"/>
            </w:tcMar>
          </w:tcPr>
          <w:p w14:paraId="72D3BF10"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(See Tables below)</w:t>
            </w:r>
          </w:p>
          <w:p w14:paraId="4055C33F"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p>
          <w:p w14:paraId="35301A3C" w14:textId="77777777" w:rsidR="00C04662" w:rsidRPr="00042F38" w:rsidRDefault="00C04662" w:rsidP="00C6176F">
            <w:pPr>
              <w:pStyle w:val="BankNormal"/>
              <w:tabs>
                <w:tab w:val="left" w:pos="5686"/>
                <w:tab w:val="right" w:pos="7218"/>
              </w:tabs>
              <w:spacing w:after="0"/>
              <w:rPr>
                <w:rFonts w:asciiTheme="minorHAnsi" w:hAnsiTheme="minorHAnsi" w:cstheme="minorHAnsi"/>
                <w:b/>
                <w:color w:val="FF0000"/>
                <w:sz w:val="22"/>
                <w:szCs w:val="22"/>
                <w:u w:val="single"/>
                <w:lang w:val="en-GB"/>
              </w:rPr>
            </w:pPr>
            <w:r w:rsidRPr="00042F38">
              <w:rPr>
                <w:rFonts w:asciiTheme="minorHAnsi" w:hAnsiTheme="minorHAnsi" w:cstheme="minorHAnsi"/>
                <w:b/>
                <w:bCs/>
                <w:i/>
                <w:color w:val="FF0000"/>
                <w:sz w:val="22"/>
                <w:szCs w:val="22"/>
                <w:u w:val="single"/>
                <w:lang w:val="en-GB"/>
              </w:rPr>
              <w:t>Important Note:</w:t>
            </w:r>
            <w:r w:rsidRPr="00042F38">
              <w:rPr>
                <w:rFonts w:asciiTheme="minorHAnsi" w:hAnsiTheme="minorHAnsi" w:cstheme="minorHAnsi"/>
                <w:b/>
                <w:bCs/>
                <w:i/>
                <w:color w:val="FF0000"/>
                <w:sz w:val="22"/>
                <w:szCs w:val="22"/>
                <w:lang w:val="en-GB"/>
              </w:rPr>
              <w:t xml:space="preserve">  The points indicated below are only suggested distribution, but may be modified based on the nature and demands of the TOR.  However, ABSOLUTELY NO CHANGES on this table may be made by UNDP after Proposal Envelopes have been received, most </w:t>
            </w:r>
            <w:r w:rsidR="00C20360" w:rsidRPr="00042F38">
              <w:rPr>
                <w:rFonts w:asciiTheme="minorHAnsi" w:hAnsiTheme="minorHAnsi" w:cstheme="minorHAnsi"/>
                <w:b/>
                <w:bCs/>
                <w:i/>
                <w:color w:val="FF0000"/>
                <w:sz w:val="22"/>
                <w:szCs w:val="22"/>
                <w:lang w:val="en-GB"/>
              </w:rPr>
              <w:t>especially</w:t>
            </w:r>
            <w:r w:rsidRPr="00042F38">
              <w:rPr>
                <w:rFonts w:asciiTheme="minorHAnsi" w:hAnsiTheme="minorHAnsi" w:cstheme="minorHAnsi"/>
                <w:b/>
                <w:bCs/>
                <w:i/>
                <w:color w:val="FF0000"/>
                <w:sz w:val="22"/>
                <w:szCs w:val="22"/>
                <w:lang w:val="en-GB"/>
              </w:rPr>
              <w:t xml:space="preserve"> after the envelopes have been opened.</w:t>
            </w:r>
          </w:p>
        </w:tc>
      </w:tr>
      <w:tr w:rsidR="00C04662" w:rsidRPr="00D243BB" w14:paraId="6824D2AD"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59C9FCD8" w14:textId="77777777" w:rsidR="00C04662" w:rsidRPr="00042F38" w:rsidRDefault="00C04662" w:rsidP="00C04662">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33</w:t>
            </w:r>
          </w:p>
        </w:tc>
        <w:tc>
          <w:tcPr>
            <w:tcW w:w="810" w:type="dxa"/>
            <w:tcBorders>
              <w:top w:val="single" w:sz="6" w:space="0" w:color="auto"/>
              <w:left w:val="single" w:sz="4" w:space="0" w:color="auto"/>
              <w:bottom w:val="single" w:sz="6" w:space="0" w:color="auto"/>
              <w:right w:val="single" w:sz="4" w:space="0" w:color="auto"/>
            </w:tcBorders>
          </w:tcPr>
          <w:p w14:paraId="34F5DFF5"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E.29.4</w:t>
            </w:r>
          </w:p>
        </w:tc>
        <w:tc>
          <w:tcPr>
            <w:tcW w:w="3060" w:type="dxa"/>
            <w:tcBorders>
              <w:top w:val="single" w:sz="6" w:space="0" w:color="auto"/>
              <w:left w:val="single" w:sz="4" w:space="0" w:color="auto"/>
              <w:bottom w:val="single" w:sz="6" w:space="0" w:color="auto"/>
              <w:right w:val="single" w:sz="6" w:space="0" w:color="auto"/>
            </w:tcBorders>
          </w:tcPr>
          <w:p w14:paraId="579D8CA6" w14:textId="77777777" w:rsidR="00C04662" w:rsidRPr="00042F38" w:rsidRDefault="00C04662" w:rsidP="00AE0E10">
            <w:pPr>
              <w:pStyle w:val="BankNormal"/>
              <w:tabs>
                <w:tab w:val="left" w:pos="5686"/>
                <w:tab w:val="right" w:pos="7218"/>
              </w:tabs>
              <w:spacing w:after="0"/>
              <w:rPr>
                <w:rFonts w:asciiTheme="minorHAnsi" w:hAnsiTheme="minorHAnsi" w:cstheme="minorHAnsi"/>
                <w:bCs/>
                <w:sz w:val="22"/>
                <w:szCs w:val="22"/>
                <w:lang w:val="en-GB"/>
              </w:rPr>
            </w:pPr>
            <w:r>
              <w:rPr>
                <w:rFonts w:asciiTheme="minorHAnsi" w:hAnsiTheme="minorHAnsi" w:cstheme="minorHAnsi"/>
                <w:bCs/>
                <w:sz w:val="22"/>
                <w:szCs w:val="22"/>
                <w:lang w:val="en-GB"/>
              </w:rPr>
              <w:t xml:space="preserve">Post-Qualification Actions </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5229A38E" w14:textId="77777777" w:rsidR="00AF53AF" w:rsidRPr="00105991" w:rsidRDefault="00025A55"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872958068"/>
                <w14:checkbox>
                  <w14:checked w14:val="1"/>
                  <w14:checkedState w14:val="2612" w14:font="MS Gothic"/>
                  <w14:uncheckedState w14:val="2610" w14:font="MS Gothic"/>
                </w14:checkbox>
              </w:sdtPr>
              <w:sdtEndPr/>
              <w:sdtContent>
                <w:r w:rsidR="009077F9">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Verification of accuracy, correctness and authenticity of the information provided by the bidder on the legal, technical and financial documents submitted; </w:t>
            </w:r>
          </w:p>
          <w:p w14:paraId="227463F7" w14:textId="77777777" w:rsidR="00AF53AF" w:rsidRPr="00105991" w:rsidRDefault="00025A55"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6634981"/>
                <w14:checkbox>
                  <w14:checked w14:val="1"/>
                  <w14:checkedState w14:val="2612" w14:font="MS Gothic"/>
                  <w14:uncheckedState w14:val="2610" w14:font="MS Gothic"/>
                </w14:checkbox>
              </w:sdtPr>
              <w:sdtEndPr/>
              <w:sdtContent>
                <w:r w:rsidR="009077F9">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Validation of extent of compliance to the ITB requirements and evaluation criteria based on what has so far been found by the evaluation team;</w:t>
            </w:r>
          </w:p>
          <w:p w14:paraId="662BCB5A" w14:textId="77777777" w:rsidR="00AF53AF" w:rsidRPr="00105991" w:rsidRDefault="00025A55"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44115263"/>
                <w14:checkbox>
                  <w14:checked w14:val="1"/>
                  <w14:checkedState w14:val="2612" w14:font="MS Gothic"/>
                  <w14:uncheckedState w14:val="2610" w14:font="MS Gothic"/>
                </w14:checkbox>
              </w:sdtPr>
              <w:sdtEndPr/>
              <w:sdtContent>
                <w:r w:rsidR="00343103">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Inquiry and reference checking with Government entities with jurisdiction on the bidder, or any other entity that may have done business with the bidder; </w:t>
            </w:r>
          </w:p>
          <w:p w14:paraId="3925269E" w14:textId="77777777" w:rsidR="00AF53AF" w:rsidRPr="00105991" w:rsidRDefault="00025A55" w:rsidP="00AF53AF">
            <w:pPr>
              <w:tabs>
                <w:tab w:val="left" w:pos="1440"/>
                <w:tab w:val="left" w:pos="171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741787794"/>
                <w14:checkbox>
                  <w14:checked w14:val="1"/>
                  <w14:checkedState w14:val="2612" w14:font="MS Gothic"/>
                  <w14:uncheckedState w14:val="2610" w14:font="MS Gothic"/>
                </w14:checkbox>
              </w:sdtPr>
              <w:sdtEndPr/>
              <w:sdtContent>
                <w:r w:rsidR="009077F9">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Inquiry and reference checking with other previous clients on the quality of performance on ongoing or previous contracts completed;</w:t>
            </w:r>
          </w:p>
          <w:p w14:paraId="61475CF4" w14:textId="77777777" w:rsidR="00AF53AF" w:rsidRPr="00105991" w:rsidRDefault="00025A55"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9015929"/>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Physical inspection of the bidder’s plant, factory, branches or other places where business transpires, with or without notice to the bidder;</w:t>
            </w:r>
          </w:p>
          <w:p w14:paraId="09C5E984" w14:textId="77777777" w:rsidR="00AF53AF" w:rsidRPr="00105991" w:rsidRDefault="00025A55"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574344595"/>
                <w14:checkbox>
                  <w14:checked w14:val="1"/>
                  <w14:checkedState w14:val="2612" w14:font="MS Gothic"/>
                  <w14:uncheckedState w14:val="2610" w14:font="MS Gothic"/>
                </w14:checkbox>
              </w:sdtPr>
              <w:sdtEndPr/>
              <w:sdtContent>
                <w:r w:rsidR="00343103">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Testing and sampling of completed goods similar to the requirements of UNDP, where available; and</w:t>
            </w:r>
          </w:p>
          <w:p w14:paraId="089C1D83" w14:textId="77777777" w:rsidR="00C04662" w:rsidRPr="00AF53AF" w:rsidRDefault="00025A55" w:rsidP="00AF53AF">
            <w:pPr>
              <w:tabs>
                <w:tab w:val="left" w:pos="1440"/>
              </w:tabs>
              <w:jc w:val="both"/>
              <w:rPr>
                <w:rFonts w:asciiTheme="minorHAnsi" w:hAnsiTheme="minorHAnsi" w:cstheme="minorHAnsi"/>
                <w:bCs/>
                <w:i/>
                <w:szCs w:val="22"/>
                <w:lang w:val="en-GB"/>
              </w:rPr>
            </w:pPr>
            <w:sdt>
              <w:sdtPr>
                <w:rPr>
                  <w:rFonts w:asciiTheme="minorHAnsi" w:hAnsiTheme="minorHAnsi" w:cstheme="minorHAnsi"/>
                  <w:bCs/>
                  <w:color w:val="000000" w:themeColor="text1"/>
                  <w:szCs w:val="22"/>
                  <w:lang w:val="en-GB"/>
                </w:rPr>
                <w:id w:val="1097596524"/>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Others</w:t>
            </w:r>
          </w:p>
        </w:tc>
      </w:tr>
      <w:tr w:rsidR="00C04662" w:rsidRPr="00042F38" w14:paraId="75B4B73A"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67B31781"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34</w:t>
            </w:r>
          </w:p>
        </w:tc>
        <w:tc>
          <w:tcPr>
            <w:tcW w:w="810" w:type="dxa"/>
            <w:tcBorders>
              <w:top w:val="single" w:sz="6" w:space="0" w:color="auto"/>
              <w:left w:val="single" w:sz="4" w:space="0" w:color="auto"/>
              <w:bottom w:val="single" w:sz="6" w:space="0" w:color="auto"/>
              <w:right w:val="single" w:sz="4" w:space="0" w:color="auto"/>
            </w:tcBorders>
          </w:tcPr>
          <w:p w14:paraId="5C9995D7"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0B163B1D"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Conditions for Determining Contract Effectivity</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6EE6917D" w14:textId="77777777" w:rsidR="00C04662" w:rsidRPr="003448F0" w:rsidRDefault="00025A55"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33702147"/>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Performance Bond</w:t>
            </w:r>
          </w:p>
          <w:p w14:paraId="1E684CF7" w14:textId="77777777" w:rsidR="00C04662" w:rsidRPr="003448F0" w:rsidRDefault="00025A55"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1436714979"/>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Professional Indemnity Insurance</w:t>
            </w:r>
          </w:p>
          <w:p w14:paraId="225D7095" w14:textId="77777777" w:rsidR="00C04662" w:rsidRPr="003448F0" w:rsidRDefault="00025A55" w:rsidP="00AF53AF">
            <w:pPr>
              <w:pStyle w:val="BankNormal"/>
              <w:tabs>
                <w:tab w:val="left" w:pos="5686"/>
                <w:tab w:val="right" w:pos="7218"/>
              </w:tabs>
              <w:spacing w:after="0"/>
              <w:ind w:left="18"/>
              <w:rPr>
                <w:rFonts w:asciiTheme="minorHAnsi" w:hAnsiTheme="minorHAnsi" w:cstheme="minorHAnsi"/>
                <w:bCs/>
                <w:i/>
                <w:sz w:val="22"/>
                <w:szCs w:val="22"/>
                <w:lang w:val="en-GB"/>
              </w:rPr>
            </w:pPr>
            <w:sdt>
              <w:sdtPr>
                <w:rPr>
                  <w:rFonts w:asciiTheme="minorHAnsi" w:hAnsiTheme="minorHAnsi" w:cstheme="minorHAnsi"/>
                  <w:color w:val="000000" w:themeColor="text1"/>
                  <w:sz w:val="22"/>
                  <w:szCs w:val="22"/>
                </w:rPr>
                <w:id w:val="-1914618601"/>
                <w14:checkbox>
                  <w14:checked w14:val="0"/>
                  <w14:checkedState w14:val="2612" w14:font="MS Gothic"/>
                  <w14:uncheckedState w14:val="2610" w14:font="MS Gothic"/>
                </w14:checkbox>
              </w:sdtPr>
              <w:sdtEndPr/>
              <w:sdtContent>
                <w:r w:rsidR="00AF53AF">
                  <w:rPr>
                    <w:rFonts w:ascii="MS Gothic" w:eastAsia="MS Gothic" w:hAnsi="MS Gothic" w:cstheme="minorHAnsi" w:hint="eastAsia"/>
                    <w:color w:val="000000" w:themeColor="text1"/>
                    <w:sz w:val="22"/>
                    <w:szCs w:val="22"/>
                  </w:rPr>
                  <w:t>☐</w:t>
                </w:r>
              </w:sdtContent>
            </w:sdt>
            <w:r w:rsidR="00AF53AF">
              <w:rPr>
                <w:rFonts w:asciiTheme="minorHAnsi" w:hAnsiTheme="minorHAnsi" w:cstheme="minorHAnsi"/>
                <w:color w:val="000000" w:themeColor="text1"/>
                <w:sz w:val="22"/>
                <w:szCs w:val="22"/>
              </w:rPr>
              <w:t xml:space="preserve"> </w:t>
            </w:r>
            <w:r w:rsidR="00AF53AF" w:rsidRPr="00814716">
              <w:rPr>
                <w:rFonts w:asciiTheme="minorHAnsi" w:hAnsiTheme="minorHAnsi" w:cstheme="minorHAnsi"/>
                <w:color w:val="000000" w:themeColor="text1"/>
                <w:sz w:val="22"/>
                <w:szCs w:val="22"/>
              </w:rPr>
              <w:t>Others</w:t>
            </w:r>
            <w:r w:rsidR="00AF53AF">
              <w:rPr>
                <w:rFonts w:asciiTheme="minorHAnsi" w:hAnsiTheme="minorHAnsi" w:cstheme="minorHAnsi"/>
                <w:color w:val="000000" w:themeColor="text1"/>
                <w:sz w:val="22"/>
                <w:szCs w:val="22"/>
              </w:rPr>
              <w:t xml:space="preserve"> </w:t>
            </w:r>
            <w:sdt>
              <w:sdtPr>
                <w:rPr>
                  <w:rFonts w:asciiTheme="minorHAnsi" w:hAnsiTheme="minorHAnsi" w:cstheme="minorHAnsi"/>
                  <w:i/>
                  <w:color w:val="000000" w:themeColor="text1"/>
                  <w:sz w:val="22"/>
                  <w:szCs w:val="22"/>
                </w:rPr>
                <w:id w:val="-675034670"/>
                <w:showingPlcHdr/>
                <w:text/>
              </w:sdtPr>
              <w:sdtEndPr/>
              <w:sdtContent>
                <w:r w:rsidR="00AF53AF">
                  <w:rPr>
                    <w:rFonts w:asciiTheme="minorHAnsi" w:hAnsiTheme="minorHAnsi" w:cstheme="minorHAnsi"/>
                    <w:bCs/>
                    <w:i/>
                    <w:color w:val="000000" w:themeColor="text1"/>
                    <w:szCs w:val="22"/>
                    <w:lang w:val="en-GB"/>
                  </w:rPr>
                  <w:t>[click here to</w:t>
                </w:r>
                <w:r w:rsidR="00AF53AF" w:rsidRPr="00105991">
                  <w:rPr>
                    <w:rFonts w:asciiTheme="minorHAnsi" w:hAnsiTheme="minorHAnsi" w:cstheme="minorHAnsi"/>
                    <w:bCs/>
                    <w:i/>
                    <w:color w:val="000000" w:themeColor="text1"/>
                    <w:szCs w:val="22"/>
                    <w:lang w:val="en-GB"/>
                  </w:rPr>
                  <w:t xml:space="preserve"> specify]</w:t>
                </w:r>
                <w:r w:rsidR="00AF53AF" w:rsidRPr="00EE45C0">
                  <w:rPr>
                    <w:rStyle w:val="PlaceholderText"/>
                  </w:rPr>
                  <w:t>.</w:t>
                </w:r>
              </w:sdtContent>
            </w:sdt>
          </w:p>
        </w:tc>
      </w:tr>
      <w:tr w:rsidR="00C04662" w:rsidRPr="00D243BB" w14:paraId="4C26C52C"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0E627A1"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w:t>
            </w:r>
            <w:r>
              <w:rPr>
                <w:rFonts w:asciiTheme="minorHAnsi" w:hAnsiTheme="minorHAnsi" w:cstheme="minorHAnsi"/>
                <w:bCs/>
                <w:sz w:val="22"/>
                <w:szCs w:val="22"/>
                <w:lang w:val="en-GB"/>
              </w:rPr>
              <w:t>5</w:t>
            </w:r>
          </w:p>
        </w:tc>
        <w:tc>
          <w:tcPr>
            <w:tcW w:w="810" w:type="dxa"/>
            <w:tcBorders>
              <w:top w:val="single" w:sz="6" w:space="0" w:color="auto"/>
              <w:left w:val="single" w:sz="4" w:space="0" w:color="auto"/>
              <w:bottom w:val="single" w:sz="6" w:space="0" w:color="auto"/>
              <w:right w:val="single" w:sz="4" w:space="0" w:color="auto"/>
            </w:tcBorders>
          </w:tcPr>
          <w:p w14:paraId="088B1333"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5A6C387C"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Information Related to the RFP</w:t>
            </w:r>
            <w:r w:rsidRPr="00042F38">
              <w:rPr>
                <w:rStyle w:val="FootnoteReference"/>
                <w:rFonts w:asciiTheme="minorHAnsi" w:hAnsiTheme="minorHAnsi" w:cstheme="minorHAnsi"/>
                <w:bCs/>
                <w:sz w:val="22"/>
                <w:szCs w:val="22"/>
                <w:lang w:val="en-GB"/>
              </w:rPr>
              <w:footnoteReference w:id="8"/>
            </w:r>
          </w:p>
        </w:tc>
        <w:sdt>
          <w:sdtPr>
            <w:rPr>
              <w:rFonts w:asciiTheme="minorHAnsi" w:hAnsiTheme="minorHAnsi" w:cstheme="minorHAnsi"/>
              <w:bCs/>
              <w:i/>
              <w:sz w:val="22"/>
              <w:szCs w:val="22"/>
              <w:lang w:val="en-GB"/>
            </w:rPr>
            <w:id w:val="1435791795"/>
            <w:showingPlcHdr/>
            <w:text/>
          </w:sdtPr>
          <w:sdtEndPr/>
          <w:sdtContent>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04BFC64A" w14:textId="77777777" w:rsidR="00C04662" w:rsidRPr="000B5201" w:rsidRDefault="00AF53AF" w:rsidP="009979CB">
                <w:pPr>
                  <w:pStyle w:val="BankNormal"/>
                  <w:tabs>
                    <w:tab w:val="left" w:pos="5686"/>
                    <w:tab w:val="right" w:pos="7218"/>
                  </w:tabs>
                  <w:spacing w:after="0"/>
                  <w:rPr>
                    <w:rFonts w:asciiTheme="minorHAnsi" w:hAnsiTheme="minorHAnsi" w:cstheme="minorHAnsi"/>
                    <w:bCs/>
                    <w:i/>
                    <w:sz w:val="22"/>
                    <w:szCs w:val="22"/>
                    <w:lang w:val="en-GB"/>
                  </w:rPr>
                </w:pPr>
                <w:r w:rsidRPr="00AF53AF">
                  <w:rPr>
                    <w:rFonts w:asciiTheme="minorHAnsi" w:hAnsiTheme="minorHAnsi" w:cstheme="minorHAnsi"/>
                    <w:bCs/>
                    <w:i/>
                    <w:color w:val="000000" w:themeColor="text1"/>
                    <w:sz w:val="22"/>
                    <w:szCs w:val="22"/>
                    <w:lang w:val="en-GB"/>
                  </w:rPr>
                  <w:t>[All other instructions and information not yet mentioned so far in this Data Sheet but are relevant to the RFP must be cited here, and any further entries that may be added below this table row]</w:t>
                </w:r>
              </w:p>
            </w:tc>
          </w:sdtContent>
        </w:sdt>
      </w:tr>
    </w:tbl>
    <w:p w14:paraId="0666FCFC" w14:textId="77777777" w:rsidR="00E4502C" w:rsidRDefault="00E4502C" w:rsidP="003F39B1">
      <w:pPr>
        <w:rPr>
          <w:rFonts w:asciiTheme="minorHAnsi" w:hAnsiTheme="minorHAnsi" w:cstheme="minorHAnsi"/>
          <w:b/>
          <w:bCs/>
          <w:sz w:val="22"/>
          <w:szCs w:val="22"/>
        </w:rPr>
      </w:pPr>
    </w:p>
    <w:p w14:paraId="3803F46A" w14:textId="77777777" w:rsidR="006A4B53" w:rsidRPr="00D243BB" w:rsidRDefault="006A4B53" w:rsidP="003F39B1">
      <w:pPr>
        <w:rPr>
          <w:rFonts w:asciiTheme="minorHAnsi" w:hAnsiTheme="minorHAnsi" w:cstheme="minorHAnsi"/>
          <w:b/>
          <w:bCs/>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040"/>
        <w:gridCol w:w="1440"/>
        <w:gridCol w:w="1980"/>
      </w:tblGrid>
      <w:tr w:rsidR="00DA503E" w:rsidRPr="00D243BB" w14:paraId="7B428EE4" w14:textId="77777777" w:rsidTr="0078449B">
        <w:trPr>
          <w:cantSplit/>
          <w:trHeight w:val="244"/>
        </w:trPr>
        <w:tc>
          <w:tcPr>
            <w:tcW w:w="5760" w:type="dxa"/>
            <w:gridSpan w:val="2"/>
            <w:vMerge w:val="restart"/>
            <w:tcBorders>
              <w:top w:val="single" w:sz="4" w:space="0" w:color="auto"/>
              <w:left w:val="single" w:sz="4" w:space="0" w:color="auto"/>
              <w:bottom w:val="single" w:sz="4" w:space="0" w:color="auto"/>
              <w:right w:val="single" w:sz="4" w:space="0" w:color="auto"/>
            </w:tcBorders>
            <w:hideMark/>
          </w:tcPr>
          <w:p w14:paraId="0AC44813" w14:textId="77777777" w:rsidR="00DA503E" w:rsidRPr="00D243BB" w:rsidRDefault="00BD2E50">
            <w:pPr>
              <w:rPr>
                <w:rFonts w:asciiTheme="minorHAnsi" w:hAnsiTheme="minorHAnsi" w:cstheme="minorHAnsi"/>
                <w:snapToGrid w:val="0"/>
                <w:sz w:val="20"/>
                <w:szCs w:val="20"/>
              </w:rPr>
            </w:pPr>
            <w:r>
              <w:rPr>
                <w:rFonts w:asciiTheme="minorHAnsi" w:hAnsiTheme="minorHAnsi" w:cstheme="minorHAnsi"/>
                <w:snapToGrid w:val="0"/>
                <w:sz w:val="20"/>
                <w:szCs w:val="20"/>
              </w:rPr>
              <w:br w:type="page"/>
            </w:r>
          </w:p>
          <w:p w14:paraId="270DB1E8"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Summary of Technical Proposal Evaluation Forms</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536EE32D" w14:textId="77777777" w:rsidR="00DA503E" w:rsidRPr="00D243BB" w:rsidRDefault="00DA503E">
            <w:pPr>
              <w:jc w:val="center"/>
              <w:rPr>
                <w:rFonts w:asciiTheme="minorHAnsi" w:hAnsiTheme="minorHAnsi" w:cstheme="minorHAnsi"/>
                <w:snapToGrid w:val="0"/>
                <w:sz w:val="20"/>
                <w:szCs w:val="20"/>
              </w:rPr>
            </w:pPr>
          </w:p>
          <w:p w14:paraId="600E23A4"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Score Weight</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197A32CE" w14:textId="77777777" w:rsidR="00DA503E" w:rsidRPr="00D243BB" w:rsidRDefault="00DA503E">
            <w:pPr>
              <w:jc w:val="center"/>
              <w:rPr>
                <w:rFonts w:asciiTheme="minorHAnsi" w:hAnsiTheme="minorHAnsi" w:cstheme="minorHAnsi"/>
                <w:snapToGrid w:val="0"/>
                <w:sz w:val="20"/>
                <w:szCs w:val="20"/>
              </w:rPr>
            </w:pPr>
          </w:p>
          <w:p w14:paraId="7FFBD5B5"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Points Obtainable</w:t>
            </w:r>
          </w:p>
        </w:tc>
      </w:tr>
      <w:tr w:rsidR="00DA503E" w:rsidRPr="00D243BB" w14:paraId="57115E71" w14:textId="77777777" w:rsidTr="0078449B">
        <w:trPr>
          <w:cantSplit/>
          <w:trHeight w:val="244"/>
        </w:trPr>
        <w:tc>
          <w:tcPr>
            <w:tcW w:w="5760" w:type="dxa"/>
            <w:gridSpan w:val="2"/>
            <w:vMerge/>
            <w:tcBorders>
              <w:top w:val="single" w:sz="4" w:space="0" w:color="auto"/>
              <w:left w:val="single" w:sz="4" w:space="0" w:color="auto"/>
              <w:bottom w:val="single" w:sz="4" w:space="0" w:color="auto"/>
              <w:right w:val="single" w:sz="4" w:space="0" w:color="auto"/>
            </w:tcBorders>
            <w:vAlign w:val="center"/>
            <w:hideMark/>
          </w:tcPr>
          <w:p w14:paraId="4370B0B2" w14:textId="77777777" w:rsidR="00DA503E" w:rsidRPr="00D243BB" w:rsidRDefault="00DA503E">
            <w:pPr>
              <w:rPr>
                <w:rFonts w:asciiTheme="minorHAnsi" w:hAnsiTheme="minorHAnsi" w:cstheme="minorHAnsi"/>
                <w:snapToGrid w:val="0"/>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55377DD8" w14:textId="77777777" w:rsidR="00DA503E" w:rsidRPr="00D243BB" w:rsidRDefault="00DA503E">
            <w:pPr>
              <w:rPr>
                <w:rFonts w:asciiTheme="minorHAnsi" w:hAnsiTheme="minorHAnsi" w:cstheme="minorHAnsi"/>
                <w:snapToGrid w:val="0"/>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4CE3B7DC" w14:textId="77777777" w:rsidR="00DA503E" w:rsidRPr="00D243BB" w:rsidRDefault="00DA503E">
            <w:pPr>
              <w:rPr>
                <w:rFonts w:asciiTheme="minorHAnsi" w:hAnsiTheme="minorHAnsi" w:cstheme="minorHAnsi"/>
                <w:snapToGrid w:val="0"/>
                <w:sz w:val="20"/>
                <w:szCs w:val="20"/>
              </w:rPr>
            </w:pPr>
          </w:p>
        </w:tc>
      </w:tr>
      <w:tr w:rsidR="00DA503E" w:rsidRPr="00D243BB" w14:paraId="09A99F27" w14:textId="77777777" w:rsidTr="0078449B">
        <w:tc>
          <w:tcPr>
            <w:tcW w:w="720" w:type="dxa"/>
            <w:tcBorders>
              <w:top w:val="single" w:sz="4" w:space="0" w:color="auto"/>
              <w:left w:val="single" w:sz="4" w:space="0" w:color="auto"/>
              <w:bottom w:val="single" w:sz="4" w:space="0" w:color="auto"/>
              <w:right w:val="single" w:sz="4" w:space="0" w:color="auto"/>
            </w:tcBorders>
            <w:hideMark/>
          </w:tcPr>
          <w:p w14:paraId="506107FD" w14:textId="77777777" w:rsidR="00DA503E" w:rsidRPr="00D243BB" w:rsidRDefault="00DA503E">
            <w:pPr>
              <w:jc w:val="center"/>
              <w:rPr>
                <w:rFonts w:asciiTheme="minorHAnsi" w:hAnsiTheme="minorHAnsi" w:cstheme="minorHAnsi"/>
                <w:snapToGrid w:val="0"/>
                <w:sz w:val="20"/>
                <w:szCs w:val="20"/>
              </w:rPr>
            </w:pPr>
          </w:p>
          <w:p w14:paraId="357C672D"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w:t>
            </w:r>
          </w:p>
        </w:tc>
        <w:tc>
          <w:tcPr>
            <w:tcW w:w="5040" w:type="dxa"/>
            <w:tcBorders>
              <w:top w:val="single" w:sz="4" w:space="0" w:color="auto"/>
              <w:left w:val="single" w:sz="4" w:space="0" w:color="auto"/>
              <w:bottom w:val="single" w:sz="4" w:space="0" w:color="auto"/>
              <w:right w:val="single" w:sz="4" w:space="0" w:color="auto"/>
            </w:tcBorders>
            <w:hideMark/>
          </w:tcPr>
          <w:p w14:paraId="008F0344" w14:textId="77777777" w:rsidR="00DA503E" w:rsidRPr="00D243BB" w:rsidRDefault="00DA503E">
            <w:pPr>
              <w:rPr>
                <w:rFonts w:asciiTheme="minorHAnsi" w:hAnsiTheme="minorHAnsi" w:cstheme="minorHAnsi"/>
                <w:snapToGrid w:val="0"/>
                <w:sz w:val="20"/>
                <w:szCs w:val="20"/>
              </w:rPr>
            </w:pPr>
          </w:p>
          <w:p w14:paraId="097CF9FC" w14:textId="77777777" w:rsidR="005D777D" w:rsidRPr="00D243BB" w:rsidRDefault="00BC03B1">
            <w:pPr>
              <w:rPr>
                <w:rFonts w:asciiTheme="minorHAnsi" w:hAnsiTheme="minorHAnsi" w:cstheme="minorHAnsi"/>
                <w:snapToGrid w:val="0"/>
                <w:sz w:val="20"/>
                <w:szCs w:val="20"/>
              </w:rPr>
            </w:pPr>
            <w:r w:rsidRPr="00D243BB">
              <w:rPr>
                <w:rFonts w:asciiTheme="minorHAnsi" w:hAnsiTheme="minorHAnsi" w:cstheme="minorHAnsi"/>
                <w:snapToGrid w:val="0"/>
                <w:sz w:val="20"/>
                <w:szCs w:val="20"/>
              </w:rPr>
              <w:t>Expertise of Firm / Organiz</w:t>
            </w:r>
            <w:r w:rsidR="00DA503E" w:rsidRPr="00D243BB">
              <w:rPr>
                <w:rFonts w:asciiTheme="minorHAnsi" w:hAnsiTheme="minorHAnsi" w:cstheme="minorHAnsi"/>
                <w:snapToGrid w:val="0"/>
                <w:sz w:val="20"/>
                <w:szCs w:val="20"/>
              </w:rPr>
              <w:t xml:space="preserve">ation </w:t>
            </w:r>
          </w:p>
        </w:tc>
        <w:tc>
          <w:tcPr>
            <w:tcW w:w="1440" w:type="dxa"/>
            <w:tcBorders>
              <w:top w:val="single" w:sz="4" w:space="0" w:color="auto"/>
              <w:left w:val="single" w:sz="4" w:space="0" w:color="auto"/>
              <w:bottom w:val="single" w:sz="4" w:space="0" w:color="auto"/>
              <w:right w:val="single" w:sz="4" w:space="0" w:color="auto"/>
            </w:tcBorders>
          </w:tcPr>
          <w:p w14:paraId="1A8EE775" w14:textId="77777777" w:rsidR="00DA503E" w:rsidRPr="00D243BB" w:rsidRDefault="00DA503E">
            <w:pPr>
              <w:jc w:val="center"/>
              <w:rPr>
                <w:rFonts w:asciiTheme="minorHAnsi" w:hAnsiTheme="minorHAnsi" w:cstheme="minorHAnsi"/>
                <w:snapToGrid w:val="0"/>
                <w:sz w:val="20"/>
                <w:szCs w:val="20"/>
              </w:rPr>
            </w:pPr>
          </w:p>
          <w:p w14:paraId="7752273D"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30%</w:t>
            </w:r>
          </w:p>
        </w:tc>
        <w:tc>
          <w:tcPr>
            <w:tcW w:w="1980" w:type="dxa"/>
            <w:tcBorders>
              <w:top w:val="single" w:sz="4" w:space="0" w:color="auto"/>
              <w:left w:val="single" w:sz="4" w:space="0" w:color="auto"/>
              <w:bottom w:val="single" w:sz="4" w:space="0" w:color="auto"/>
              <w:right w:val="single" w:sz="4" w:space="0" w:color="auto"/>
            </w:tcBorders>
          </w:tcPr>
          <w:p w14:paraId="25B84C68" w14:textId="77777777" w:rsidR="00DA503E" w:rsidRPr="00D243BB" w:rsidRDefault="00DA503E">
            <w:pPr>
              <w:jc w:val="center"/>
              <w:rPr>
                <w:rFonts w:asciiTheme="minorHAnsi" w:hAnsiTheme="minorHAnsi" w:cstheme="minorHAnsi"/>
                <w:snapToGrid w:val="0"/>
                <w:sz w:val="20"/>
                <w:szCs w:val="20"/>
              </w:rPr>
            </w:pPr>
          </w:p>
          <w:p w14:paraId="2A57E99B"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300</w:t>
            </w:r>
          </w:p>
        </w:tc>
      </w:tr>
      <w:tr w:rsidR="00DA503E" w:rsidRPr="00D243BB" w14:paraId="58202343" w14:textId="77777777" w:rsidTr="0078449B">
        <w:tc>
          <w:tcPr>
            <w:tcW w:w="720" w:type="dxa"/>
            <w:tcBorders>
              <w:top w:val="single" w:sz="4" w:space="0" w:color="auto"/>
              <w:left w:val="single" w:sz="4" w:space="0" w:color="auto"/>
              <w:bottom w:val="single" w:sz="4" w:space="0" w:color="auto"/>
              <w:right w:val="single" w:sz="4" w:space="0" w:color="auto"/>
            </w:tcBorders>
          </w:tcPr>
          <w:p w14:paraId="4B4B455A" w14:textId="77777777" w:rsidR="00DA503E" w:rsidRPr="00D243BB" w:rsidRDefault="00DA503E">
            <w:pPr>
              <w:jc w:val="center"/>
              <w:rPr>
                <w:rFonts w:asciiTheme="minorHAnsi" w:hAnsiTheme="minorHAnsi" w:cstheme="minorHAnsi"/>
                <w:snapToGrid w:val="0"/>
                <w:sz w:val="20"/>
                <w:szCs w:val="20"/>
              </w:rPr>
            </w:pPr>
          </w:p>
          <w:p w14:paraId="21B071A7"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2.</w:t>
            </w:r>
          </w:p>
        </w:tc>
        <w:tc>
          <w:tcPr>
            <w:tcW w:w="5040" w:type="dxa"/>
            <w:tcBorders>
              <w:top w:val="single" w:sz="4" w:space="0" w:color="auto"/>
              <w:left w:val="single" w:sz="4" w:space="0" w:color="auto"/>
              <w:bottom w:val="single" w:sz="4" w:space="0" w:color="auto"/>
              <w:right w:val="single" w:sz="4" w:space="0" w:color="auto"/>
            </w:tcBorders>
          </w:tcPr>
          <w:p w14:paraId="0904D2FC" w14:textId="77777777" w:rsidR="00DA503E" w:rsidRPr="00D243BB" w:rsidRDefault="00DA503E">
            <w:pPr>
              <w:rPr>
                <w:rFonts w:asciiTheme="minorHAnsi" w:hAnsiTheme="minorHAnsi" w:cstheme="minorHAnsi"/>
                <w:snapToGrid w:val="0"/>
                <w:sz w:val="20"/>
                <w:szCs w:val="20"/>
              </w:rPr>
            </w:pPr>
          </w:p>
          <w:p w14:paraId="191ED3AF"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xml:space="preserve">Proposed </w:t>
            </w:r>
            <w:r w:rsidR="00BC03B1" w:rsidRPr="00D243BB">
              <w:rPr>
                <w:rFonts w:asciiTheme="minorHAnsi" w:hAnsiTheme="minorHAnsi" w:cstheme="minorHAnsi"/>
                <w:snapToGrid w:val="0"/>
                <w:sz w:val="20"/>
                <w:szCs w:val="20"/>
              </w:rPr>
              <w:t>Methodology, Approach and Implementation Plan</w:t>
            </w:r>
          </w:p>
        </w:tc>
        <w:tc>
          <w:tcPr>
            <w:tcW w:w="1440" w:type="dxa"/>
            <w:tcBorders>
              <w:top w:val="single" w:sz="4" w:space="0" w:color="auto"/>
              <w:left w:val="single" w:sz="4" w:space="0" w:color="auto"/>
              <w:bottom w:val="single" w:sz="4" w:space="0" w:color="auto"/>
              <w:right w:val="single" w:sz="4" w:space="0" w:color="auto"/>
            </w:tcBorders>
          </w:tcPr>
          <w:p w14:paraId="4EAB94A6" w14:textId="77777777" w:rsidR="00DA503E" w:rsidRPr="00D243BB" w:rsidRDefault="00DA503E">
            <w:pPr>
              <w:jc w:val="center"/>
              <w:rPr>
                <w:rFonts w:asciiTheme="minorHAnsi" w:hAnsiTheme="minorHAnsi" w:cstheme="minorHAnsi"/>
                <w:snapToGrid w:val="0"/>
                <w:sz w:val="20"/>
                <w:szCs w:val="20"/>
              </w:rPr>
            </w:pPr>
          </w:p>
          <w:p w14:paraId="2772875D" w14:textId="77777777" w:rsidR="00DA503E" w:rsidRPr="00D243BB" w:rsidRDefault="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4</w:t>
            </w:r>
            <w:r w:rsidR="00DA503E" w:rsidRPr="00D243BB">
              <w:rPr>
                <w:rFonts w:asciiTheme="minorHAnsi" w:hAnsiTheme="minorHAnsi" w:cstheme="minorHAnsi"/>
                <w:snapToGrid w:val="0"/>
                <w:sz w:val="20"/>
                <w:szCs w:val="20"/>
              </w:rPr>
              <w:t>0%</w:t>
            </w:r>
          </w:p>
        </w:tc>
        <w:tc>
          <w:tcPr>
            <w:tcW w:w="1980" w:type="dxa"/>
            <w:tcBorders>
              <w:top w:val="single" w:sz="4" w:space="0" w:color="auto"/>
              <w:left w:val="single" w:sz="4" w:space="0" w:color="auto"/>
              <w:bottom w:val="single" w:sz="4" w:space="0" w:color="auto"/>
              <w:right w:val="single" w:sz="4" w:space="0" w:color="auto"/>
            </w:tcBorders>
          </w:tcPr>
          <w:p w14:paraId="6FBFB334" w14:textId="77777777" w:rsidR="00DA503E" w:rsidRPr="00D243BB" w:rsidRDefault="00DA503E">
            <w:pPr>
              <w:jc w:val="center"/>
              <w:rPr>
                <w:rFonts w:asciiTheme="minorHAnsi" w:hAnsiTheme="minorHAnsi" w:cstheme="minorHAnsi"/>
                <w:snapToGrid w:val="0"/>
                <w:sz w:val="20"/>
                <w:szCs w:val="20"/>
              </w:rPr>
            </w:pPr>
          </w:p>
          <w:p w14:paraId="284AC97A" w14:textId="77777777" w:rsidR="00DA503E" w:rsidRPr="00D243BB" w:rsidRDefault="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4</w:t>
            </w:r>
            <w:r w:rsidR="00DA503E" w:rsidRPr="00D243BB">
              <w:rPr>
                <w:rFonts w:asciiTheme="minorHAnsi" w:hAnsiTheme="minorHAnsi" w:cstheme="minorHAnsi"/>
                <w:snapToGrid w:val="0"/>
                <w:sz w:val="20"/>
                <w:szCs w:val="20"/>
              </w:rPr>
              <w:t>00</w:t>
            </w:r>
          </w:p>
        </w:tc>
      </w:tr>
      <w:tr w:rsidR="00DA503E" w:rsidRPr="00D243BB" w14:paraId="398DA31F" w14:textId="77777777" w:rsidTr="0078449B">
        <w:tc>
          <w:tcPr>
            <w:tcW w:w="720" w:type="dxa"/>
            <w:tcBorders>
              <w:top w:val="single" w:sz="4" w:space="0" w:color="auto"/>
              <w:left w:val="single" w:sz="4" w:space="0" w:color="auto"/>
              <w:bottom w:val="nil"/>
              <w:right w:val="single" w:sz="4" w:space="0" w:color="auto"/>
            </w:tcBorders>
          </w:tcPr>
          <w:p w14:paraId="63F5A84A" w14:textId="77777777" w:rsidR="00DA503E" w:rsidRPr="00D243BB" w:rsidRDefault="00DA503E">
            <w:pPr>
              <w:jc w:val="center"/>
              <w:rPr>
                <w:rFonts w:asciiTheme="minorHAnsi" w:hAnsiTheme="minorHAnsi" w:cstheme="minorHAnsi"/>
                <w:snapToGrid w:val="0"/>
                <w:sz w:val="20"/>
                <w:szCs w:val="20"/>
              </w:rPr>
            </w:pPr>
          </w:p>
          <w:p w14:paraId="62460EC0"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w:t>
            </w:r>
          </w:p>
        </w:tc>
        <w:tc>
          <w:tcPr>
            <w:tcW w:w="5040" w:type="dxa"/>
            <w:tcBorders>
              <w:top w:val="single" w:sz="4" w:space="0" w:color="auto"/>
              <w:left w:val="single" w:sz="4" w:space="0" w:color="auto"/>
              <w:bottom w:val="nil"/>
              <w:right w:val="single" w:sz="4" w:space="0" w:color="auto"/>
            </w:tcBorders>
          </w:tcPr>
          <w:p w14:paraId="34B0BCDC" w14:textId="77777777" w:rsidR="00DA503E" w:rsidRPr="00D243BB" w:rsidRDefault="00DA503E">
            <w:pPr>
              <w:rPr>
                <w:rFonts w:asciiTheme="minorHAnsi" w:hAnsiTheme="minorHAnsi" w:cstheme="minorHAnsi"/>
                <w:snapToGrid w:val="0"/>
                <w:sz w:val="20"/>
                <w:szCs w:val="20"/>
              </w:rPr>
            </w:pPr>
          </w:p>
          <w:p w14:paraId="7B4A06FB" w14:textId="77777777" w:rsidR="00DA503E" w:rsidRPr="00D243BB" w:rsidRDefault="00293964">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xml:space="preserve">Management Structure and Key </w:t>
            </w:r>
            <w:r w:rsidR="00DA503E" w:rsidRPr="00D243BB">
              <w:rPr>
                <w:rFonts w:asciiTheme="minorHAnsi" w:hAnsiTheme="minorHAnsi" w:cstheme="minorHAnsi"/>
                <w:snapToGrid w:val="0"/>
                <w:sz w:val="20"/>
                <w:szCs w:val="20"/>
              </w:rPr>
              <w:t>Personnel</w:t>
            </w:r>
          </w:p>
        </w:tc>
        <w:tc>
          <w:tcPr>
            <w:tcW w:w="1440" w:type="dxa"/>
            <w:tcBorders>
              <w:top w:val="single" w:sz="4" w:space="0" w:color="auto"/>
              <w:left w:val="single" w:sz="4" w:space="0" w:color="auto"/>
              <w:bottom w:val="nil"/>
              <w:right w:val="single" w:sz="4" w:space="0" w:color="auto"/>
            </w:tcBorders>
          </w:tcPr>
          <w:p w14:paraId="61FABAD3" w14:textId="77777777" w:rsidR="00DA503E" w:rsidRPr="00D243BB" w:rsidRDefault="00DA503E">
            <w:pPr>
              <w:jc w:val="center"/>
              <w:rPr>
                <w:rFonts w:asciiTheme="minorHAnsi" w:hAnsiTheme="minorHAnsi" w:cstheme="minorHAnsi"/>
                <w:snapToGrid w:val="0"/>
                <w:sz w:val="20"/>
                <w:szCs w:val="20"/>
              </w:rPr>
            </w:pPr>
          </w:p>
          <w:p w14:paraId="6ADE235E" w14:textId="77777777" w:rsidR="00DA503E" w:rsidRPr="00D243BB" w:rsidRDefault="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w:t>
            </w:r>
            <w:r w:rsidR="00DA503E" w:rsidRPr="00D243BB">
              <w:rPr>
                <w:rFonts w:asciiTheme="minorHAnsi" w:hAnsiTheme="minorHAnsi" w:cstheme="minorHAnsi"/>
                <w:snapToGrid w:val="0"/>
                <w:sz w:val="20"/>
                <w:szCs w:val="20"/>
              </w:rPr>
              <w:t>0%</w:t>
            </w:r>
          </w:p>
        </w:tc>
        <w:tc>
          <w:tcPr>
            <w:tcW w:w="1980" w:type="dxa"/>
            <w:tcBorders>
              <w:top w:val="single" w:sz="4" w:space="0" w:color="auto"/>
              <w:left w:val="single" w:sz="4" w:space="0" w:color="auto"/>
              <w:bottom w:val="nil"/>
              <w:right w:val="single" w:sz="4" w:space="0" w:color="auto"/>
            </w:tcBorders>
          </w:tcPr>
          <w:p w14:paraId="66FFAA82" w14:textId="77777777" w:rsidR="00DA503E" w:rsidRPr="00D243BB" w:rsidRDefault="00DA503E">
            <w:pPr>
              <w:jc w:val="center"/>
              <w:rPr>
                <w:rFonts w:asciiTheme="minorHAnsi" w:hAnsiTheme="minorHAnsi" w:cstheme="minorHAnsi"/>
                <w:snapToGrid w:val="0"/>
                <w:sz w:val="20"/>
                <w:szCs w:val="20"/>
              </w:rPr>
            </w:pPr>
          </w:p>
          <w:p w14:paraId="793D23A6" w14:textId="77777777" w:rsidR="00DA503E" w:rsidRPr="00D243BB" w:rsidRDefault="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w:t>
            </w:r>
            <w:r w:rsidR="00DA503E" w:rsidRPr="00D243BB">
              <w:rPr>
                <w:rFonts w:asciiTheme="minorHAnsi" w:hAnsiTheme="minorHAnsi" w:cstheme="minorHAnsi"/>
                <w:snapToGrid w:val="0"/>
                <w:sz w:val="20"/>
                <w:szCs w:val="20"/>
              </w:rPr>
              <w:t>00</w:t>
            </w:r>
          </w:p>
        </w:tc>
      </w:tr>
      <w:tr w:rsidR="00DA503E" w:rsidRPr="00D243BB" w14:paraId="3AA751B2" w14:textId="77777777" w:rsidTr="0078449B">
        <w:trPr>
          <w:cantSplit/>
        </w:trPr>
        <w:tc>
          <w:tcPr>
            <w:tcW w:w="720" w:type="dxa"/>
            <w:tcBorders>
              <w:top w:val="single" w:sz="4" w:space="0" w:color="auto"/>
              <w:left w:val="single" w:sz="4" w:space="0" w:color="auto"/>
              <w:bottom w:val="single" w:sz="4" w:space="0" w:color="auto"/>
              <w:right w:val="single" w:sz="4" w:space="0" w:color="auto"/>
            </w:tcBorders>
            <w:shd w:val="pct15" w:color="auto" w:fill="FFFFFF"/>
          </w:tcPr>
          <w:p w14:paraId="09B7B402" w14:textId="77777777" w:rsidR="00DA503E" w:rsidRPr="00D243BB" w:rsidRDefault="00DA503E">
            <w:pPr>
              <w:jc w:val="center"/>
              <w:rPr>
                <w:rFonts w:asciiTheme="minorHAnsi" w:hAnsiTheme="minorHAnsi" w:cstheme="minorHAnsi"/>
                <w:b/>
                <w:snapToGrid w:val="0"/>
                <w:sz w:val="20"/>
                <w:szCs w:val="20"/>
              </w:rPr>
            </w:pPr>
          </w:p>
        </w:tc>
        <w:tc>
          <w:tcPr>
            <w:tcW w:w="6480" w:type="dxa"/>
            <w:gridSpan w:val="2"/>
            <w:tcBorders>
              <w:top w:val="single" w:sz="4" w:space="0" w:color="auto"/>
              <w:left w:val="single" w:sz="4" w:space="0" w:color="auto"/>
              <w:bottom w:val="single" w:sz="4" w:space="0" w:color="auto"/>
              <w:right w:val="single" w:sz="4" w:space="0" w:color="auto"/>
            </w:tcBorders>
            <w:shd w:val="pct15" w:color="auto" w:fill="FFFFFF"/>
          </w:tcPr>
          <w:p w14:paraId="678158BC" w14:textId="77777777" w:rsidR="00DA503E" w:rsidRPr="00D243BB" w:rsidRDefault="00DA503E">
            <w:pPr>
              <w:rPr>
                <w:rFonts w:asciiTheme="minorHAnsi" w:hAnsiTheme="minorHAnsi" w:cstheme="minorHAnsi"/>
                <w:b/>
                <w:snapToGrid w:val="0"/>
                <w:sz w:val="20"/>
                <w:szCs w:val="20"/>
              </w:rPr>
            </w:pPr>
          </w:p>
          <w:p w14:paraId="68362459" w14:textId="77777777" w:rsidR="00DA503E" w:rsidRPr="00D243BB" w:rsidRDefault="00DA503E">
            <w:pPr>
              <w:rPr>
                <w:rFonts w:asciiTheme="minorHAnsi" w:hAnsiTheme="minorHAnsi" w:cstheme="minorHAnsi"/>
                <w:b/>
                <w:snapToGrid w:val="0"/>
                <w:sz w:val="20"/>
                <w:szCs w:val="20"/>
              </w:rPr>
            </w:pPr>
            <w:r w:rsidRPr="00D243BB">
              <w:rPr>
                <w:rFonts w:asciiTheme="minorHAnsi" w:hAnsiTheme="minorHAnsi" w:cstheme="minorHAnsi"/>
                <w:b/>
                <w:snapToGrid w:val="0"/>
                <w:sz w:val="20"/>
                <w:szCs w:val="20"/>
              </w:rPr>
              <w:t>Total</w:t>
            </w:r>
          </w:p>
        </w:tc>
        <w:tc>
          <w:tcPr>
            <w:tcW w:w="1980" w:type="dxa"/>
            <w:tcBorders>
              <w:top w:val="single" w:sz="4" w:space="0" w:color="auto"/>
              <w:left w:val="single" w:sz="4" w:space="0" w:color="auto"/>
              <w:bottom w:val="single" w:sz="4" w:space="0" w:color="auto"/>
              <w:right w:val="single" w:sz="4" w:space="0" w:color="auto"/>
            </w:tcBorders>
            <w:shd w:val="pct15" w:color="auto" w:fill="FFFFFF"/>
          </w:tcPr>
          <w:p w14:paraId="001D546F" w14:textId="77777777" w:rsidR="00DA503E" w:rsidRPr="00D243BB" w:rsidRDefault="00DA503E">
            <w:pPr>
              <w:jc w:val="center"/>
              <w:rPr>
                <w:rFonts w:asciiTheme="minorHAnsi" w:hAnsiTheme="minorHAnsi" w:cstheme="minorHAnsi"/>
                <w:b/>
                <w:snapToGrid w:val="0"/>
                <w:sz w:val="20"/>
                <w:szCs w:val="20"/>
              </w:rPr>
            </w:pPr>
          </w:p>
          <w:p w14:paraId="003CE199" w14:textId="77777777" w:rsidR="00DA503E" w:rsidRPr="00D243BB" w:rsidRDefault="00DA503E">
            <w:pPr>
              <w:jc w:val="center"/>
              <w:rPr>
                <w:rFonts w:asciiTheme="minorHAnsi" w:hAnsiTheme="minorHAnsi" w:cstheme="minorHAnsi"/>
                <w:b/>
                <w:snapToGrid w:val="0"/>
                <w:sz w:val="20"/>
                <w:szCs w:val="20"/>
              </w:rPr>
            </w:pPr>
            <w:r w:rsidRPr="00D243BB">
              <w:rPr>
                <w:rFonts w:asciiTheme="minorHAnsi" w:hAnsiTheme="minorHAnsi" w:cstheme="minorHAnsi"/>
                <w:b/>
                <w:snapToGrid w:val="0"/>
                <w:sz w:val="20"/>
                <w:szCs w:val="20"/>
              </w:rPr>
              <w:t>1000</w:t>
            </w:r>
          </w:p>
        </w:tc>
      </w:tr>
    </w:tbl>
    <w:p w14:paraId="3FF5FAD6" w14:textId="77777777" w:rsidR="00DA503E" w:rsidRPr="00D243BB" w:rsidRDefault="00DA503E" w:rsidP="00DA503E">
      <w:pPr>
        <w:rPr>
          <w:rFonts w:asciiTheme="minorHAnsi" w:hAnsiTheme="minorHAnsi" w:cstheme="minorHAnsi"/>
          <w:snapToGrid w:val="0"/>
          <w:sz w:val="20"/>
          <w:szCs w:val="20"/>
        </w:rPr>
      </w:pPr>
    </w:p>
    <w:p w14:paraId="5AA4A827" w14:textId="77777777" w:rsidR="00DA503E" w:rsidRPr="00D243BB" w:rsidRDefault="00DA503E" w:rsidP="00DA503E">
      <w:pPr>
        <w:rPr>
          <w:rFonts w:asciiTheme="minorHAnsi" w:hAnsiTheme="minorHAnsi" w:cstheme="minorHAnsi"/>
          <w:snapToGrid w:val="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7178"/>
        <w:gridCol w:w="1260"/>
      </w:tblGrid>
      <w:tr w:rsidR="00DA503E" w:rsidRPr="00D243BB" w14:paraId="768C4CAD" w14:textId="77777777" w:rsidTr="0078449B">
        <w:trPr>
          <w:cantSplit/>
          <w:trHeight w:val="244"/>
          <w:jc w:val="center"/>
        </w:trPr>
        <w:tc>
          <w:tcPr>
            <w:tcW w:w="7877" w:type="dxa"/>
            <w:gridSpan w:val="2"/>
            <w:vMerge w:val="restart"/>
            <w:tcBorders>
              <w:top w:val="single" w:sz="4" w:space="0" w:color="auto"/>
              <w:left w:val="single" w:sz="4" w:space="0" w:color="auto"/>
              <w:bottom w:val="nil"/>
              <w:right w:val="single" w:sz="4" w:space="0" w:color="auto"/>
            </w:tcBorders>
            <w:hideMark/>
          </w:tcPr>
          <w:p w14:paraId="79D3B3C9"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Technical Proposal Evaluation</w:t>
            </w:r>
          </w:p>
          <w:p w14:paraId="49A51B22"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Form 1</w:t>
            </w:r>
          </w:p>
        </w:tc>
        <w:tc>
          <w:tcPr>
            <w:tcW w:w="1260" w:type="dxa"/>
            <w:vMerge w:val="restart"/>
            <w:tcBorders>
              <w:top w:val="single" w:sz="4" w:space="0" w:color="auto"/>
              <w:left w:val="single" w:sz="4" w:space="0" w:color="auto"/>
              <w:bottom w:val="nil"/>
              <w:right w:val="single" w:sz="4" w:space="0" w:color="auto"/>
            </w:tcBorders>
            <w:hideMark/>
          </w:tcPr>
          <w:p w14:paraId="5E0EBD98"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Points obtainable</w:t>
            </w:r>
          </w:p>
        </w:tc>
      </w:tr>
      <w:tr w:rsidR="00DA503E" w:rsidRPr="00D243BB" w14:paraId="72953CEF" w14:textId="77777777" w:rsidTr="0078449B">
        <w:trPr>
          <w:cantSplit/>
          <w:trHeight w:val="244"/>
          <w:jc w:val="center"/>
        </w:trPr>
        <w:tc>
          <w:tcPr>
            <w:tcW w:w="7877" w:type="dxa"/>
            <w:gridSpan w:val="2"/>
            <w:vMerge/>
            <w:tcBorders>
              <w:top w:val="single" w:sz="4" w:space="0" w:color="auto"/>
              <w:left w:val="single" w:sz="4" w:space="0" w:color="auto"/>
              <w:bottom w:val="nil"/>
              <w:right w:val="single" w:sz="4" w:space="0" w:color="auto"/>
            </w:tcBorders>
            <w:vAlign w:val="center"/>
            <w:hideMark/>
          </w:tcPr>
          <w:p w14:paraId="7F668E97" w14:textId="77777777" w:rsidR="00DA503E" w:rsidRPr="00D243BB" w:rsidRDefault="00DA503E">
            <w:pPr>
              <w:rPr>
                <w:rFonts w:asciiTheme="minorHAnsi" w:hAnsiTheme="minorHAnsi" w:cstheme="minorHAnsi"/>
                <w:snapToGrid w:val="0"/>
                <w:sz w:val="20"/>
                <w:szCs w:val="20"/>
              </w:rPr>
            </w:pPr>
          </w:p>
        </w:tc>
        <w:tc>
          <w:tcPr>
            <w:tcW w:w="1260" w:type="dxa"/>
            <w:vMerge/>
            <w:tcBorders>
              <w:top w:val="single" w:sz="4" w:space="0" w:color="auto"/>
              <w:left w:val="single" w:sz="4" w:space="0" w:color="auto"/>
              <w:bottom w:val="nil"/>
              <w:right w:val="single" w:sz="4" w:space="0" w:color="auto"/>
            </w:tcBorders>
            <w:vAlign w:val="center"/>
            <w:hideMark/>
          </w:tcPr>
          <w:p w14:paraId="1C793FE7" w14:textId="77777777" w:rsidR="00DA503E" w:rsidRPr="00D243BB" w:rsidRDefault="00DA503E">
            <w:pPr>
              <w:rPr>
                <w:rFonts w:asciiTheme="minorHAnsi" w:hAnsiTheme="minorHAnsi" w:cstheme="minorHAnsi"/>
                <w:snapToGrid w:val="0"/>
                <w:sz w:val="20"/>
                <w:szCs w:val="20"/>
              </w:rPr>
            </w:pPr>
          </w:p>
        </w:tc>
      </w:tr>
      <w:tr w:rsidR="00DA503E" w:rsidRPr="00D243BB" w14:paraId="0740E0B1" w14:textId="77777777" w:rsidTr="0078449B">
        <w:trPr>
          <w:cantSplit/>
          <w:trHeight w:val="575"/>
          <w:jc w:val="center"/>
        </w:trPr>
        <w:tc>
          <w:tcPr>
            <w:tcW w:w="9137" w:type="dxa"/>
            <w:gridSpan w:val="3"/>
            <w:tcBorders>
              <w:top w:val="single" w:sz="4" w:space="0" w:color="auto"/>
              <w:left w:val="single" w:sz="4" w:space="0" w:color="auto"/>
              <w:right w:val="single" w:sz="4" w:space="0" w:color="auto"/>
            </w:tcBorders>
            <w:shd w:val="pct15" w:color="auto" w:fill="FFFFFF"/>
          </w:tcPr>
          <w:p w14:paraId="624F899E" w14:textId="77777777" w:rsidR="00DA503E" w:rsidRPr="00D243BB" w:rsidRDefault="00DA503E" w:rsidP="0078449B">
            <w:pPr>
              <w:jc w:val="center"/>
              <w:rPr>
                <w:rFonts w:asciiTheme="minorHAnsi" w:hAnsiTheme="minorHAnsi" w:cstheme="minorHAnsi"/>
                <w:b/>
                <w:snapToGrid w:val="0"/>
                <w:sz w:val="20"/>
                <w:szCs w:val="20"/>
              </w:rPr>
            </w:pPr>
          </w:p>
          <w:p w14:paraId="205F68B6" w14:textId="77777777" w:rsidR="00DA503E" w:rsidRPr="00D243BB" w:rsidRDefault="00DA503E" w:rsidP="0078449B">
            <w:pPr>
              <w:jc w:val="center"/>
              <w:rPr>
                <w:rFonts w:asciiTheme="minorHAnsi" w:hAnsiTheme="minorHAnsi" w:cstheme="minorHAnsi"/>
                <w:b/>
                <w:snapToGrid w:val="0"/>
                <w:sz w:val="20"/>
                <w:szCs w:val="20"/>
              </w:rPr>
            </w:pPr>
            <w:r w:rsidRPr="00D243BB">
              <w:rPr>
                <w:rFonts w:asciiTheme="minorHAnsi" w:hAnsiTheme="minorHAnsi" w:cstheme="minorHAnsi"/>
                <w:b/>
                <w:snapToGrid w:val="0"/>
                <w:sz w:val="20"/>
                <w:szCs w:val="20"/>
              </w:rPr>
              <w:t xml:space="preserve">Expertise of </w:t>
            </w:r>
            <w:r w:rsidR="00293964" w:rsidRPr="00D243BB">
              <w:rPr>
                <w:rFonts w:asciiTheme="minorHAnsi" w:hAnsiTheme="minorHAnsi" w:cstheme="minorHAnsi"/>
                <w:b/>
                <w:snapToGrid w:val="0"/>
                <w:sz w:val="20"/>
                <w:szCs w:val="20"/>
              </w:rPr>
              <w:t xml:space="preserve">the </w:t>
            </w:r>
            <w:r w:rsidR="00BC03B1" w:rsidRPr="00D243BB">
              <w:rPr>
                <w:rFonts w:asciiTheme="minorHAnsi" w:hAnsiTheme="minorHAnsi" w:cstheme="minorHAnsi"/>
                <w:b/>
                <w:snapToGrid w:val="0"/>
                <w:sz w:val="20"/>
                <w:szCs w:val="20"/>
              </w:rPr>
              <w:t>Firm/</w:t>
            </w:r>
            <w:r w:rsidR="00293964" w:rsidRPr="00D243BB">
              <w:rPr>
                <w:rFonts w:asciiTheme="minorHAnsi" w:hAnsiTheme="minorHAnsi" w:cstheme="minorHAnsi"/>
                <w:b/>
                <w:snapToGrid w:val="0"/>
                <w:sz w:val="20"/>
                <w:szCs w:val="20"/>
              </w:rPr>
              <w:t>Organization</w:t>
            </w:r>
          </w:p>
        </w:tc>
      </w:tr>
      <w:tr w:rsidR="00DA503E" w:rsidRPr="00D243BB" w14:paraId="17D3A5EE" w14:textId="77777777" w:rsidTr="0078449B">
        <w:trPr>
          <w:jc w:val="center"/>
        </w:trPr>
        <w:tc>
          <w:tcPr>
            <w:tcW w:w="699" w:type="dxa"/>
            <w:tcBorders>
              <w:top w:val="single" w:sz="4" w:space="0" w:color="auto"/>
              <w:left w:val="single" w:sz="4" w:space="0" w:color="auto"/>
              <w:bottom w:val="single" w:sz="4" w:space="0" w:color="auto"/>
              <w:right w:val="single" w:sz="4" w:space="0" w:color="auto"/>
            </w:tcBorders>
            <w:hideMark/>
          </w:tcPr>
          <w:p w14:paraId="5EF8A038"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1.1</w:t>
            </w:r>
          </w:p>
        </w:tc>
        <w:tc>
          <w:tcPr>
            <w:tcW w:w="7178" w:type="dxa"/>
            <w:tcBorders>
              <w:top w:val="single" w:sz="4" w:space="0" w:color="auto"/>
              <w:left w:val="single" w:sz="4" w:space="0" w:color="auto"/>
              <w:bottom w:val="single" w:sz="4" w:space="0" w:color="auto"/>
              <w:right w:val="single" w:sz="4" w:space="0" w:color="auto"/>
            </w:tcBorders>
            <w:hideMark/>
          </w:tcPr>
          <w:p w14:paraId="03276DD9" w14:textId="77777777" w:rsidR="009411C5" w:rsidRPr="00D243BB" w:rsidRDefault="00DA503E" w:rsidP="009411C5">
            <w:pPr>
              <w:rPr>
                <w:rFonts w:asciiTheme="minorHAnsi" w:hAnsiTheme="minorHAnsi" w:cstheme="minorHAnsi"/>
                <w:snapToGrid w:val="0"/>
                <w:sz w:val="20"/>
                <w:szCs w:val="20"/>
              </w:rPr>
            </w:pPr>
            <w:r w:rsidRPr="00D243BB">
              <w:rPr>
                <w:rFonts w:asciiTheme="minorHAnsi" w:hAnsiTheme="minorHAnsi" w:cstheme="minorHAnsi"/>
                <w:snapToGrid w:val="0"/>
                <w:sz w:val="20"/>
                <w:szCs w:val="20"/>
              </w:rPr>
              <w:t>Reputa</w:t>
            </w:r>
            <w:r w:rsidR="00F1225A">
              <w:rPr>
                <w:rFonts w:asciiTheme="minorHAnsi" w:hAnsiTheme="minorHAnsi" w:cstheme="minorHAnsi"/>
                <w:snapToGrid w:val="0"/>
                <w:sz w:val="20"/>
                <w:szCs w:val="20"/>
              </w:rPr>
              <w:t>tion of Organiz</w:t>
            </w:r>
            <w:r w:rsidR="009411C5" w:rsidRPr="00D243BB">
              <w:rPr>
                <w:rFonts w:asciiTheme="minorHAnsi" w:hAnsiTheme="minorHAnsi" w:cstheme="minorHAnsi"/>
                <w:snapToGrid w:val="0"/>
                <w:sz w:val="20"/>
                <w:szCs w:val="20"/>
              </w:rPr>
              <w:t>ation and Staff  / Credibility / Reliability / Industry Standing</w:t>
            </w:r>
          </w:p>
        </w:tc>
        <w:tc>
          <w:tcPr>
            <w:tcW w:w="1260" w:type="dxa"/>
            <w:tcBorders>
              <w:top w:val="single" w:sz="4" w:space="0" w:color="auto"/>
              <w:left w:val="single" w:sz="4" w:space="0" w:color="auto"/>
              <w:bottom w:val="single" w:sz="4" w:space="0" w:color="auto"/>
              <w:right w:val="single" w:sz="4" w:space="0" w:color="auto"/>
            </w:tcBorders>
            <w:hideMark/>
          </w:tcPr>
          <w:p w14:paraId="1AADC7B8" w14:textId="77777777" w:rsidR="00DA503E" w:rsidRPr="00D243BB" w:rsidRDefault="00343103" w:rsidP="009411C5">
            <w:pPr>
              <w:jc w:val="center"/>
              <w:rPr>
                <w:rFonts w:asciiTheme="minorHAnsi" w:hAnsiTheme="minorHAnsi" w:cstheme="minorHAnsi"/>
                <w:snapToGrid w:val="0"/>
                <w:sz w:val="20"/>
                <w:szCs w:val="20"/>
              </w:rPr>
            </w:pPr>
            <w:r>
              <w:rPr>
                <w:rFonts w:asciiTheme="minorHAnsi" w:hAnsiTheme="minorHAnsi" w:cstheme="minorHAnsi"/>
                <w:snapToGrid w:val="0"/>
                <w:sz w:val="20"/>
                <w:szCs w:val="20"/>
              </w:rPr>
              <w:t>4</w:t>
            </w:r>
            <w:r w:rsidR="00184ECF" w:rsidRPr="00D243BB">
              <w:rPr>
                <w:rFonts w:asciiTheme="minorHAnsi" w:hAnsiTheme="minorHAnsi" w:cstheme="minorHAnsi"/>
                <w:snapToGrid w:val="0"/>
                <w:sz w:val="20"/>
                <w:szCs w:val="20"/>
              </w:rPr>
              <w:t>0</w:t>
            </w:r>
          </w:p>
        </w:tc>
      </w:tr>
      <w:tr w:rsidR="00DA503E" w:rsidRPr="00D243BB" w14:paraId="6272617D" w14:textId="77777777" w:rsidTr="0078449B">
        <w:trPr>
          <w:trHeight w:val="980"/>
          <w:jc w:val="center"/>
        </w:trPr>
        <w:tc>
          <w:tcPr>
            <w:tcW w:w="699" w:type="dxa"/>
            <w:tcBorders>
              <w:top w:val="single" w:sz="4" w:space="0" w:color="auto"/>
              <w:left w:val="single" w:sz="4" w:space="0" w:color="auto"/>
              <w:bottom w:val="single" w:sz="4" w:space="0" w:color="auto"/>
              <w:right w:val="single" w:sz="4" w:space="0" w:color="auto"/>
            </w:tcBorders>
            <w:hideMark/>
          </w:tcPr>
          <w:p w14:paraId="2D915BE7" w14:textId="77777777" w:rsidR="00DA503E" w:rsidRPr="00D243BB" w:rsidRDefault="00DA503E" w:rsidP="009411C5">
            <w:pPr>
              <w:rPr>
                <w:rFonts w:asciiTheme="minorHAnsi" w:hAnsiTheme="minorHAnsi" w:cstheme="minorHAnsi"/>
                <w:snapToGrid w:val="0"/>
                <w:sz w:val="20"/>
                <w:szCs w:val="20"/>
              </w:rPr>
            </w:pPr>
            <w:r w:rsidRPr="00D243BB">
              <w:rPr>
                <w:rFonts w:asciiTheme="minorHAnsi" w:hAnsiTheme="minorHAnsi" w:cstheme="minorHAnsi"/>
                <w:snapToGrid w:val="0"/>
                <w:sz w:val="20"/>
                <w:szCs w:val="20"/>
              </w:rPr>
              <w:t>1.</w:t>
            </w:r>
            <w:r w:rsidR="009411C5" w:rsidRPr="00D243BB">
              <w:rPr>
                <w:rFonts w:asciiTheme="minorHAnsi" w:hAnsiTheme="minorHAnsi" w:cstheme="minorHAnsi"/>
                <w:snapToGrid w:val="0"/>
                <w:sz w:val="20"/>
                <w:szCs w:val="20"/>
              </w:rPr>
              <w:t>2</w:t>
            </w:r>
          </w:p>
        </w:tc>
        <w:tc>
          <w:tcPr>
            <w:tcW w:w="7178" w:type="dxa"/>
            <w:tcBorders>
              <w:top w:val="single" w:sz="4" w:space="0" w:color="auto"/>
              <w:left w:val="single" w:sz="4" w:space="0" w:color="auto"/>
              <w:bottom w:val="single" w:sz="4" w:space="0" w:color="auto"/>
              <w:right w:val="single" w:sz="4" w:space="0" w:color="auto"/>
            </w:tcBorders>
            <w:hideMark/>
          </w:tcPr>
          <w:p w14:paraId="3C7F687D" w14:textId="77777777" w:rsidR="009411C5" w:rsidRPr="00D243BB" w:rsidRDefault="00F1225A">
            <w:pPr>
              <w:rPr>
                <w:rFonts w:asciiTheme="minorHAnsi" w:hAnsiTheme="minorHAnsi" w:cstheme="minorHAnsi"/>
                <w:snapToGrid w:val="0"/>
                <w:sz w:val="20"/>
                <w:szCs w:val="20"/>
              </w:rPr>
            </w:pPr>
            <w:r>
              <w:rPr>
                <w:rFonts w:asciiTheme="minorHAnsi" w:hAnsiTheme="minorHAnsi" w:cstheme="minorHAnsi"/>
                <w:snapToGrid w:val="0"/>
                <w:sz w:val="20"/>
                <w:szCs w:val="20"/>
              </w:rPr>
              <w:t>General Organiz</w:t>
            </w:r>
            <w:r w:rsidR="00DA503E" w:rsidRPr="00D243BB">
              <w:rPr>
                <w:rFonts w:asciiTheme="minorHAnsi" w:hAnsiTheme="minorHAnsi" w:cstheme="minorHAnsi"/>
                <w:snapToGrid w:val="0"/>
                <w:sz w:val="20"/>
                <w:szCs w:val="20"/>
              </w:rPr>
              <w:t xml:space="preserve">ational Capability which is likely to affect implementation </w:t>
            </w:r>
          </w:p>
          <w:p w14:paraId="7ED84664" w14:textId="77777777" w:rsidR="009411C5" w:rsidRPr="00D243BB" w:rsidRDefault="009411C5" w:rsidP="007B6389">
            <w:pPr>
              <w:pStyle w:val="ListParagraph"/>
              <w:numPr>
                <w:ilvl w:val="0"/>
                <w:numId w:val="14"/>
              </w:numPr>
              <w:spacing w:line="240" w:lineRule="auto"/>
              <w:rPr>
                <w:rFonts w:asciiTheme="minorHAnsi" w:hAnsiTheme="minorHAnsi" w:cstheme="minorHAnsi"/>
                <w:snapToGrid w:val="0"/>
                <w:sz w:val="20"/>
                <w:szCs w:val="20"/>
              </w:rPr>
            </w:pPr>
            <w:r w:rsidRPr="00D243BB">
              <w:rPr>
                <w:rFonts w:asciiTheme="minorHAnsi" w:hAnsiTheme="minorHAnsi" w:cstheme="minorHAnsi"/>
                <w:snapToGrid w:val="0"/>
                <w:sz w:val="20"/>
                <w:szCs w:val="20"/>
              </w:rPr>
              <w:t xml:space="preserve">Financial stability </w:t>
            </w:r>
          </w:p>
          <w:p w14:paraId="4A11795E" w14:textId="77777777" w:rsidR="009411C5" w:rsidRPr="00D243BB" w:rsidRDefault="00DA503E" w:rsidP="007B6389">
            <w:pPr>
              <w:pStyle w:val="ListParagraph"/>
              <w:numPr>
                <w:ilvl w:val="0"/>
                <w:numId w:val="14"/>
              </w:numPr>
              <w:spacing w:line="240" w:lineRule="auto"/>
              <w:rPr>
                <w:rFonts w:asciiTheme="minorHAnsi" w:hAnsiTheme="minorHAnsi" w:cstheme="minorHAnsi"/>
                <w:snapToGrid w:val="0"/>
                <w:sz w:val="20"/>
                <w:szCs w:val="20"/>
              </w:rPr>
            </w:pPr>
            <w:r w:rsidRPr="00D243BB">
              <w:rPr>
                <w:rFonts w:asciiTheme="minorHAnsi" w:hAnsiTheme="minorHAnsi" w:cstheme="minorHAnsi"/>
                <w:snapToGrid w:val="0"/>
                <w:sz w:val="20"/>
                <w:szCs w:val="20"/>
              </w:rPr>
              <w:t>loose consortiu</w:t>
            </w:r>
            <w:r w:rsidR="009411C5" w:rsidRPr="00D243BB">
              <w:rPr>
                <w:rFonts w:asciiTheme="minorHAnsi" w:hAnsiTheme="minorHAnsi" w:cstheme="minorHAnsi"/>
                <w:snapToGrid w:val="0"/>
                <w:sz w:val="20"/>
                <w:szCs w:val="20"/>
              </w:rPr>
              <w:t>m, holding company or one firm</w:t>
            </w:r>
          </w:p>
          <w:p w14:paraId="1B69DB8D" w14:textId="77777777" w:rsidR="009411C5" w:rsidRPr="00D243BB" w:rsidRDefault="009411C5" w:rsidP="007B6389">
            <w:pPr>
              <w:pStyle w:val="ListParagraph"/>
              <w:numPr>
                <w:ilvl w:val="0"/>
                <w:numId w:val="14"/>
              </w:numPr>
              <w:spacing w:line="240" w:lineRule="auto"/>
              <w:rPr>
                <w:rFonts w:asciiTheme="minorHAnsi" w:hAnsiTheme="minorHAnsi" w:cstheme="minorHAnsi"/>
                <w:snapToGrid w:val="0"/>
                <w:sz w:val="20"/>
                <w:szCs w:val="20"/>
              </w:rPr>
            </w:pPr>
            <w:r w:rsidRPr="00D243BB">
              <w:rPr>
                <w:rFonts w:asciiTheme="minorHAnsi" w:hAnsiTheme="minorHAnsi" w:cstheme="minorHAnsi"/>
                <w:snapToGrid w:val="0"/>
                <w:sz w:val="20"/>
                <w:szCs w:val="20"/>
              </w:rPr>
              <w:t>age/</w:t>
            </w:r>
            <w:r w:rsidR="00DA503E" w:rsidRPr="00D243BB">
              <w:rPr>
                <w:rFonts w:asciiTheme="minorHAnsi" w:hAnsiTheme="minorHAnsi" w:cstheme="minorHAnsi"/>
                <w:snapToGrid w:val="0"/>
                <w:sz w:val="20"/>
                <w:szCs w:val="20"/>
              </w:rPr>
              <w:t xml:space="preserve">size of the firm </w:t>
            </w:r>
          </w:p>
          <w:p w14:paraId="47185FE0" w14:textId="77777777" w:rsidR="009411C5" w:rsidRPr="00D243BB" w:rsidRDefault="00DA503E" w:rsidP="007B6389">
            <w:pPr>
              <w:pStyle w:val="ListParagraph"/>
              <w:numPr>
                <w:ilvl w:val="0"/>
                <w:numId w:val="14"/>
              </w:numPr>
              <w:spacing w:line="240" w:lineRule="auto"/>
              <w:rPr>
                <w:rFonts w:asciiTheme="minorHAnsi" w:hAnsiTheme="minorHAnsi" w:cstheme="minorHAnsi"/>
                <w:snapToGrid w:val="0"/>
                <w:sz w:val="20"/>
                <w:szCs w:val="20"/>
              </w:rPr>
            </w:pPr>
            <w:r w:rsidRPr="00D243BB">
              <w:rPr>
                <w:rFonts w:asciiTheme="minorHAnsi" w:hAnsiTheme="minorHAnsi" w:cstheme="minorHAnsi"/>
                <w:snapToGrid w:val="0"/>
                <w:sz w:val="20"/>
                <w:szCs w:val="20"/>
              </w:rPr>
              <w:t xml:space="preserve">strength of project management support </w:t>
            </w:r>
          </w:p>
          <w:p w14:paraId="0D23024C" w14:textId="77777777" w:rsidR="009411C5" w:rsidRPr="00D243BB" w:rsidRDefault="009411C5" w:rsidP="007B6389">
            <w:pPr>
              <w:pStyle w:val="ListParagraph"/>
              <w:numPr>
                <w:ilvl w:val="0"/>
                <w:numId w:val="14"/>
              </w:numPr>
              <w:spacing w:line="240" w:lineRule="auto"/>
              <w:rPr>
                <w:rFonts w:asciiTheme="minorHAnsi" w:hAnsiTheme="minorHAnsi" w:cstheme="minorHAnsi"/>
                <w:snapToGrid w:val="0"/>
                <w:sz w:val="20"/>
                <w:szCs w:val="20"/>
              </w:rPr>
            </w:pPr>
            <w:r w:rsidRPr="00D243BB">
              <w:rPr>
                <w:rFonts w:asciiTheme="minorHAnsi" w:hAnsiTheme="minorHAnsi" w:cstheme="minorHAnsi"/>
                <w:snapToGrid w:val="0"/>
                <w:sz w:val="20"/>
                <w:szCs w:val="20"/>
              </w:rPr>
              <w:t>project financing capacity</w:t>
            </w:r>
          </w:p>
          <w:p w14:paraId="131BE2FF" w14:textId="77777777" w:rsidR="00DA503E" w:rsidRPr="00D243BB" w:rsidRDefault="009411C5" w:rsidP="007B6389">
            <w:pPr>
              <w:pStyle w:val="ListParagraph"/>
              <w:numPr>
                <w:ilvl w:val="0"/>
                <w:numId w:val="14"/>
              </w:numPr>
              <w:spacing w:line="240" w:lineRule="auto"/>
              <w:rPr>
                <w:rFonts w:asciiTheme="minorHAnsi" w:hAnsiTheme="minorHAnsi" w:cstheme="minorHAnsi"/>
                <w:snapToGrid w:val="0"/>
                <w:sz w:val="20"/>
                <w:szCs w:val="20"/>
              </w:rPr>
            </w:pPr>
            <w:r w:rsidRPr="00D243BB">
              <w:rPr>
                <w:rFonts w:asciiTheme="minorHAnsi" w:hAnsiTheme="minorHAnsi" w:cstheme="minorHAnsi"/>
                <w:snapToGrid w:val="0"/>
                <w:sz w:val="20"/>
                <w:szCs w:val="20"/>
              </w:rPr>
              <w:t>project management controls</w:t>
            </w:r>
          </w:p>
        </w:tc>
        <w:tc>
          <w:tcPr>
            <w:tcW w:w="1260" w:type="dxa"/>
            <w:tcBorders>
              <w:top w:val="single" w:sz="4" w:space="0" w:color="auto"/>
              <w:left w:val="single" w:sz="4" w:space="0" w:color="auto"/>
              <w:bottom w:val="single" w:sz="4" w:space="0" w:color="auto"/>
              <w:right w:val="single" w:sz="4" w:space="0" w:color="auto"/>
            </w:tcBorders>
          </w:tcPr>
          <w:p w14:paraId="2FE00BC2" w14:textId="77777777" w:rsidR="00DA503E" w:rsidRPr="00D243BB" w:rsidRDefault="009411C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9</w:t>
            </w:r>
            <w:r w:rsidR="00184ECF" w:rsidRPr="00D243BB">
              <w:rPr>
                <w:rFonts w:asciiTheme="minorHAnsi" w:hAnsiTheme="minorHAnsi" w:cstheme="minorHAnsi"/>
                <w:snapToGrid w:val="0"/>
                <w:sz w:val="20"/>
                <w:szCs w:val="20"/>
              </w:rPr>
              <w:t>0</w:t>
            </w:r>
          </w:p>
          <w:p w14:paraId="412FD104" w14:textId="77777777" w:rsidR="00DA503E" w:rsidRPr="00D243BB" w:rsidRDefault="00DA503E">
            <w:pPr>
              <w:rPr>
                <w:rFonts w:asciiTheme="minorHAnsi" w:hAnsiTheme="minorHAnsi" w:cstheme="minorHAnsi"/>
                <w:snapToGrid w:val="0"/>
                <w:sz w:val="20"/>
                <w:szCs w:val="20"/>
              </w:rPr>
            </w:pPr>
          </w:p>
        </w:tc>
      </w:tr>
      <w:tr w:rsidR="00DA503E" w:rsidRPr="00D243BB" w14:paraId="25608ED6" w14:textId="77777777" w:rsidTr="0078449B">
        <w:trPr>
          <w:jc w:val="center"/>
        </w:trPr>
        <w:tc>
          <w:tcPr>
            <w:tcW w:w="699" w:type="dxa"/>
            <w:tcBorders>
              <w:top w:val="single" w:sz="4" w:space="0" w:color="auto"/>
              <w:left w:val="single" w:sz="4" w:space="0" w:color="auto"/>
              <w:bottom w:val="single" w:sz="4" w:space="0" w:color="auto"/>
              <w:right w:val="single" w:sz="4" w:space="0" w:color="auto"/>
            </w:tcBorders>
            <w:hideMark/>
          </w:tcPr>
          <w:p w14:paraId="5912ECD9" w14:textId="77777777" w:rsidR="00DA503E" w:rsidRPr="00D243BB" w:rsidRDefault="00DA503E" w:rsidP="009411C5">
            <w:pPr>
              <w:rPr>
                <w:rFonts w:asciiTheme="minorHAnsi" w:hAnsiTheme="minorHAnsi" w:cstheme="minorHAnsi"/>
                <w:snapToGrid w:val="0"/>
                <w:sz w:val="20"/>
                <w:szCs w:val="20"/>
              </w:rPr>
            </w:pPr>
            <w:r w:rsidRPr="00D243BB">
              <w:rPr>
                <w:rFonts w:asciiTheme="minorHAnsi" w:hAnsiTheme="minorHAnsi" w:cstheme="minorHAnsi"/>
                <w:snapToGrid w:val="0"/>
                <w:sz w:val="20"/>
                <w:szCs w:val="20"/>
              </w:rPr>
              <w:t>1.</w:t>
            </w:r>
            <w:r w:rsidR="009411C5" w:rsidRPr="00D243BB">
              <w:rPr>
                <w:rFonts w:asciiTheme="minorHAnsi" w:hAnsiTheme="minorHAnsi" w:cstheme="minorHAnsi"/>
                <w:snapToGrid w:val="0"/>
                <w:sz w:val="20"/>
                <w:szCs w:val="20"/>
              </w:rPr>
              <w:t>3</w:t>
            </w:r>
          </w:p>
        </w:tc>
        <w:tc>
          <w:tcPr>
            <w:tcW w:w="7178" w:type="dxa"/>
            <w:tcBorders>
              <w:top w:val="single" w:sz="4" w:space="0" w:color="auto"/>
              <w:left w:val="single" w:sz="4" w:space="0" w:color="auto"/>
              <w:bottom w:val="single" w:sz="4" w:space="0" w:color="auto"/>
              <w:right w:val="single" w:sz="4" w:space="0" w:color="auto"/>
            </w:tcBorders>
            <w:hideMark/>
          </w:tcPr>
          <w:p w14:paraId="46152503"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Extent to which any work would be subcontracted (subcontracting carries additional risks which may affect project implementation, but properly done it offers a chance to access specialised skills.</w:t>
            </w:r>
            <w:r w:rsidR="005D777D">
              <w:rPr>
                <w:rFonts w:asciiTheme="minorHAnsi" w:hAnsiTheme="minorHAnsi" w:cstheme="minorHAnsi"/>
                <w:snapToGrid w:val="0"/>
                <w:sz w:val="20"/>
                <w:szCs w:val="20"/>
              </w:rPr>
              <w:t>)</w:t>
            </w:r>
          </w:p>
        </w:tc>
        <w:tc>
          <w:tcPr>
            <w:tcW w:w="1260" w:type="dxa"/>
            <w:tcBorders>
              <w:top w:val="single" w:sz="4" w:space="0" w:color="auto"/>
              <w:left w:val="single" w:sz="4" w:space="0" w:color="auto"/>
              <w:bottom w:val="single" w:sz="4" w:space="0" w:color="auto"/>
              <w:right w:val="single" w:sz="4" w:space="0" w:color="auto"/>
            </w:tcBorders>
            <w:hideMark/>
          </w:tcPr>
          <w:p w14:paraId="3439B84F"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15</w:t>
            </w:r>
          </w:p>
        </w:tc>
      </w:tr>
      <w:tr w:rsidR="00DA503E" w:rsidRPr="00D243BB" w14:paraId="6E19F85B" w14:textId="77777777" w:rsidTr="0078449B">
        <w:trPr>
          <w:trHeight w:val="287"/>
          <w:jc w:val="center"/>
        </w:trPr>
        <w:tc>
          <w:tcPr>
            <w:tcW w:w="699" w:type="dxa"/>
            <w:tcBorders>
              <w:top w:val="single" w:sz="4" w:space="0" w:color="auto"/>
              <w:left w:val="single" w:sz="4" w:space="0" w:color="auto"/>
              <w:bottom w:val="single" w:sz="4" w:space="0" w:color="auto"/>
              <w:right w:val="single" w:sz="4" w:space="0" w:color="auto"/>
            </w:tcBorders>
            <w:hideMark/>
          </w:tcPr>
          <w:p w14:paraId="04545CF2" w14:textId="77777777" w:rsidR="00DA503E" w:rsidRPr="00D243BB" w:rsidRDefault="00DA503E" w:rsidP="009411C5">
            <w:pPr>
              <w:rPr>
                <w:rFonts w:asciiTheme="minorHAnsi" w:hAnsiTheme="minorHAnsi" w:cstheme="minorHAnsi"/>
                <w:snapToGrid w:val="0"/>
                <w:sz w:val="20"/>
                <w:szCs w:val="20"/>
              </w:rPr>
            </w:pPr>
            <w:r w:rsidRPr="00D243BB">
              <w:rPr>
                <w:rFonts w:asciiTheme="minorHAnsi" w:hAnsiTheme="minorHAnsi" w:cstheme="minorHAnsi"/>
                <w:snapToGrid w:val="0"/>
                <w:sz w:val="20"/>
                <w:szCs w:val="20"/>
              </w:rPr>
              <w:t>1.</w:t>
            </w:r>
            <w:r w:rsidR="009411C5" w:rsidRPr="00D243BB">
              <w:rPr>
                <w:rFonts w:asciiTheme="minorHAnsi" w:hAnsiTheme="minorHAnsi" w:cstheme="minorHAnsi"/>
                <w:snapToGrid w:val="0"/>
                <w:sz w:val="20"/>
                <w:szCs w:val="20"/>
              </w:rPr>
              <w:t>4</w:t>
            </w:r>
          </w:p>
        </w:tc>
        <w:tc>
          <w:tcPr>
            <w:tcW w:w="7178" w:type="dxa"/>
            <w:tcBorders>
              <w:top w:val="single" w:sz="4" w:space="0" w:color="auto"/>
              <w:left w:val="single" w:sz="4" w:space="0" w:color="auto"/>
              <w:bottom w:val="single" w:sz="4" w:space="0" w:color="auto"/>
              <w:right w:val="single" w:sz="4" w:space="0" w:color="auto"/>
            </w:tcBorders>
          </w:tcPr>
          <w:p w14:paraId="337E620B"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Quality assurance procedures, warranty</w:t>
            </w:r>
          </w:p>
        </w:tc>
        <w:tc>
          <w:tcPr>
            <w:tcW w:w="1260" w:type="dxa"/>
            <w:tcBorders>
              <w:top w:val="single" w:sz="4" w:space="0" w:color="auto"/>
              <w:left w:val="single" w:sz="4" w:space="0" w:color="auto"/>
              <w:bottom w:val="single" w:sz="4" w:space="0" w:color="auto"/>
              <w:right w:val="single" w:sz="4" w:space="0" w:color="auto"/>
            </w:tcBorders>
            <w:hideMark/>
          </w:tcPr>
          <w:p w14:paraId="12840755" w14:textId="77777777" w:rsidR="00DA503E" w:rsidRPr="00D243BB" w:rsidRDefault="00343103">
            <w:pPr>
              <w:jc w:val="center"/>
              <w:rPr>
                <w:rFonts w:asciiTheme="minorHAnsi" w:hAnsiTheme="minorHAnsi" w:cstheme="minorHAnsi"/>
                <w:snapToGrid w:val="0"/>
                <w:sz w:val="20"/>
                <w:szCs w:val="20"/>
              </w:rPr>
            </w:pPr>
            <w:r>
              <w:rPr>
                <w:rFonts w:asciiTheme="minorHAnsi" w:hAnsiTheme="minorHAnsi" w:cstheme="minorHAnsi"/>
                <w:snapToGrid w:val="0"/>
                <w:sz w:val="20"/>
                <w:szCs w:val="20"/>
              </w:rPr>
              <w:t>3</w:t>
            </w:r>
            <w:r w:rsidR="00DA503E" w:rsidRPr="00D243BB">
              <w:rPr>
                <w:rFonts w:asciiTheme="minorHAnsi" w:hAnsiTheme="minorHAnsi" w:cstheme="minorHAnsi"/>
                <w:snapToGrid w:val="0"/>
                <w:sz w:val="20"/>
                <w:szCs w:val="20"/>
              </w:rPr>
              <w:t>5</w:t>
            </w:r>
          </w:p>
        </w:tc>
      </w:tr>
      <w:tr w:rsidR="00DA503E" w:rsidRPr="00D243BB" w14:paraId="5E6EC5CB" w14:textId="77777777" w:rsidTr="0078449B">
        <w:trPr>
          <w:jc w:val="center"/>
        </w:trPr>
        <w:tc>
          <w:tcPr>
            <w:tcW w:w="699" w:type="dxa"/>
            <w:tcBorders>
              <w:top w:val="single" w:sz="4" w:space="0" w:color="auto"/>
              <w:left w:val="single" w:sz="4" w:space="0" w:color="auto"/>
              <w:bottom w:val="single" w:sz="4" w:space="0" w:color="auto"/>
              <w:right w:val="single" w:sz="4" w:space="0" w:color="auto"/>
            </w:tcBorders>
            <w:hideMark/>
          </w:tcPr>
          <w:p w14:paraId="7559A8E7" w14:textId="77777777" w:rsidR="00DA503E" w:rsidRPr="00D243BB" w:rsidRDefault="00DA503E" w:rsidP="009411C5">
            <w:pPr>
              <w:rPr>
                <w:rFonts w:asciiTheme="minorHAnsi" w:hAnsiTheme="minorHAnsi" w:cstheme="minorHAnsi"/>
                <w:snapToGrid w:val="0"/>
                <w:sz w:val="20"/>
                <w:szCs w:val="20"/>
              </w:rPr>
            </w:pPr>
            <w:r w:rsidRPr="00D243BB">
              <w:rPr>
                <w:rFonts w:asciiTheme="minorHAnsi" w:hAnsiTheme="minorHAnsi" w:cstheme="minorHAnsi"/>
                <w:snapToGrid w:val="0"/>
                <w:sz w:val="20"/>
                <w:szCs w:val="20"/>
              </w:rPr>
              <w:t>1.</w:t>
            </w:r>
            <w:r w:rsidR="009411C5" w:rsidRPr="00D243BB">
              <w:rPr>
                <w:rFonts w:asciiTheme="minorHAnsi" w:hAnsiTheme="minorHAnsi" w:cstheme="minorHAnsi"/>
                <w:snapToGrid w:val="0"/>
                <w:sz w:val="20"/>
                <w:szCs w:val="20"/>
              </w:rPr>
              <w:t>5</w:t>
            </w:r>
          </w:p>
        </w:tc>
        <w:tc>
          <w:tcPr>
            <w:tcW w:w="7178" w:type="dxa"/>
            <w:tcBorders>
              <w:top w:val="single" w:sz="4" w:space="0" w:color="auto"/>
              <w:left w:val="single" w:sz="4" w:space="0" w:color="auto"/>
              <w:bottom w:val="single" w:sz="4" w:space="0" w:color="auto"/>
              <w:right w:val="single" w:sz="4" w:space="0" w:color="auto"/>
            </w:tcBorders>
            <w:hideMark/>
          </w:tcPr>
          <w:p w14:paraId="0BB18ADA"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Relevance of:</w:t>
            </w:r>
          </w:p>
          <w:p w14:paraId="35287416" w14:textId="77777777" w:rsidR="00DA503E" w:rsidRPr="00D243BB" w:rsidRDefault="00DA503E" w:rsidP="007B6389">
            <w:pPr>
              <w:widowControl/>
              <w:numPr>
                <w:ilvl w:val="0"/>
                <w:numId w:val="9"/>
              </w:numPr>
              <w:overflowPunct/>
              <w:adjustRightInd/>
              <w:rPr>
                <w:rFonts w:asciiTheme="minorHAnsi" w:hAnsiTheme="minorHAnsi" w:cstheme="minorHAnsi"/>
                <w:snapToGrid w:val="0"/>
                <w:sz w:val="20"/>
                <w:szCs w:val="20"/>
              </w:rPr>
            </w:pPr>
            <w:r w:rsidRPr="00D243BB">
              <w:rPr>
                <w:rFonts w:asciiTheme="minorHAnsi" w:hAnsiTheme="minorHAnsi" w:cstheme="minorHAnsi"/>
                <w:snapToGrid w:val="0"/>
                <w:sz w:val="20"/>
                <w:szCs w:val="20"/>
              </w:rPr>
              <w:t>Specialised Knowledge</w:t>
            </w:r>
          </w:p>
          <w:p w14:paraId="6BFA2DE1" w14:textId="77777777" w:rsidR="00DA503E" w:rsidRPr="00D243BB" w:rsidRDefault="00DA503E" w:rsidP="007B6389">
            <w:pPr>
              <w:widowControl/>
              <w:numPr>
                <w:ilvl w:val="0"/>
                <w:numId w:val="9"/>
              </w:numPr>
              <w:overflowPunct/>
              <w:adjustRightInd/>
              <w:rPr>
                <w:rFonts w:asciiTheme="minorHAnsi" w:hAnsiTheme="minorHAnsi" w:cstheme="minorHAnsi"/>
                <w:snapToGrid w:val="0"/>
                <w:sz w:val="20"/>
                <w:szCs w:val="20"/>
              </w:rPr>
            </w:pPr>
            <w:r w:rsidRPr="00D243BB">
              <w:rPr>
                <w:rFonts w:asciiTheme="minorHAnsi" w:hAnsiTheme="minorHAnsi" w:cstheme="minorHAnsi"/>
                <w:snapToGrid w:val="0"/>
                <w:sz w:val="20"/>
                <w:szCs w:val="20"/>
              </w:rPr>
              <w:t>Experience on Similar Programme / Projects</w:t>
            </w:r>
          </w:p>
          <w:p w14:paraId="77BF1249" w14:textId="77777777" w:rsidR="00DA503E" w:rsidRPr="00D243BB" w:rsidRDefault="00DA503E" w:rsidP="007B6389">
            <w:pPr>
              <w:widowControl/>
              <w:numPr>
                <w:ilvl w:val="0"/>
                <w:numId w:val="9"/>
              </w:numPr>
              <w:overflowPunct/>
              <w:adjustRightInd/>
              <w:rPr>
                <w:rFonts w:asciiTheme="minorHAnsi" w:hAnsiTheme="minorHAnsi" w:cstheme="minorHAnsi"/>
                <w:snapToGrid w:val="0"/>
                <w:sz w:val="20"/>
                <w:szCs w:val="20"/>
              </w:rPr>
            </w:pPr>
            <w:r w:rsidRPr="00D243BB">
              <w:rPr>
                <w:rFonts w:asciiTheme="minorHAnsi" w:hAnsiTheme="minorHAnsi" w:cstheme="minorHAnsi"/>
                <w:snapToGrid w:val="0"/>
                <w:sz w:val="20"/>
                <w:szCs w:val="20"/>
              </w:rPr>
              <w:t>Experience on Projects in the Region</w:t>
            </w:r>
          </w:p>
          <w:p w14:paraId="782D7CF7"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Work for UNDP/ major multilateral/ or bilateral programmes</w:t>
            </w:r>
          </w:p>
        </w:tc>
        <w:tc>
          <w:tcPr>
            <w:tcW w:w="1260" w:type="dxa"/>
            <w:tcBorders>
              <w:top w:val="single" w:sz="4" w:space="0" w:color="auto"/>
              <w:left w:val="single" w:sz="4" w:space="0" w:color="auto"/>
              <w:bottom w:val="nil"/>
              <w:right w:val="single" w:sz="4" w:space="0" w:color="auto"/>
            </w:tcBorders>
            <w:hideMark/>
          </w:tcPr>
          <w:p w14:paraId="04201914" w14:textId="77777777" w:rsidR="00DA503E" w:rsidRPr="00D243BB" w:rsidRDefault="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12</w:t>
            </w:r>
            <w:r w:rsidR="00DA503E" w:rsidRPr="00D243BB">
              <w:rPr>
                <w:rFonts w:asciiTheme="minorHAnsi" w:hAnsiTheme="minorHAnsi" w:cstheme="minorHAnsi"/>
                <w:snapToGrid w:val="0"/>
                <w:sz w:val="20"/>
                <w:szCs w:val="20"/>
              </w:rPr>
              <w:t>0</w:t>
            </w:r>
          </w:p>
        </w:tc>
      </w:tr>
      <w:tr w:rsidR="00DA503E" w:rsidRPr="00D243BB" w14:paraId="6E3D6D09" w14:textId="77777777" w:rsidTr="0078449B">
        <w:trPr>
          <w:cantSplit/>
          <w:jc w:val="center"/>
        </w:trPr>
        <w:tc>
          <w:tcPr>
            <w:tcW w:w="7877" w:type="dxa"/>
            <w:gridSpan w:val="2"/>
            <w:tcBorders>
              <w:top w:val="single" w:sz="4" w:space="0" w:color="auto"/>
              <w:left w:val="single" w:sz="4" w:space="0" w:color="auto"/>
              <w:bottom w:val="single" w:sz="4" w:space="0" w:color="auto"/>
              <w:right w:val="single" w:sz="4" w:space="0" w:color="auto"/>
            </w:tcBorders>
          </w:tcPr>
          <w:p w14:paraId="5AA6D90E" w14:textId="77777777" w:rsidR="00DA503E" w:rsidRPr="00D243BB" w:rsidRDefault="00DA503E">
            <w:pP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shd w:val="pct15" w:color="auto" w:fill="FFFFFF"/>
            <w:hideMark/>
          </w:tcPr>
          <w:p w14:paraId="4DE1E5E5" w14:textId="77777777" w:rsidR="00DA503E" w:rsidRPr="00D243BB" w:rsidRDefault="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30</w:t>
            </w:r>
            <w:r w:rsidR="00DA503E" w:rsidRPr="00D243BB">
              <w:rPr>
                <w:rFonts w:asciiTheme="minorHAnsi" w:hAnsiTheme="minorHAnsi" w:cstheme="minorHAnsi"/>
                <w:snapToGrid w:val="0"/>
                <w:sz w:val="20"/>
                <w:szCs w:val="20"/>
              </w:rPr>
              <w:t>0</w:t>
            </w:r>
          </w:p>
        </w:tc>
      </w:tr>
    </w:tbl>
    <w:p w14:paraId="458CF339" w14:textId="77777777" w:rsidR="00DA503E" w:rsidRPr="00D243BB" w:rsidRDefault="00DA503E" w:rsidP="00DA503E">
      <w:pPr>
        <w:rPr>
          <w:rFonts w:asciiTheme="minorHAnsi" w:hAnsiTheme="minorHAnsi" w:cstheme="minorHAnsi"/>
          <w:snapToGrid w:val="0"/>
          <w:sz w:val="20"/>
          <w:szCs w:val="20"/>
        </w:rPr>
      </w:pPr>
    </w:p>
    <w:p w14:paraId="4B5B9C69" w14:textId="77777777" w:rsidR="00F344ED" w:rsidRPr="00D243BB" w:rsidRDefault="00F344ED" w:rsidP="00DA503E">
      <w:pPr>
        <w:rPr>
          <w:rFonts w:asciiTheme="minorHAnsi" w:hAnsiTheme="minorHAnsi" w:cstheme="minorHAnsi"/>
          <w:snapToGrid w:val="0"/>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380"/>
        <w:gridCol w:w="1260"/>
      </w:tblGrid>
      <w:tr w:rsidR="00DA503E" w:rsidRPr="00D243BB" w14:paraId="24C6BF76" w14:textId="77777777" w:rsidTr="0078449B">
        <w:trPr>
          <w:cantSplit/>
          <w:trHeight w:val="244"/>
        </w:trPr>
        <w:tc>
          <w:tcPr>
            <w:tcW w:w="7920" w:type="dxa"/>
            <w:gridSpan w:val="2"/>
            <w:vMerge w:val="restart"/>
            <w:tcBorders>
              <w:top w:val="single" w:sz="4" w:space="0" w:color="auto"/>
              <w:left w:val="single" w:sz="4" w:space="0" w:color="auto"/>
              <w:bottom w:val="nil"/>
              <w:right w:val="single" w:sz="4" w:space="0" w:color="auto"/>
            </w:tcBorders>
            <w:hideMark/>
          </w:tcPr>
          <w:p w14:paraId="148C45A8"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Technical Proposal Evaluation</w:t>
            </w:r>
          </w:p>
          <w:p w14:paraId="64590BE1"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Form 2</w:t>
            </w:r>
          </w:p>
        </w:tc>
        <w:tc>
          <w:tcPr>
            <w:tcW w:w="1260" w:type="dxa"/>
            <w:vMerge w:val="restart"/>
            <w:tcBorders>
              <w:top w:val="single" w:sz="4" w:space="0" w:color="auto"/>
              <w:left w:val="single" w:sz="4" w:space="0" w:color="auto"/>
              <w:bottom w:val="nil"/>
              <w:right w:val="single" w:sz="4" w:space="0" w:color="auto"/>
            </w:tcBorders>
            <w:hideMark/>
          </w:tcPr>
          <w:p w14:paraId="4729AC60"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Points Obtainable</w:t>
            </w:r>
          </w:p>
        </w:tc>
      </w:tr>
      <w:tr w:rsidR="00DA503E" w:rsidRPr="00D243BB" w14:paraId="4A07017F" w14:textId="77777777" w:rsidTr="0078449B">
        <w:trPr>
          <w:cantSplit/>
          <w:trHeight w:val="244"/>
        </w:trPr>
        <w:tc>
          <w:tcPr>
            <w:tcW w:w="7920" w:type="dxa"/>
            <w:gridSpan w:val="2"/>
            <w:vMerge/>
            <w:tcBorders>
              <w:top w:val="single" w:sz="4" w:space="0" w:color="auto"/>
              <w:left w:val="single" w:sz="4" w:space="0" w:color="auto"/>
              <w:bottom w:val="nil"/>
              <w:right w:val="single" w:sz="4" w:space="0" w:color="auto"/>
            </w:tcBorders>
            <w:vAlign w:val="center"/>
            <w:hideMark/>
          </w:tcPr>
          <w:p w14:paraId="77ABCA83" w14:textId="77777777" w:rsidR="00DA503E" w:rsidRPr="00D243BB" w:rsidRDefault="00DA503E">
            <w:pPr>
              <w:rPr>
                <w:rFonts w:asciiTheme="minorHAnsi" w:hAnsiTheme="minorHAnsi" w:cstheme="minorHAnsi"/>
                <w:snapToGrid w:val="0"/>
                <w:sz w:val="20"/>
                <w:szCs w:val="20"/>
              </w:rPr>
            </w:pPr>
          </w:p>
        </w:tc>
        <w:tc>
          <w:tcPr>
            <w:tcW w:w="1260" w:type="dxa"/>
            <w:vMerge/>
            <w:tcBorders>
              <w:top w:val="single" w:sz="4" w:space="0" w:color="auto"/>
              <w:left w:val="single" w:sz="4" w:space="0" w:color="auto"/>
              <w:bottom w:val="nil"/>
              <w:right w:val="single" w:sz="4" w:space="0" w:color="auto"/>
            </w:tcBorders>
            <w:vAlign w:val="center"/>
            <w:hideMark/>
          </w:tcPr>
          <w:p w14:paraId="1484E9B8" w14:textId="77777777" w:rsidR="00DA503E" w:rsidRPr="00D243BB" w:rsidRDefault="00DA503E">
            <w:pPr>
              <w:rPr>
                <w:rFonts w:asciiTheme="minorHAnsi" w:hAnsiTheme="minorHAnsi" w:cstheme="minorHAnsi"/>
                <w:snapToGrid w:val="0"/>
                <w:sz w:val="20"/>
                <w:szCs w:val="20"/>
              </w:rPr>
            </w:pPr>
          </w:p>
        </w:tc>
      </w:tr>
      <w:tr w:rsidR="00DA503E" w:rsidRPr="00D243BB" w14:paraId="4CFAA038" w14:textId="77777777" w:rsidTr="0078449B">
        <w:trPr>
          <w:cantSplit/>
          <w:trHeight w:val="566"/>
        </w:trPr>
        <w:tc>
          <w:tcPr>
            <w:tcW w:w="9180" w:type="dxa"/>
            <w:gridSpan w:val="3"/>
            <w:tcBorders>
              <w:top w:val="single" w:sz="4" w:space="0" w:color="auto"/>
              <w:left w:val="single" w:sz="4" w:space="0" w:color="auto"/>
              <w:right w:val="single" w:sz="4" w:space="0" w:color="auto"/>
            </w:tcBorders>
            <w:shd w:val="pct15" w:color="auto" w:fill="FFFFFF"/>
          </w:tcPr>
          <w:p w14:paraId="09D1542F" w14:textId="77777777" w:rsidR="00DA503E" w:rsidRPr="00D243BB" w:rsidRDefault="00DA503E" w:rsidP="0078449B">
            <w:pPr>
              <w:jc w:val="center"/>
              <w:rPr>
                <w:rFonts w:asciiTheme="minorHAnsi" w:hAnsiTheme="minorHAnsi" w:cstheme="minorHAnsi"/>
                <w:b/>
                <w:snapToGrid w:val="0"/>
                <w:sz w:val="20"/>
                <w:szCs w:val="20"/>
              </w:rPr>
            </w:pPr>
          </w:p>
          <w:p w14:paraId="3E9749E5" w14:textId="77777777" w:rsidR="00DA503E" w:rsidRPr="00D243BB" w:rsidRDefault="00DA503E" w:rsidP="0078449B">
            <w:pPr>
              <w:jc w:val="center"/>
              <w:rPr>
                <w:rFonts w:asciiTheme="minorHAnsi" w:hAnsiTheme="minorHAnsi" w:cstheme="minorHAnsi"/>
                <w:b/>
                <w:snapToGrid w:val="0"/>
                <w:sz w:val="20"/>
                <w:szCs w:val="20"/>
              </w:rPr>
            </w:pPr>
            <w:r w:rsidRPr="00D243BB">
              <w:rPr>
                <w:rFonts w:asciiTheme="minorHAnsi" w:hAnsiTheme="minorHAnsi" w:cstheme="minorHAnsi"/>
                <w:b/>
                <w:snapToGrid w:val="0"/>
                <w:sz w:val="20"/>
                <w:szCs w:val="20"/>
              </w:rPr>
              <w:t xml:space="preserve">Proposed </w:t>
            </w:r>
            <w:r w:rsidR="00BC03B1" w:rsidRPr="00D243BB">
              <w:rPr>
                <w:rFonts w:asciiTheme="minorHAnsi" w:hAnsiTheme="minorHAnsi" w:cstheme="minorHAnsi"/>
                <w:b/>
                <w:snapToGrid w:val="0"/>
                <w:sz w:val="20"/>
                <w:szCs w:val="20"/>
              </w:rPr>
              <w:t>Methodology, Approach and Implementation Plan</w:t>
            </w:r>
          </w:p>
        </w:tc>
      </w:tr>
      <w:tr w:rsidR="00DA503E" w:rsidRPr="00D243BB" w14:paraId="243FBA73" w14:textId="77777777" w:rsidTr="0078449B">
        <w:tc>
          <w:tcPr>
            <w:tcW w:w="540" w:type="dxa"/>
            <w:tcBorders>
              <w:top w:val="single" w:sz="4" w:space="0" w:color="auto"/>
              <w:left w:val="single" w:sz="4" w:space="0" w:color="auto"/>
              <w:bottom w:val="single" w:sz="4" w:space="0" w:color="auto"/>
              <w:right w:val="single" w:sz="4" w:space="0" w:color="auto"/>
            </w:tcBorders>
            <w:hideMark/>
          </w:tcPr>
          <w:p w14:paraId="45E16FDE"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2.1</w:t>
            </w:r>
          </w:p>
        </w:tc>
        <w:tc>
          <w:tcPr>
            <w:tcW w:w="7380" w:type="dxa"/>
            <w:tcBorders>
              <w:top w:val="single" w:sz="4" w:space="0" w:color="auto"/>
              <w:left w:val="single" w:sz="4" w:space="0" w:color="auto"/>
              <w:bottom w:val="single" w:sz="4" w:space="0" w:color="auto"/>
              <w:right w:val="single" w:sz="4" w:space="0" w:color="auto"/>
            </w:tcBorders>
            <w:hideMark/>
          </w:tcPr>
          <w:p w14:paraId="748D6439"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xml:space="preserve">To what degree does the </w:t>
            </w:r>
            <w:r w:rsidR="001314A1">
              <w:rPr>
                <w:rFonts w:asciiTheme="minorHAnsi" w:hAnsiTheme="minorHAnsi" w:cstheme="minorHAnsi"/>
                <w:snapToGrid w:val="0"/>
                <w:sz w:val="20"/>
                <w:szCs w:val="20"/>
              </w:rPr>
              <w:t>Proposer</w:t>
            </w:r>
            <w:r w:rsidRPr="00D243BB">
              <w:rPr>
                <w:rFonts w:asciiTheme="minorHAnsi" w:hAnsiTheme="minorHAnsi" w:cstheme="minorHAnsi"/>
                <w:snapToGrid w:val="0"/>
                <w:sz w:val="20"/>
                <w:szCs w:val="20"/>
              </w:rPr>
              <w:t xml:space="preserve"> understand the task?</w:t>
            </w:r>
          </w:p>
        </w:tc>
        <w:tc>
          <w:tcPr>
            <w:tcW w:w="1260" w:type="dxa"/>
            <w:tcBorders>
              <w:top w:val="single" w:sz="4" w:space="0" w:color="auto"/>
              <w:left w:val="single" w:sz="4" w:space="0" w:color="auto"/>
              <w:bottom w:val="single" w:sz="4" w:space="0" w:color="auto"/>
              <w:right w:val="single" w:sz="4" w:space="0" w:color="auto"/>
            </w:tcBorders>
            <w:hideMark/>
          </w:tcPr>
          <w:p w14:paraId="6F4AD0F8"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30</w:t>
            </w:r>
          </w:p>
        </w:tc>
      </w:tr>
      <w:tr w:rsidR="00DA503E" w:rsidRPr="00D243BB" w14:paraId="7C5DF9AF" w14:textId="77777777" w:rsidTr="0078449B">
        <w:tc>
          <w:tcPr>
            <w:tcW w:w="540" w:type="dxa"/>
            <w:tcBorders>
              <w:top w:val="single" w:sz="4" w:space="0" w:color="auto"/>
              <w:left w:val="single" w:sz="4" w:space="0" w:color="auto"/>
              <w:bottom w:val="single" w:sz="4" w:space="0" w:color="auto"/>
              <w:right w:val="single" w:sz="4" w:space="0" w:color="auto"/>
            </w:tcBorders>
            <w:hideMark/>
          </w:tcPr>
          <w:p w14:paraId="3BE08719"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2.2</w:t>
            </w:r>
          </w:p>
        </w:tc>
        <w:tc>
          <w:tcPr>
            <w:tcW w:w="7380" w:type="dxa"/>
            <w:tcBorders>
              <w:top w:val="single" w:sz="4" w:space="0" w:color="auto"/>
              <w:left w:val="single" w:sz="4" w:space="0" w:color="auto"/>
              <w:bottom w:val="single" w:sz="4" w:space="0" w:color="auto"/>
              <w:right w:val="single" w:sz="4" w:space="0" w:color="auto"/>
            </w:tcBorders>
            <w:hideMark/>
          </w:tcPr>
          <w:p w14:paraId="2FABA233"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Have the important aspects of the task been addressed in sufficient detail?</w:t>
            </w:r>
          </w:p>
        </w:tc>
        <w:tc>
          <w:tcPr>
            <w:tcW w:w="1260" w:type="dxa"/>
            <w:tcBorders>
              <w:top w:val="single" w:sz="4" w:space="0" w:color="auto"/>
              <w:left w:val="single" w:sz="4" w:space="0" w:color="auto"/>
              <w:bottom w:val="single" w:sz="4" w:space="0" w:color="auto"/>
              <w:right w:val="single" w:sz="4" w:space="0" w:color="auto"/>
            </w:tcBorders>
            <w:hideMark/>
          </w:tcPr>
          <w:p w14:paraId="667A4961"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25</w:t>
            </w:r>
          </w:p>
        </w:tc>
      </w:tr>
      <w:tr w:rsidR="00DA503E" w:rsidRPr="00D243BB" w14:paraId="61CAF0A1" w14:textId="77777777" w:rsidTr="0078449B">
        <w:tc>
          <w:tcPr>
            <w:tcW w:w="540" w:type="dxa"/>
            <w:tcBorders>
              <w:top w:val="single" w:sz="4" w:space="0" w:color="auto"/>
              <w:left w:val="single" w:sz="4" w:space="0" w:color="auto"/>
              <w:bottom w:val="single" w:sz="4" w:space="0" w:color="auto"/>
              <w:right w:val="single" w:sz="4" w:space="0" w:color="auto"/>
            </w:tcBorders>
            <w:hideMark/>
          </w:tcPr>
          <w:p w14:paraId="3C409A8C"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2.3</w:t>
            </w:r>
          </w:p>
        </w:tc>
        <w:tc>
          <w:tcPr>
            <w:tcW w:w="7380" w:type="dxa"/>
            <w:tcBorders>
              <w:top w:val="single" w:sz="4" w:space="0" w:color="auto"/>
              <w:left w:val="single" w:sz="4" w:space="0" w:color="auto"/>
              <w:bottom w:val="single" w:sz="4" w:space="0" w:color="auto"/>
              <w:right w:val="single" w:sz="4" w:space="0" w:color="auto"/>
            </w:tcBorders>
            <w:hideMark/>
          </w:tcPr>
          <w:p w14:paraId="1575BCF6"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Are the different components of the project adequately weighted relative to one another?</w:t>
            </w:r>
          </w:p>
        </w:tc>
        <w:tc>
          <w:tcPr>
            <w:tcW w:w="1260" w:type="dxa"/>
            <w:tcBorders>
              <w:top w:val="single" w:sz="4" w:space="0" w:color="auto"/>
              <w:left w:val="single" w:sz="4" w:space="0" w:color="auto"/>
              <w:bottom w:val="single" w:sz="4" w:space="0" w:color="auto"/>
              <w:right w:val="single" w:sz="4" w:space="0" w:color="auto"/>
            </w:tcBorders>
            <w:hideMark/>
          </w:tcPr>
          <w:p w14:paraId="60DEE383"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20</w:t>
            </w:r>
          </w:p>
        </w:tc>
      </w:tr>
      <w:tr w:rsidR="00DA503E" w:rsidRPr="00D243BB" w14:paraId="543A4BA5" w14:textId="77777777" w:rsidTr="0078449B">
        <w:tc>
          <w:tcPr>
            <w:tcW w:w="540" w:type="dxa"/>
            <w:tcBorders>
              <w:top w:val="single" w:sz="4" w:space="0" w:color="auto"/>
              <w:left w:val="single" w:sz="4" w:space="0" w:color="auto"/>
              <w:bottom w:val="single" w:sz="4" w:space="0" w:color="auto"/>
              <w:right w:val="single" w:sz="4" w:space="0" w:color="auto"/>
            </w:tcBorders>
            <w:hideMark/>
          </w:tcPr>
          <w:p w14:paraId="417E3ABD"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2.4</w:t>
            </w:r>
          </w:p>
        </w:tc>
        <w:tc>
          <w:tcPr>
            <w:tcW w:w="7380" w:type="dxa"/>
            <w:tcBorders>
              <w:top w:val="single" w:sz="4" w:space="0" w:color="auto"/>
              <w:left w:val="single" w:sz="4" w:space="0" w:color="auto"/>
              <w:bottom w:val="single" w:sz="4" w:space="0" w:color="auto"/>
              <w:right w:val="single" w:sz="4" w:space="0" w:color="auto"/>
            </w:tcBorders>
            <w:hideMark/>
          </w:tcPr>
          <w:p w14:paraId="22A02DDE"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xml:space="preserve">Is the proposal based on a survey of the project environment and was this data input properly used in the preparation of the proposal? </w:t>
            </w:r>
          </w:p>
        </w:tc>
        <w:tc>
          <w:tcPr>
            <w:tcW w:w="1260" w:type="dxa"/>
            <w:tcBorders>
              <w:top w:val="single" w:sz="4" w:space="0" w:color="auto"/>
              <w:left w:val="single" w:sz="4" w:space="0" w:color="auto"/>
              <w:bottom w:val="single" w:sz="4" w:space="0" w:color="auto"/>
              <w:right w:val="single" w:sz="4" w:space="0" w:color="auto"/>
            </w:tcBorders>
            <w:hideMark/>
          </w:tcPr>
          <w:p w14:paraId="760C62E1"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55</w:t>
            </w:r>
          </w:p>
        </w:tc>
      </w:tr>
      <w:tr w:rsidR="00DA503E" w:rsidRPr="00D243BB" w14:paraId="000ED0AA" w14:textId="77777777" w:rsidTr="0078449B">
        <w:tc>
          <w:tcPr>
            <w:tcW w:w="540" w:type="dxa"/>
            <w:tcBorders>
              <w:top w:val="single" w:sz="4" w:space="0" w:color="auto"/>
              <w:left w:val="single" w:sz="4" w:space="0" w:color="auto"/>
              <w:bottom w:val="single" w:sz="4" w:space="0" w:color="auto"/>
              <w:right w:val="single" w:sz="4" w:space="0" w:color="auto"/>
            </w:tcBorders>
            <w:hideMark/>
          </w:tcPr>
          <w:p w14:paraId="5B74E729"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2.5</w:t>
            </w:r>
          </w:p>
        </w:tc>
        <w:tc>
          <w:tcPr>
            <w:tcW w:w="7380" w:type="dxa"/>
            <w:tcBorders>
              <w:top w:val="single" w:sz="4" w:space="0" w:color="auto"/>
              <w:left w:val="single" w:sz="4" w:space="0" w:color="auto"/>
              <w:bottom w:val="single" w:sz="4" w:space="0" w:color="auto"/>
              <w:right w:val="single" w:sz="4" w:space="0" w:color="auto"/>
            </w:tcBorders>
            <w:hideMark/>
          </w:tcPr>
          <w:p w14:paraId="2ED4F127" w14:textId="77777777" w:rsidR="00DA503E" w:rsidRPr="00D243BB" w:rsidRDefault="00DA503E" w:rsidP="00343103">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xml:space="preserve">Is the </w:t>
            </w:r>
            <w:r w:rsidR="00343103">
              <w:rPr>
                <w:rFonts w:asciiTheme="minorHAnsi" w:hAnsiTheme="minorHAnsi" w:cstheme="minorHAnsi"/>
                <w:snapToGrid w:val="0"/>
                <w:sz w:val="20"/>
                <w:szCs w:val="20"/>
              </w:rPr>
              <w:t>proposed technology(s)</w:t>
            </w:r>
            <w:r w:rsidRPr="00D243BB">
              <w:rPr>
                <w:rFonts w:asciiTheme="minorHAnsi" w:hAnsiTheme="minorHAnsi" w:cstheme="minorHAnsi"/>
                <w:snapToGrid w:val="0"/>
                <w:sz w:val="20"/>
                <w:szCs w:val="20"/>
              </w:rPr>
              <w:t xml:space="preserve"> appropriate for the task?</w:t>
            </w:r>
          </w:p>
        </w:tc>
        <w:tc>
          <w:tcPr>
            <w:tcW w:w="1260" w:type="dxa"/>
            <w:tcBorders>
              <w:top w:val="single" w:sz="4" w:space="0" w:color="auto"/>
              <w:left w:val="single" w:sz="4" w:space="0" w:color="auto"/>
              <w:bottom w:val="single" w:sz="4" w:space="0" w:color="auto"/>
              <w:right w:val="single" w:sz="4" w:space="0" w:color="auto"/>
            </w:tcBorders>
            <w:hideMark/>
          </w:tcPr>
          <w:p w14:paraId="3A34362B" w14:textId="77777777" w:rsidR="00DA503E" w:rsidRPr="00D243BB" w:rsidRDefault="0085501B">
            <w:pPr>
              <w:jc w:val="center"/>
              <w:rPr>
                <w:rFonts w:asciiTheme="minorHAnsi" w:hAnsiTheme="minorHAnsi" w:cstheme="minorHAnsi"/>
                <w:snapToGrid w:val="0"/>
                <w:sz w:val="20"/>
                <w:szCs w:val="20"/>
              </w:rPr>
            </w:pPr>
            <w:r>
              <w:rPr>
                <w:rFonts w:asciiTheme="minorHAnsi" w:hAnsiTheme="minorHAnsi" w:cstheme="minorHAnsi"/>
                <w:snapToGrid w:val="0"/>
                <w:sz w:val="20"/>
                <w:szCs w:val="20"/>
              </w:rPr>
              <w:t>8</w:t>
            </w:r>
            <w:r w:rsidR="00DA503E" w:rsidRPr="00D243BB">
              <w:rPr>
                <w:rFonts w:asciiTheme="minorHAnsi" w:hAnsiTheme="minorHAnsi" w:cstheme="minorHAnsi"/>
                <w:snapToGrid w:val="0"/>
                <w:sz w:val="20"/>
                <w:szCs w:val="20"/>
              </w:rPr>
              <w:t>5</w:t>
            </w:r>
          </w:p>
        </w:tc>
      </w:tr>
      <w:tr w:rsidR="00DA503E" w:rsidRPr="00D243BB" w14:paraId="1644135D" w14:textId="77777777" w:rsidTr="0078449B">
        <w:tc>
          <w:tcPr>
            <w:tcW w:w="540" w:type="dxa"/>
            <w:tcBorders>
              <w:top w:val="single" w:sz="4" w:space="0" w:color="auto"/>
              <w:left w:val="single" w:sz="4" w:space="0" w:color="auto"/>
              <w:bottom w:val="single" w:sz="4" w:space="0" w:color="auto"/>
              <w:right w:val="single" w:sz="4" w:space="0" w:color="auto"/>
            </w:tcBorders>
            <w:hideMark/>
          </w:tcPr>
          <w:p w14:paraId="5367B058"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2.6</w:t>
            </w:r>
          </w:p>
        </w:tc>
        <w:tc>
          <w:tcPr>
            <w:tcW w:w="7380" w:type="dxa"/>
            <w:tcBorders>
              <w:top w:val="single" w:sz="4" w:space="0" w:color="auto"/>
              <w:left w:val="single" w:sz="4" w:space="0" w:color="auto"/>
              <w:bottom w:val="single" w:sz="4" w:space="0" w:color="auto"/>
              <w:right w:val="single" w:sz="4" w:space="0" w:color="auto"/>
            </w:tcBorders>
            <w:hideMark/>
          </w:tcPr>
          <w:p w14:paraId="4BE50EB7"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Is the scope of task well defined and does it correspond to the TOR?</w:t>
            </w:r>
          </w:p>
        </w:tc>
        <w:tc>
          <w:tcPr>
            <w:tcW w:w="1260" w:type="dxa"/>
            <w:tcBorders>
              <w:top w:val="single" w:sz="4" w:space="0" w:color="auto"/>
              <w:left w:val="single" w:sz="4" w:space="0" w:color="auto"/>
              <w:bottom w:val="single" w:sz="4" w:space="0" w:color="auto"/>
              <w:right w:val="single" w:sz="4" w:space="0" w:color="auto"/>
            </w:tcBorders>
            <w:hideMark/>
          </w:tcPr>
          <w:p w14:paraId="2D72556D"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120</w:t>
            </w:r>
          </w:p>
        </w:tc>
      </w:tr>
      <w:tr w:rsidR="00DA503E" w:rsidRPr="00D243BB" w14:paraId="79039986" w14:textId="77777777" w:rsidTr="0078449B">
        <w:tc>
          <w:tcPr>
            <w:tcW w:w="540" w:type="dxa"/>
            <w:tcBorders>
              <w:top w:val="single" w:sz="4" w:space="0" w:color="auto"/>
              <w:left w:val="single" w:sz="4" w:space="0" w:color="auto"/>
              <w:bottom w:val="single" w:sz="4" w:space="0" w:color="auto"/>
              <w:right w:val="single" w:sz="4" w:space="0" w:color="auto"/>
            </w:tcBorders>
            <w:hideMark/>
          </w:tcPr>
          <w:p w14:paraId="4CA78551"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2.7</w:t>
            </w:r>
          </w:p>
        </w:tc>
        <w:tc>
          <w:tcPr>
            <w:tcW w:w="7380" w:type="dxa"/>
            <w:tcBorders>
              <w:top w:val="single" w:sz="4" w:space="0" w:color="auto"/>
              <w:left w:val="single" w:sz="4" w:space="0" w:color="auto"/>
              <w:bottom w:val="single" w:sz="4" w:space="0" w:color="auto"/>
              <w:right w:val="single" w:sz="4" w:space="0" w:color="auto"/>
            </w:tcBorders>
            <w:hideMark/>
          </w:tcPr>
          <w:p w14:paraId="51B2468C"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Is the presentation clear and is the sequence of activities and the planning logical, realistic and promise efficient implementation to the project?</w:t>
            </w:r>
          </w:p>
        </w:tc>
        <w:tc>
          <w:tcPr>
            <w:tcW w:w="1260" w:type="dxa"/>
            <w:tcBorders>
              <w:top w:val="single" w:sz="4" w:space="0" w:color="auto"/>
              <w:left w:val="single" w:sz="4" w:space="0" w:color="auto"/>
              <w:bottom w:val="nil"/>
              <w:right w:val="single" w:sz="4" w:space="0" w:color="auto"/>
            </w:tcBorders>
            <w:hideMark/>
          </w:tcPr>
          <w:p w14:paraId="3F4945B2" w14:textId="77777777" w:rsidR="00DA503E" w:rsidRPr="00D243BB" w:rsidRDefault="0085501B">
            <w:pPr>
              <w:jc w:val="center"/>
              <w:rPr>
                <w:rFonts w:asciiTheme="minorHAnsi" w:hAnsiTheme="minorHAnsi" w:cstheme="minorHAnsi"/>
                <w:snapToGrid w:val="0"/>
                <w:sz w:val="20"/>
                <w:szCs w:val="20"/>
              </w:rPr>
            </w:pPr>
            <w:r>
              <w:rPr>
                <w:rFonts w:asciiTheme="minorHAnsi" w:hAnsiTheme="minorHAnsi" w:cstheme="minorHAnsi"/>
                <w:snapToGrid w:val="0"/>
                <w:sz w:val="20"/>
                <w:szCs w:val="20"/>
              </w:rPr>
              <w:t>6</w:t>
            </w:r>
            <w:r w:rsidR="00DA503E" w:rsidRPr="00D243BB">
              <w:rPr>
                <w:rFonts w:asciiTheme="minorHAnsi" w:hAnsiTheme="minorHAnsi" w:cstheme="minorHAnsi"/>
                <w:snapToGrid w:val="0"/>
                <w:sz w:val="20"/>
                <w:szCs w:val="20"/>
              </w:rPr>
              <w:t>5</w:t>
            </w:r>
          </w:p>
        </w:tc>
      </w:tr>
      <w:tr w:rsidR="00DA503E" w:rsidRPr="00D243BB" w14:paraId="481506DE" w14:textId="77777777" w:rsidTr="0078449B">
        <w:tc>
          <w:tcPr>
            <w:tcW w:w="540" w:type="dxa"/>
            <w:tcBorders>
              <w:top w:val="single" w:sz="4" w:space="0" w:color="auto"/>
              <w:left w:val="single" w:sz="4" w:space="0" w:color="auto"/>
              <w:bottom w:val="single" w:sz="4" w:space="0" w:color="auto"/>
              <w:right w:val="single" w:sz="4" w:space="0" w:color="auto"/>
            </w:tcBorders>
          </w:tcPr>
          <w:p w14:paraId="1A259E0C" w14:textId="77777777" w:rsidR="00DA503E" w:rsidRPr="00D243BB" w:rsidRDefault="00DA503E">
            <w:pPr>
              <w:rPr>
                <w:rFonts w:asciiTheme="minorHAnsi" w:hAnsiTheme="minorHAnsi" w:cstheme="minorHAnsi"/>
                <w:snapToGrid w:val="0"/>
                <w:sz w:val="20"/>
                <w:szCs w:val="20"/>
              </w:rPr>
            </w:pPr>
          </w:p>
        </w:tc>
        <w:tc>
          <w:tcPr>
            <w:tcW w:w="7380" w:type="dxa"/>
            <w:tcBorders>
              <w:top w:val="single" w:sz="4" w:space="0" w:color="auto"/>
              <w:left w:val="single" w:sz="4" w:space="0" w:color="auto"/>
              <w:bottom w:val="single" w:sz="4" w:space="0" w:color="auto"/>
              <w:right w:val="single" w:sz="4" w:space="0" w:color="auto"/>
            </w:tcBorders>
          </w:tcPr>
          <w:p w14:paraId="302CE948" w14:textId="77777777" w:rsidR="00DA503E" w:rsidRPr="00D243BB" w:rsidRDefault="00DA503E">
            <w:pP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shd w:val="pct15" w:color="auto" w:fill="FFFFFF"/>
            <w:hideMark/>
          </w:tcPr>
          <w:p w14:paraId="45FE4E77"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400</w:t>
            </w:r>
          </w:p>
        </w:tc>
      </w:tr>
    </w:tbl>
    <w:p w14:paraId="69B5521B" w14:textId="77777777" w:rsidR="00DA503E" w:rsidRPr="00D243BB" w:rsidRDefault="00DA503E" w:rsidP="00DA503E">
      <w:pPr>
        <w:rPr>
          <w:rFonts w:asciiTheme="minorHAnsi" w:hAnsiTheme="minorHAnsi" w:cstheme="minorHAnsi"/>
          <w:snapToGrid w:val="0"/>
          <w:sz w:val="20"/>
          <w:szCs w:val="20"/>
        </w:rPr>
      </w:pPr>
    </w:p>
    <w:p w14:paraId="6C1BBF61" w14:textId="77777777" w:rsidR="00F344ED" w:rsidRPr="00D243BB" w:rsidRDefault="00F344ED" w:rsidP="00DA503E">
      <w:pPr>
        <w:rPr>
          <w:rFonts w:asciiTheme="minorHAnsi" w:hAnsiTheme="minorHAnsi" w:cstheme="minorHAnsi"/>
          <w:snapToGrid w:val="0"/>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040"/>
        <w:gridCol w:w="900"/>
        <w:gridCol w:w="1440"/>
        <w:gridCol w:w="1260"/>
      </w:tblGrid>
      <w:tr w:rsidR="00DA503E" w:rsidRPr="00D243BB" w14:paraId="4E4E0A95" w14:textId="77777777" w:rsidTr="0078449B">
        <w:trPr>
          <w:cantSplit/>
          <w:trHeight w:val="244"/>
        </w:trPr>
        <w:tc>
          <w:tcPr>
            <w:tcW w:w="7920" w:type="dxa"/>
            <w:gridSpan w:val="4"/>
            <w:vMerge w:val="restart"/>
            <w:tcBorders>
              <w:top w:val="single" w:sz="4" w:space="0" w:color="auto"/>
              <w:left w:val="single" w:sz="4" w:space="0" w:color="auto"/>
              <w:bottom w:val="nil"/>
              <w:right w:val="single" w:sz="4" w:space="0" w:color="auto"/>
            </w:tcBorders>
          </w:tcPr>
          <w:p w14:paraId="7F89E9D1"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Technical Proposal Evaluation</w:t>
            </w:r>
          </w:p>
          <w:p w14:paraId="68DBE13F"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Form 3</w:t>
            </w:r>
          </w:p>
        </w:tc>
        <w:tc>
          <w:tcPr>
            <w:tcW w:w="1260" w:type="dxa"/>
            <w:vMerge w:val="restart"/>
            <w:tcBorders>
              <w:top w:val="single" w:sz="4" w:space="0" w:color="auto"/>
              <w:left w:val="single" w:sz="4" w:space="0" w:color="auto"/>
              <w:bottom w:val="nil"/>
              <w:right w:val="single" w:sz="4" w:space="0" w:color="auto"/>
            </w:tcBorders>
            <w:hideMark/>
          </w:tcPr>
          <w:p w14:paraId="565D247F"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Points Obtainable</w:t>
            </w:r>
          </w:p>
        </w:tc>
      </w:tr>
      <w:tr w:rsidR="00F344ED" w:rsidRPr="00D243BB" w14:paraId="45E6813E" w14:textId="77777777" w:rsidTr="000C77AF">
        <w:trPr>
          <w:cantSplit/>
          <w:trHeight w:val="244"/>
        </w:trPr>
        <w:tc>
          <w:tcPr>
            <w:tcW w:w="7920" w:type="dxa"/>
            <w:gridSpan w:val="4"/>
            <w:vMerge/>
            <w:tcBorders>
              <w:top w:val="single" w:sz="4" w:space="0" w:color="auto"/>
              <w:left w:val="single" w:sz="4" w:space="0" w:color="auto"/>
              <w:bottom w:val="nil"/>
              <w:right w:val="single" w:sz="4" w:space="0" w:color="auto"/>
            </w:tcBorders>
          </w:tcPr>
          <w:p w14:paraId="22F8C5EE" w14:textId="77777777" w:rsidR="00F344ED" w:rsidRPr="00D243BB" w:rsidRDefault="00F344ED">
            <w:pPr>
              <w:rPr>
                <w:rFonts w:asciiTheme="minorHAnsi" w:hAnsiTheme="minorHAnsi" w:cstheme="minorHAnsi"/>
                <w:snapToGrid w:val="0"/>
                <w:sz w:val="20"/>
                <w:szCs w:val="20"/>
              </w:rPr>
            </w:pPr>
          </w:p>
        </w:tc>
        <w:tc>
          <w:tcPr>
            <w:tcW w:w="1260" w:type="dxa"/>
            <w:vMerge/>
            <w:tcBorders>
              <w:top w:val="single" w:sz="4" w:space="0" w:color="auto"/>
              <w:left w:val="single" w:sz="4" w:space="0" w:color="auto"/>
              <w:bottom w:val="nil"/>
              <w:right w:val="single" w:sz="4" w:space="0" w:color="auto"/>
            </w:tcBorders>
          </w:tcPr>
          <w:p w14:paraId="3CCE0019" w14:textId="77777777" w:rsidR="00F344ED" w:rsidRPr="00D243BB" w:rsidRDefault="00F344ED">
            <w:pPr>
              <w:jc w:val="center"/>
              <w:rPr>
                <w:rFonts w:asciiTheme="minorHAnsi" w:hAnsiTheme="minorHAnsi" w:cstheme="minorHAnsi"/>
                <w:snapToGrid w:val="0"/>
                <w:sz w:val="20"/>
                <w:szCs w:val="20"/>
              </w:rPr>
            </w:pPr>
          </w:p>
        </w:tc>
      </w:tr>
      <w:tr w:rsidR="00DA503E" w:rsidRPr="00D243BB" w14:paraId="63779822" w14:textId="77777777" w:rsidTr="0078449B">
        <w:trPr>
          <w:cantSplit/>
          <w:trHeight w:val="244"/>
        </w:trPr>
        <w:tc>
          <w:tcPr>
            <w:tcW w:w="7920" w:type="dxa"/>
            <w:gridSpan w:val="4"/>
            <w:vMerge/>
            <w:tcBorders>
              <w:top w:val="single" w:sz="4" w:space="0" w:color="auto"/>
              <w:left w:val="single" w:sz="4" w:space="0" w:color="auto"/>
              <w:bottom w:val="nil"/>
              <w:right w:val="single" w:sz="4" w:space="0" w:color="auto"/>
            </w:tcBorders>
            <w:vAlign w:val="center"/>
            <w:hideMark/>
          </w:tcPr>
          <w:p w14:paraId="36F91046" w14:textId="77777777" w:rsidR="00DA503E" w:rsidRPr="00D243BB" w:rsidRDefault="00DA503E">
            <w:pPr>
              <w:rPr>
                <w:rFonts w:asciiTheme="minorHAnsi" w:hAnsiTheme="minorHAnsi" w:cstheme="minorHAnsi"/>
                <w:snapToGrid w:val="0"/>
                <w:sz w:val="20"/>
                <w:szCs w:val="20"/>
              </w:rPr>
            </w:pPr>
          </w:p>
        </w:tc>
        <w:tc>
          <w:tcPr>
            <w:tcW w:w="1260" w:type="dxa"/>
            <w:vMerge/>
            <w:tcBorders>
              <w:top w:val="single" w:sz="4" w:space="0" w:color="auto"/>
              <w:left w:val="single" w:sz="4" w:space="0" w:color="auto"/>
              <w:bottom w:val="nil"/>
              <w:right w:val="single" w:sz="4" w:space="0" w:color="auto"/>
            </w:tcBorders>
            <w:vAlign w:val="center"/>
            <w:hideMark/>
          </w:tcPr>
          <w:p w14:paraId="0BF224BA" w14:textId="77777777" w:rsidR="00DA503E" w:rsidRPr="00D243BB" w:rsidRDefault="00DA503E">
            <w:pPr>
              <w:rPr>
                <w:rFonts w:asciiTheme="minorHAnsi" w:hAnsiTheme="minorHAnsi" w:cstheme="minorHAnsi"/>
                <w:snapToGrid w:val="0"/>
                <w:sz w:val="20"/>
                <w:szCs w:val="20"/>
              </w:rPr>
            </w:pPr>
          </w:p>
        </w:tc>
      </w:tr>
      <w:tr w:rsidR="00F344ED" w:rsidRPr="00D243BB" w14:paraId="709686A2" w14:textId="77777777" w:rsidTr="0078449B">
        <w:trPr>
          <w:cantSplit/>
        </w:trPr>
        <w:tc>
          <w:tcPr>
            <w:tcW w:w="918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1442C3" w14:textId="77777777" w:rsidR="00F344ED" w:rsidRPr="00D243BB" w:rsidRDefault="00F344ED" w:rsidP="0078449B">
            <w:pPr>
              <w:rPr>
                <w:rFonts w:asciiTheme="minorHAnsi" w:hAnsiTheme="minorHAnsi" w:cstheme="minorHAnsi"/>
                <w:snapToGrid w:val="0"/>
                <w:sz w:val="20"/>
                <w:szCs w:val="20"/>
              </w:rPr>
            </w:pPr>
          </w:p>
          <w:p w14:paraId="6A52410D" w14:textId="77777777" w:rsidR="00F344ED" w:rsidRPr="00D243BB" w:rsidRDefault="00F344ED">
            <w:pPr>
              <w:jc w:val="center"/>
              <w:rPr>
                <w:rFonts w:asciiTheme="minorHAnsi" w:hAnsiTheme="minorHAnsi" w:cstheme="minorHAnsi"/>
                <w:b/>
                <w:snapToGrid w:val="0"/>
                <w:sz w:val="20"/>
                <w:szCs w:val="20"/>
              </w:rPr>
            </w:pPr>
            <w:r w:rsidRPr="00D243BB">
              <w:rPr>
                <w:rFonts w:asciiTheme="minorHAnsi" w:hAnsiTheme="minorHAnsi" w:cstheme="minorHAnsi"/>
                <w:b/>
                <w:snapToGrid w:val="0"/>
                <w:sz w:val="20"/>
                <w:szCs w:val="20"/>
              </w:rPr>
              <w:t>Management Structure and Key Personnel</w:t>
            </w:r>
          </w:p>
        </w:tc>
      </w:tr>
      <w:tr w:rsidR="00DA503E" w:rsidRPr="00D243BB" w14:paraId="1588F486" w14:textId="77777777" w:rsidTr="0078449B">
        <w:trPr>
          <w:cantSplit/>
        </w:trPr>
        <w:tc>
          <w:tcPr>
            <w:tcW w:w="540" w:type="dxa"/>
            <w:tcBorders>
              <w:top w:val="single" w:sz="4" w:space="0" w:color="auto"/>
              <w:left w:val="single" w:sz="4" w:space="0" w:color="auto"/>
              <w:bottom w:val="single" w:sz="4" w:space="0" w:color="auto"/>
              <w:right w:val="single" w:sz="4" w:space="0" w:color="auto"/>
            </w:tcBorders>
          </w:tcPr>
          <w:p w14:paraId="59B7D8CE" w14:textId="77777777" w:rsidR="00DA503E" w:rsidRPr="00D243BB" w:rsidRDefault="00DA503E">
            <w:pPr>
              <w:rPr>
                <w:rFonts w:asciiTheme="minorHAnsi" w:hAnsiTheme="minorHAnsi" w:cstheme="minorHAnsi"/>
                <w:snapToGrid w:val="0"/>
                <w:sz w:val="20"/>
                <w:szCs w:val="20"/>
              </w:rPr>
            </w:pPr>
          </w:p>
          <w:p w14:paraId="7D053CA9"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3.1</w:t>
            </w:r>
          </w:p>
        </w:tc>
        <w:tc>
          <w:tcPr>
            <w:tcW w:w="5940" w:type="dxa"/>
            <w:gridSpan w:val="2"/>
            <w:tcBorders>
              <w:top w:val="single" w:sz="4" w:space="0" w:color="auto"/>
              <w:left w:val="single" w:sz="4" w:space="0" w:color="auto"/>
              <w:bottom w:val="single" w:sz="4" w:space="0" w:color="auto"/>
              <w:right w:val="single" w:sz="4" w:space="0" w:color="auto"/>
            </w:tcBorders>
          </w:tcPr>
          <w:p w14:paraId="4CF519D4" w14:textId="77777777" w:rsidR="00DA503E" w:rsidRPr="00D243BB" w:rsidRDefault="00DA503E">
            <w:pPr>
              <w:rPr>
                <w:rFonts w:asciiTheme="minorHAnsi" w:hAnsiTheme="minorHAnsi" w:cstheme="minorHAnsi"/>
                <w:snapToGrid w:val="0"/>
                <w:sz w:val="20"/>
                <w:szCs w:val="20"/>
              </w:rPr>
            </w:pPr>
          </w:p>
          <w:p w14:paraId="71ECAC5C"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Task Manager</w:t>
            </w:r>
          </w:p>
        </w:tc>
        <w:tc>
          <w:tcPr>
            <w:tcW w:w="1440" w:type="dxa"/>
            <w:tcBorders>
              <w:top w:val="single" w:sz="4" w:space="0" w:color="auto"/>
              <w:left w:val="single" w:sz="4" w:space="0" w:color="auto"/>
              <w:bottom w:val="single" w:sz="4" w:space="0" w:color="auto"/>
              <w:right w:val="single" w:sz="4" w:space="0" w:color="auto"/>
            </w:tcBorders>
          </w:tcPr>
          <w:p w14:paraId="1F9D372A"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6D5A15E7" w14:textId="77777777" w:rsidR="00DA503E" w:rsidRPr="00D243BB" w:rsidRDefault="00DA503E">
            <w:pPr>
              <w:jc w:val="center"/>
              <w:rPr>
                <w:rFonts w:asciiTheme="minorHAnsi" w:hAnsiTheme="minorHAnsi" w:cstheme="minorHAnsi"/>
                <w:snapToGrid w:val="0"/>
                <w:sz w:val="20"/>
                <w:szCs w:val="20"/>
              </w:rPr>
            </w:pPr>
          </w:p>
          <w:p w14:paraId="34074258" w14:textId="77777777" w:rsidR="00DA503E" w:rsidRPr="00D243BB" w:rsidRDefault="00184ECF" w:rsidP="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14</w:t>
            </w:r>
            <w:r w:rsidR="00DA503E" w:rsidRPr="00D243BB">
              <w:rPr>
                <w:rFonts w:asciiTheme="minorHAnsi" w:hAnsiTheme="minorHAnsi" w:cstheme="minorHAnsi"/>
                <w:snapToGrid w:val="0"/>
                <w:sz w:val="20"/>
                <w:szCs w:val="20"/>
              </w:rPr>
              <w:t>0</w:t>
            </w:r>
          </w:p>
        </w:tc>
      </w:tr>
      <w:tr w:rsidR="00DA503E" w:rsidRPr="00D243BB" w14:paraId="60352EBA" w14:textId="77777777" w:rsidTr="0078449B">
        <w:trPr>
          <w:cantSplit/>
        </w:trPr>
        <w:tc>
          <w:tcPr>
            <w:tcW w:w="540" w:type="dxa"/>
            <w:tcBorders>
              <w:top w:val="single" w:sz="4" w:space="0" w:color="auto"/>
              <w:left w:val="single" w:sz="4" w:space="0" w:color="auto"/>
              <w:bottom w:val="single" w:sz="4" w:space="0" w:color="auto"/>
              <w:right w:val="single" w:sz="4" w:space="0" w:color="auto"/>
            </w:tcBorders>
          </w:tcPr>
          <w:p w14:paraId="42198841"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14:paraId="688CFBB4" w14:textId="77777777" w:rsidR="00DA503E" w:rsidRPr="00D243BB" w:rsidRDefault="00DA503E">
            <w:pP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14:paraId="03A11D48"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Sub-Score</w:t>
            </w:r>
          </w:p>
        </w:tc>
        <w:tc>
          <w:tcPr>
            <w:tcW w:w="1260" w:type="dxa"/>
            <w:tcBorders>
              <w:top w:val="single" w:sz="4" w:space="0" w:color="auto"/>
              <w:left w:val="single" w:sz="4" w:space="0" w:color="auto"/>
              <w:bottom w:val="single" w:sz="4" w:space="0" w:color="auto"/>
              <w:right w:val="single" w:sz="4" w:space="0" w:color="auto"/>
            </w:tcBorders>
          </w:tcPr>
          <w:p w14:paraId="56ED146B" w14:textId="77777777" w:rsidR="00DA503E" w:rsidRPr="00D243BB" w:rsidRDefault="00DA503E">
            <w:pPr>
              <w:jc w:val="center"/>
              <w:rPr>
                <w:rFonts w:asciiTheme="minorHAnsi" w:hAnsiTheme="minorHAnsi" w:cstheme="minorHAnsi"/>
                <w:snapToGrid w:val="0"/>
                <w:sz w:val="20"/>
                <w:szCs w:val="20"/>
              </w:rPr>
            </w:pPr>
          </w:p>
        </w:tc>
      </w:tr>
      <w:tr w:rsidR="00DA503E" w:rsidRPr="00D243BB" w14:paraId="56B2008B" w14:textId="77777777" w:rsidTr="0078449B">
        <w:trPr>
          <w:cantSplit/>
        </w:trPr>
        <w:tc>
          <w:tcPr>
            <w:tcW w:w="540" w:type="dxa"/>
            <w:tcBorders>
              <w:top w:val="single" w:sz="4" w:space="0" w:color="auto"/>
              <w:left w:val="single" w:sz="4" w:space="0" w:color="auto"/>
              <w:bottom w:val="single" w:sz="4" w:space="0" w:color="auto"/>
              <w:right w:val="single" w:sz="4" w:space="0" w:color="auto"/>
            </w:tcBorders>
          </w:tcPr>
          <w:p w14:paraId="734E77F3"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14:paraId="245C9213"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General Qualification</w:t>
            </w:r>
          </w:p>
          <w:p w14:paraId="0E5CB2DB" w14:textId="77777777" w:rsidR="00DA503E" w:rsidRPr="00D243BB" w:rsidRDefault="00DA503E">
            <w:pP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14:paraId="154627C5" w14:textId="77777777" w:rsidR="00DA503E" w:rsidRPr="00D243BB" w:rsidRDefault="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12</w:t>
            </w:r>
            <w:r w:rsidR="00975D95" w:rsidRPr="00D243BB">
              <w:rPr>
                <w:rFonts w:asciiTheme="minorHAnsi" w:hAnsiTheme="minorHAnsi" w:cstheme="minorHAnsi"/>
                <w:snapToGrid w:val="0"/>
                <w:sz w:val="20"/>
                <w:szCs w:val="20"/>
              </w:rPr>
              <w:t>0</w:t>
            </w:r>
          </w:p>
        </w:tc>
        <w:tc>
          <w:tcPr>
            <w:tcW w:w="1260" w:type="dxa"/>
            <w:tcBorders>
              <w:top w:val="single" w:sz="4" w:space="0" w:color="auto"/>
              <w:left w:val="single" w:sz="4" w:space="0" w:color="auto"/>
              <w:bottom w:val="single" w:sz="4" w:space="0" w:color="auto"/>
              <w:right w:val="single" w:sz="4" w:space="0" w:color="auto"/>
            </w:tcBorders>
          </w:tcPr>
          <w:p w14:paraId="3F706A7D" w14:textId="77777777" w:rsidR="00DA503E" w:rsidRPr="00D243BB" w:rsidRDefault="00DA503E">
            <w:pPr>
              <w:jc w:val="center"/>
              <w:rPr>
                <w:rFonts w:asciiTheme="minorHAnsi" w:hAnsiTheme="minorHAnsi" w:cstheme="minorHAnsi"/>
                <w:snapToGrid w:val="0"/>
                <w:sz w:val="20"/>
                <w:szCs w:val="20"/>
              </w:rPr>
            </w:pPr>
          </w:p>
        </w:tc>
      </w:tr>
      <w:tr w:rsidR="00DA503E" w:rsidRPr="00D243BB" w14:paraId="45C82A8C" w14:textId="77777777" w:rsidTr="0078449B">
        <w:trPr>
          <w:cantSplit/>
        </w:trPr>
        <w:tc>
          <w:tcPr>
            <w:tcW w:w="540" w:type="dxa"/>
            <w:vMerge w:val="restart"/>
            <w:tcBorders>
              <w:top w:val="single" w:sz="4" w:space="0" w:color="auto"/>
              <w:left w:val="single" w:sz="4" w:space="0" w:color="auto"/>
              <w:bottom w:val="single" w:sz="4" w:space="0" w:color="auto"/>
              <w:right w:val="single" w:sz="4" w:space="0" w:color="auto"/>
            </w:tcBorders>
          </w:tcPr>
          <w:p w14:paraId="05CBCB1D"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14:paraId="763BB940"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Suitability for the Project</w:t>
            </w:r>
          </w:p>
        </w:tc>
        <w:tc>
          <w:tcPr>
            <w:tcW w:w="1440" w:type="dxa"/>
            <w:tcBorders>
              <w:top w:val="single" w:sz="4" w:space="0" w:color="auto"/>
              <w:left w:val="single" w:sz="4" w:space="0" w:color="auto"/>
              <w:bottom w:val="single" w:sz="4" w:space="0" w:color="auto"/>
              <w:right w:val="single" w:sz="4" w:space="0" w:color="auto"/>
            </w:tcBorders>
          </w:tcPr>
          <w:p w14:paraId="6C3EC269"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3EB52138" w14:textId="77777777" w:rsidR="00DA503E" w:rsidRPr="00D243BB" w:rsidRDefault="00DA503E">
            <w:pPr>
              <w:jc w:val="center"/>
              <w:rPr>
                <w:rFonts w:asciiTheme="minorHAnsi" w:hAnsiTheme="minorHAnsi" w:cstheme="minorHAnsi"/>
                <w:snapToGrid w:val="0"/>
                <w:sz w:val="20"/>
                <w:szCs w:val="20"/>
              </w:rPr>
            </w:pPr>
          </w:p>
        </w:tc>
      </w:tr>
      <w:tr w:rsidR="00DA503E" w:rsidRPr="00D243BB" w14:paraId="23E35D8C"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B152875"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65BDE40C"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International Experience</w:t>
            </w:r>
          </w:p>
        </w:tc>
        <w:tc>
          <w:tcPr>
            <w:tcW w:w="900" w:type="dxa"/>
            <w:tcBorders>
              <w:top w:val="single" w:sz="4" w:space="0" w:color="auto"/>
              <w:left w:val="single" w:sz="4" w:space="0" w:color="auto"/>
              <w:bottom w:val="single" w:sz="4" w:space="0" w:color="auto"/>
              <w:right w:val="single" w:sz="4" w:space="0" w:color="auto"/>
            </w:tcBorders>
            <w:hideMark/>
          </w:tcPr>
          <w:p w14:paraId="40E28E81" w14:textId="77777777" w:rsidR="00DA503E" w:rsidRPr="00D243BB" w:rsidRDefault="00D36698">
            <w:pPr>
              <w:jc w:val="center"/>
              <w:rPr>
                <w:rFonts w:asciiTheme="minorHAnsi" w:hAnsiTheme="minorHAnsi" w:cstheme="minorHAnsi"/>
                <w:snapToGrid w:val="0"/>
                <w:sz w:val="20"/>
                <w:szCs w:val="20"/>
              </w:rPr>
            </w:pPr>
            <w:r>
              <w:rPr>
                <w:rFonts w:asciiTheme="minorHAnsi" w:hAnsiTheme="minorHAnsi" w:cstheme="minorHAnsi"/>
                <w:snapToGrid w:val="0"/>
                <w:sz w:val="20"/>
                <w:szCs w:val="20"/>
              </w:rPr>
              <w:t>30</w:t>
            </w:r>
          </w:p>
        </w:tc>
        <w:tc>
          <w:tcPr>
            <w:tcW w:w="1440" w:type="dxa"/>
            <w:tcBorders>
              <w:top w:val="single" w:sz="4" w:space="0" w:color="auto"/>
              <w:left w:val="single" w:sz="4" w:space="0" w:color="auto"/>
              <w:bottom w:val="single" w:sz="4" w:space="0" w:color="auto"/>
              <w:right w:val="single" w:sz="4" w:space="0" w:color="auto"/>
            </w:tcBorders>
          </w:tcPr>
          <w:p w14:paraId="4E81C527"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63753E49" w14:textId="77777777" w:rsidR="00DA503E" w:rsidRPr="00D243BB" w:rsidRDefault="00DA503E">
            <w:pPr>
              <w:jc w:val="center"/>
              <w:rPr>
                <w:rFonts w:asciiTheme="minorHAnsi" w:hAnsiTheme="minorHAnsi" w:cstheme="minorHAnsi"/>
                <w:snapToGrid w:val="0"/>
                <w:sz w:val="20"/>
                <w:szCs w:val="20"/>
              </w:rPr>
            </w:pPr>
          </w:p>
        </w:tc>
      </w:tr>
      <w:tr w:rsidR="00DA503E" w:rsidRPr="00D243BB" w14:paraId="0C639C4A"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4889455"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66AF5DDD"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Training Experience</w:t>
            </w:r>
          </w:p>
        </w:tc>
        <w:tc>
          <w:tcPr>
            <w:tcW w:w="900" w:type="dxa"/>
            <w:tcBorders>
              <w:top w:val="single" w:sz="4" w:space="0" w:color="auto"/>
              <w:left w:val="single" w:sz="4" w:space="0" w:color="auto"/>
              <w:bottom w:val="single" w:sz="4" w:space="0" w:color="auto"/>
              <w:right w:val="single" w:sz="4" w:space="0" w:color="auto"/>
            </w:tcBorders>
            <w:hideMark/>
          </w:tcPr>
          <w:p w14:paraId="70B0D115"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20</w:t>
            </w:r>
          </w:p>
        </w:tc>
        <w:tc>
          <w:tcPr>
            <w:tcW w:w="1440" w:type="dxa"/>
            <w:tcBorders>
              <w:top w:val="single" w:sz="4" w:space="0" w:color="auto"/>
              <w:left w:val="single" w:sz="4" w:space="0" w:color="auto"/>
              <w:bottom w:val="single" w:sz="4" w:space="0" w:color="auto"/>
              <w:right w:val="single" w:sz="4" w:space="0" w:color="auto"/>
            </w:tcBorders>
          </w:tcPr>
          <w:p w14:paraId="4A51FEC0"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6A6E9C9" w14:textId="77777777" w:rsidR="00DA503E" w:rsidRPr="00D243BB" w:rsidRDefault="00DA503E">
            <w:pPr>
              <w:jc w:val="center"/>
              <w:rPr>
                <w:rFonts w:asciiTheme="minorHAnsi" w:hAnsiTheme="minorHAnsi" w:cstheme="minorHAnsi"/>
                <w:snapToGrid w:val="0"/>
                <w:sz w:val="20"/>
                <w:szCs w:val="20"/>
              </w:rPr>
            </w:pPr>
          </w:p>
        </w:tc>
      </w:tr>
      <w:tr w:rsidR="00DA503E" w:rsidRPr="00D243BB" w14:paraId="0C686F7D"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46F754F"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22F43AE8"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Professional Experience in the area of specialisation</w:t>
            </w:r>
          </w:p>
        </w:tc>
        <w:tc>
          <w:tcPr>
            <w:tcW w:w="900" w:type="dxa"/>
            <w:tcBorders>
              <w:top w:val="single" w:sz="4" w:space="0" w:color="auto"/>
              <w:left w:val="single" w:sz="4" w:space="0" w:color="auto"/>
              <w:bottom w:val="single" w:sz="4" w:space="0" w:color="auto"/>
              <w:right w:val="single" w:sz="4" w:space="0" w:color="auto"/>
            </w:tcBorders>
            <w:hideMark/>
          </w:tcPr>
          <w:p w14:paraId="0E849CA4"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45</w:t>
            </w:r>
          </w:p>
        </w:tc>
        <w:tc>
          <w:tcPr>
            <w:tcW w:w="1440" w:type="dxa"/>
            <w:tcBorders>
              <w:top w:val="single" w:sz="4" w:space="0" w:color="auto"/>
              <w:left w:val="single" w:sz="4" w:space="0" w:color="auto"/>
              <w:bottom w:val="single" w:sz="4" w:space="0" w:color="auto"/>
              <w:right w:val="single" w:sz="4" w:space="0" w:color="auto"/>
            </w:tcBorders>
          </w:tcPr>
          <w:p w14:paraId="107A0890"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34A72CA4" w14:textId="77777777" w:rsidR="00DA503E" w:rsidRPr="00D243BB" w:rsidRDefault="00DA503E">
            <w:pPr>
              <w:jc w:val="center"/>
              <w:rPr>
                <w:rFonts w:asciiTheme="minorHAnsi" w:hAnsiTheme="minorHAnsi" w:cstheme="minorHAnsi"/>
                <w:snapToGrid w:val="0"/>
                <w:sz w:val="20"/>
                <w:szCs w:val="20"/>
              </w:rPr>
            </w:pPr>
          </w:p>
        </w:tc>
      </w:tr>
      <w:tr w:rsidR="00DA503E" w:rsidRPr="00D243BB" w14:paraId="31D41035"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1D89D512"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4BBFD207"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Knowledge of the region</w:t>
            </w:r>
          </w:p>
        </w:tc>
        <w:tc>
          <w:tcPr>
            <w:tcW w:w="900" w:type="dxa"/>
            <w:tcBorders>
              <w:top w:val="single" w:sz="4" w:space="0" w:color="auto"/>
              <w:left w:val="single" w:sz="4" w:space="0" w:color="auto"/>
              <w:bottom w:val="single" w:sz="4" w:space="0" w:color="auto"/>
              <w:right w:val="single" w:sz="4" w:space="0" w:color="auto"/>
            </w:tcBorders>
            <w:hideMark/>
          </w:tcPr>
          <w:p w14:paraId="18E9431E"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30</w:t>
            </w:r>
          </w:p>
        </w:tc>
        <w:tc>
          <w:tcPr>
            <w:tcW w:w="1440" w:type="dxa"/>
            <w:tcBorders>
              <w:top w:val="single" w:sz="4" w:space="0" w:color="auto"/>
              <w:left w:val="single" w:sz="4" w:space="0" w:color="auto"/>
              <w:bottom w:val="single" w:sz="4" w:space="0" w:color="auto"/>
              <w:right w:val="single" w:sz="4" w:space="0" w:color="auto"/>
            </w:tcBorders>
          </w:tcPr>
          <w:p w14:paraId="47C090F1"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1854C7C" w14:textId="77777777" w:rsidR="00DA503E" w:rsidRPr="00D243BB" w:rsidRDefault="00DA503E">
            <w:pPr>
              <w:jc w:val="center"/>
              <w:rPr>
                <w:rFonts w:asciiTheme="minorHAnsi" w:hAnsiTheme="minorHAnsi" w:cstheme="minorHAnsi"/>
                <w:snapToGrid w:val="0"/>
                <w:sz w:val="20"/>
                <w:szCs w:val="20"/>
              </w:rPr>
            </w:pPr>
          </w:p>
        </w:tc>
      </w:tr>
      <w:tr w:rsidR="00DA503E" w:rsidRPr="00D243BB" w14:paraId="544F4BAA"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F7E8EF5"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14:paraId="253F0E58"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Language Qualifications</w:t>
            </w:r>
          </w:p>
        </w:tc>
        <w:tc>
          <w:tcPr>
            <w:tcW w:w="1440" w:type="dxa"/>
            <w:tcBorders>
              <w:top w:val="single" w:sz="4" w:space="0" w:color="auto"/>
              <w:left w:val="single" w:sz="4" w:space="0" w:color="auto"/>
              <w:bottom w:val="nil"/>
              <w:right w:val="single" w:sz="4" w:space="0" w:color="auto"/>
            </w:tcBorders>
            <w:hideMark/>
          </w:tcPr>
          <w:p w14:paraId="7F16086D" w14:textId="77777777" w:rsidR="00DA503E" w:rsidRPr="00D243BB" w:rsidRDefault="00D36698">
            <w:pPr>
              <w:jc w:val="center"/>
              <w:rPr>
                <w:rFonts w:asciiTheme="minorHAnsi" w:hAnsiTheme="minorHAnsi" w:cstheme="minorHAnsi"/>
                <w:snapToGrid w:val="0"/>
                <w:sz w:val="20"/>
                <w:szCs w:val="20"/>
              </w:rPr>
            </w:pPr>
            <w:r>
              <w:rPr>
                <w:rFonts w:asciiTheme="minorHAnsi" w:hAnsiTheme="minorHAnsi" w:cstheme="minorHAnsi"/>
                <w:snapToGrid w:val="0"/>
                <w:sz w:val="20"/>
                <w:szCs w:val="20"/>
              </w:rPr>
              <w:t>15</w:t>
            </w:r>
          </w:p>
        </w:tc>
        <w:tc>
          <w:tcPr>
            <w:tcW w:w="1260" w:type="dxa"/>
            <w:tcBorders>
              <w:top w:val="single" w:sz="4" w:space="0" w:color="auto"/>
              <w:left w:val="single" w:sz="4" w:space="0" w:color="auto"/>
              <w:bottom w:val="single" w:sz="4" w:space="0" w:color="auto"/>
              <w:right w:val="single" w:sz="4" w:space="0" w:color="auto"/>
            </w:tcBorders>
          </w:tcPr>
          <w:p w14:paraId="0B4E4239" w14:textId="77777777" w:rsidR="00DA503E" w:rsidRPr="00D243BB" w:rsidRDefault="00DA503E">
            <w:pPr>
              <w:jc w:val="center"/>
              <w:rPr>
                <w:rFonts w:asciiTheme="minorHAnsi" w:hAnsiTheme="minorHAnsi" w:cstheme="minorHAnsi"/>
                <w:snapToGrid w:val="0"/>
                <w:sz w:val="20"/>
                <w:szCs w:val="20"/>
              </w:rPr>
            </w:pPr>
          </w:p>
        </w:tc>
      </w:tr>
      <w:tr w:rsidR="00DA503E" w:rsidRPr="00D243BB" w14:paraId="407B3C68"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01169320"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14:paraId="5A16E859" w14:textId="77777777" w:rsidR="00DA503E" w:rsidRPr="00D243BB" w:rsidRDefault="00DA503E">
            <w:pPr>
              <w:jc w:val="cente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shd w:val="pct15" w:color="auto" w:fill="FFFFFF"/>
            <w:hideMark/>
          </w:tcPr>
          <w:p w14:paraId="3BDC813D" w14:textId="77777777" w:rsidR="00DA503E" w:rsidRPr="00D243BB" w:rsidRDefault="00DA503E" w:rsidP="00975D9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w:t>
            </w:r>
            <w:r w:rsidR="00975D95" w:rsidRPr="00D243BB">
              <w:rPr>
                <w:rFonts w:asciiTheme="minorHAnsi" w:hAnsiTheme="minorHAnsi" w:cstheme="minorHAnsi"/>
                <w:snapToGrid w:val="0"/>
                <w:sz w:val="20"/>
                <w:szCs w:val="20"/>
              </w:rPr>
              <w:t>4</w:t>
            </w:r>
            <w:r w:rsidRPr="00D243BB">
              <w:rPr>
                <w:rFonts w:asciiTheme="minorHAnsi" w:hAnsiTheme="minorHAnsi" w:cstheme="minorHAnsi"/>
                <w:snapToGrid w:val="0"/>
                <w:sz w:val="20"/>
                <w:szCs w:val="20"/>
              </w:rPr>
              <w:t>0</w:t>
            </w:r>
          </w:p>
        </w:tc>
        <w:tc>
          <w:tcPr>
            <w:tcW w:w="1260" w:type="dxa"/>
            <w:tcBorders>
              <w:top w:val="single" w:sz="4" w:space="0" w:color="auto"/>
              <w:left w:val="single" w:sz="4" w:space="0" w:color="auto"/>
              <w:bottom w:val="single" w:sz="4" w:space="0" w:color="auto"/>
              <w:right w:val="single" w:sz="4" w:space="0" w:color="auto"/>
            </w:tcBorders>
          </w:tcPr>
          <w:p w14:paraId="1556DD7A" w14:textId="77777777" w:rsidR="00DA503E" w:rsidRPr="00D243BB" w:rsidRDefault="00DA503E">
            <w:pPr>
              <w:jc w:val="center"/>
              <w:rPr>
                <w:rFonts w:asciiTheme="minorHAnsi" w:hAnsiTheme="minorHAnsi" w:cstheme="minorHAnsi"/>
                <w:snapToGrid w:val="0"/>
                <w:sz w:val="20"/>
                <w:szCs w:val="20"/>
              </w:rPr>
            </w:pPr>
          </w:p>
        </w:tc>
      </w:tr>
      <w:tr w:rsidR="00DA503E" w:rsidRPr="00D243BB" w14:paraId="73E77F3B" w14:textId="77777777" w:rsidTr="0078449B">
        <w:trPr>
          <w:cantSplit/>
        </w:trPr>
        <w:tc>
          <w:tcPr>
            <w:tcW w:w="540" w:type="dxa"/>
            <w:tcBorders>
              <w:top w:val="single" w:sz="4" w:space="0" w:color="auto"/>
              <w:left w:val="single" w:sz="4" w:space="0" w:color="auto"/>
              <w:bottom w:val="single" w:sz="4" w:space="0" w:color="auto"/>
              <w:right w:val="single" w:sz="4" w:space="0" w:color="auto"/>
            </w:tcBorders>
          </w:tcPr>
          <w:p w14:paraId="52C92644" w14:textId="77777777" w:rsidR="00DA503E" w:rsidRPr="00D243BB" w:rsidRDefault="00DA503E">
            <w:pPr>
              <w:rPr>
                <w:rFonts w:asciiTheme="minorHAnsi" w:hAnsiTheme="minorHAnsi" w:cstheme="minorHAnsi"/>
                <w:snapToGrid w:val="0"/>
                <w:sz w:val="20"/>
                <w:szCs w:val="20"/>
              </w:rPr>
            </w:pPr>
          </w:p>
          <w:p w14:paraId="09CDD94C"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3.2</w:t>
            </w:r>
          </w:p>
        </w:tc>
        <w:tc>
          <w:tcPr>
            <w:tcW w:w="5940" w:type="dxa"/>
            <w:gridSpan w:val="2"/>
            <w:tcBorders>
              <w:top w:val="single" w:sz="4" w:space="0" w:color="auto"/>
              <w:left w:val="single" w:sz="4" w:space="0" w:color="auto"/>
              <w:bottom w:val="single" w:sz="4" w:space="0" w:color="auto"/>
              <w:right w:val="single" w:sz="4" w:space="0" w:color="auto"/>
            </w:tcBorders>
          </w:tcPr>
          <w:p w14:paraId="3915DCE0" w14:textId="77777777" w:rsidR="00DA503E" w:rsidRPr="00D243BB" w:rsidRDefault="00DA503E">
            <w:pPr>
              <w:rPr>
                <w:rFonts w:asciiTheme="minorHAnsi" w:hAnsiTheme="minorHAnsi" w:cstheme="minorHAnsi"/>
                <w:snapToGrid w:val="0"/>
                <w:sz w:val="20"/>
                <w:szCs w:val="20"/>
              </w:rPr>
            </w:pPr>
          </w:p>
          <w:p w14:paraId="16C753EC"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Senior Expert</w:t>
            </w:r>
          </w:p>
        </w:tc>
        <w:tc>
          <w:tcPr>
            <w:tcW w:w="1440" w:type="dxa"/>
            <w:tcBorders>
              <w:top w:val="single" w:sz="4" w:space="0" w:color="auto"/>
              <w:left w:val="single" w:sz="4" w:space="0" w:color="auto"/>
              <w:bottom w:val="single" w:sz="4" w:space="0" w:color="auto"/>
              <w:right w:val="single" w:sz="4" w:space="0" w:color="auto"/>
            </w:tcBorders>
          </w:tcPr>
          <w:p w14:paraId="77EB3057"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14AA6EDF" w14:textId="77777777" w:rsidR="00DA503E" w:rsidRPr="00D243BB" w:rsidRDefault="00DA503E">
            <w:pPr>
              <w:jc w:val="center"/>
              <w:rPr>
                <w:rFonts w:asciiTheme="minorHAnsi" w:hAnsiTheme="minorHAnsi" w:cstheme="minorHAnsi"/>
                <w:snapToGrid w:val="0"/>
                <w:sz w:val="20"/>
                <w:szCs w:val="20"/>
              </w:rPr>
            </w:pPr>
          </w:p>
          <w:p w14:paraId="696C1ED3" w14:textId="77777777" w:rsidR="00DA503E" w:rsidRPr="00D243BB" w:rsidRDefault="00184ECF" w:rsidP="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12</w:t>
            </w:r>
            <w:r w:rsidR="00DA503E" w:rsidRPr="00D243BB">
              <w:rPr>
                <w:rFonts w:asciiTheme="minorHAnsi" w:hAnsiTheme="minorHAnsi" w:cstheme="minorHAnsi"/>
                <w:snapToGrid w:val="0"/>
                <w:sz w:val="20"/>
                <w:szCs w:val="20"/>
              </w:rPr>
              <w:t>0</w:t>
            </w:r>
          </w:p>
        </w:tc>
      </w:tr>
      <w:tr w:rsidR="00DA503E" w:rsidRPr="00D243BB" w14:paraId="74D333B4" w14:textId="77777777" w:rsidTr="0078449B">
        <w:trPr>
          <w:cantSplit/>
        </w:trPr>
        <w:tc>
          <w:tcPr>
            <w:tcW w:w="6480" w:type="dxa"/>
            <w:gridSpan w:val="3"/>
            <w:tcBorders>
              <w:top w:val="single" w:sz="4" w:space="0" w:color="auto"/>
              <w:left w:val="single" w:sz="4" w:space="0" w:color="auto"/>
              <w:bottom w:val="single" w:sz="4" w:space="0" w:color="auto"/>
              <w:right w:val="single" w:sz="4" w:space="0" w:color="auto"/>
            </w:tcBorders>
          </w:tcPr>
          <w:p w14:paraId="130900EF" w14:textId="77777777" w:rsidR="00DA503E" w:rsidRPr="00D243BB" w:rsidRDefault="00DA503E">
            <w:pPr>
              <w:jc w:val="cente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14:paraId="5B758619"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Sub-Score</w:t>
            </w:r>
          </w:p>
        </w:tc>
        <w:tc>
          <w:tcPr>
            <w:tcW w:w="1260" w:type="dxa"/>
            <w:tcBorders>
              <w:top w:val="single" w:sz="4" w:space="0" w:color="auto"/>
              <w:left w:val="single" w:sz="4" w:space="0" w:color="auto"/>
              <w:bottom w:val="single" w:sz="4" w:space="0" w:color="auto"/>
              <w:right w:val="single" w:sz="4" w:space="0" w:color="auto"/>
            </w:tcBorders>
          </w:tcPr>
          <w:p w14:paraId="46A64C8A" w14:textId="77777777" w:rsidR="00DA503E" w:rsidRPr="00D243BB" w:rsidRDefault="00DA503E">
            <w:pPr>
              <w:jc w:val="center"/>
              <w:rPr>
                <w:rFonts w:asciiTheme="minorHAnsi" w:hAnsiTheme="minorHAnsi" w:cstheme="minorHAnsi"/>
                <w:snapToGrid w:val="0"/>
                <w:sz w:val="20"/>
                <w:szCs w:val="20"/>
              </w:rPr>
            </w:pPr>
          </w:p>
        </w:tc>
      </w:tr>
      <w:tr w:rsidR="00DA503E" w:rsidRPr="00D243BB" w14:paraId="350E7C00" w14:textId="77777777" w:rsidTr="0078449B">
        <w:trPr>
          <w:cantSplit/>
        </w:trPr>
        <w:tc>
          <w:tcPr>
            <w:tcW w:w="540" w:type="dxa"/>
            <w:tcBorders>
              <w:top w:val="single" w:sz="4" w:space="0" w:color="auto"/>
              <w:left w:val="single" w:sz="4" w:space="0" w:color="auto"/>
              <w:bottom w:val="single" w:sz="4" w:space="0" w:color="auto"/>
              <w:right w:val="single" w:sz="4" w:space="0" w:color="auto"/>
            </w:tcBorders>
          </w:tcPr>
          <w:p w14:paraId="65737DF8"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14:paraId="1AB47D6B"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General Qualification</w:t>
            </w:r>
          </w:p>
          <w:p w14:paraId="193C420C" w14:textId="77777777" w:rsidR="00DA503E" w:rsidRPr="00D243BB" w:rsidRDefault="00DA503E">
            <w:pP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14:paraId="37BE8779" w14:textId="77777777" w:rsidR="00DA503E" w:rsidRPr="00D243BB" w:rsidRDefault="00975D9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100</w:t>
            </w:r>
          </w:p>
        </w:tc>
        <w:tc>
          <w:tcPr>
            <w:tcW w:w="1260" w:type="dxa"/>
            <w:tcBorders>
              <w:top w:val="single" w:sz="4" w:space="0" w:color="auto"/>
              <w:left w:val="single" w:sz="4" w:space="0" w:color="auto"/>
              <w:bottom w:val="single" w:sz="4" w:space="0" w:color="auto"/>
              <w:right w:val="single" w:sz="4" w:space="0" w:color="auto"/>
            </w:tcBorders>
          </w:tcPr>
          <w:p w14:paraId="236000E1" w14:textId="77777777" w:rsidR="00DA503E" w:rsidRPr="00D243BB" w:rsidRDefault="00DA503E">
            <w:pPr>
              <w:jc w:val="center"/>
              <w:rPr>
                <w:rFonts w:asciiTheme="minorHAnsi" w:hAnsiTheme="minorHAnsi" w:cstheme="minorHAnsi"/>
                <w:snapToGrid w:val="0"/>
                <w:sz w:val="20"/>
                <w:szCs w:val="20"/>
              </w:rPr>
            </w:pPr>
          </w:p>
        </w:tc>
      </w:tr>
      <w:tr w:rsidR="00DA503E" w:rsidRPr="00D243BB" w14:paraId="424E260A" w14:textId="77777777" w:rsidTr="0078449B">
        <w:trPr>
          <w:cantSplit/>
        </w:trPr>
        <w:tc>
          <w:tcPr>
            <w:tcW w:w="540" w:type="dxa"/>
            <w:vMerge w:val="restart"/>
            <w:tcBorders>
              <w:top w:val="single" w:sz="4" w:space="0" w:color="auto"/>
              <w:left w:val="single" w:sz="4" w:space="0" w:color="auto"/>
              <w:bottom w:val="single" w:sz="4" w:space="0" w:color="auto"/>
              <w:right w:val="single" w:sz="4" w:space="0" w:color="auto"/>
            </w:tcBorders>
          </w:tcPr>
          <w:p w14:paraId="07B7D1B0"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14:paraId="31F3FD91"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Suitability for the Project</w:t>
            </w:r>
          </w:p>
        </w:tc>
        <w:tc>
          <w:tcPr>
            <w:tcW w:w="1440" w:type="dxa"/>
            <w:tcBorders>
              <w:top w:val="single" w:sz="4" w:space="0" w:color="auto"/>
              <w:left w:val="single" w:sz="4" w:space="0" w:color="auto"/>
              <w:bottom w:val="single" w:sz="4" w:space="0" w:color="auto"/>
              <w:right w:val="single" w:sz="4" w:space="0" w:color="auto"/>
            </w:tcBorders>
          </w:tcPr>
          <w:p w14:paraId="78537917"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35596A42" w14:textId="77777777" w:rsidR="00DA503E" w:rsidRPr="00D243BB" w:rsidRDefault="00DA503E">
            <w:pPr>
              <w:jc w:val="center"/>
              <w:rPr>
                <w:rFonts w:asciiTheme="minorHAnsi" w:hAnsiTheme="minorHAnsi" w:cstheme="minorHAnsi"/>
                <w:snapToGrid w:val="0"/>
                <w:sz w:val="20"/>
                <w:szCs w:val="20"/>
              </w:rPr>
            </w:pPr>
          </w:p>
        </w:tc>
      </w:tr>
      <w:tr w:rsidR="00DA503E" w:rsidRPr="00D243BB" w14:paraId="0903DE87"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4B163316"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2DB2AA96"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International Experience</w:t>
            </w:r>
          </w:p>
        </w:tc>
        <w:tc>
          <w:tcPr>
            <w:tcW w:w="900" w:type="dxa"/>
            <w:tcBorders>
              <w:top w:val="single" w:sz="4" w:space="0" w:color="auto"/>
              <w:left w:val="single" w:sz="4" w:space="0" w:color="auto"/>
              <w:bottom w:val="single" w:sz="4" w:space="0" w:color="auto"/>
              <w:right w:val="single" w:sz="4" w:space="0" w:color="auto"/>
            </w:tcBorders>
            <w:hideMark/>
          </w:tcPr>
          <w:p w14:paraId="3A46FCEE" w14:textId="77777777" w:rsidR="00DA503E" w:rsidRPr="00D243BB" w:rsidRDefault="00D16165" w:rsidP="00D16165">
            <w:pPr>
              <w:rPr>
                <w:rFonts w:asciiTheme="minorHAnsi" w:hAnsiTheme="minorHAnsi" w:cstheme="minorHAnsi"/>
                <w:snapToGrid w:val="0"/>
                <w:sz w:val="20"/>
                <w:szCs w:val="20"/>
              </w:rPr>
            </w:pPr>
            <w:r>
              <w:rPr>
                <w:rFonts w:asciiTheme="minorHAnsi" w:hAnsiTheme="minorHAnsi" w:cstheme="minorHAnsi"/>
                <w:snapToGrid w:val="0"/>
                <w:sz w:val="20"/>
                <w:szCs w:val="20"/>
              </w:rPr>
              <w:t xml:space="preserve">     2</w:t>
            </w:r>
            <w:r w:rsidR="00975D95" w:rsidRPr="00D243BB">
              <w:rPr>
                <w:rFonts w:asciiTheme="minorHAnsi" w:hAnsiTheme="minorHAnsi" w:cstheme="minorHAnsi"/>
                <w:snapToGrid w:val="0"/>
                <w:sz w:val="20"/>
                <w:szCs w:val="20"/>
              </w:rPr>
              <w:t>5</w:t>
            </w:r>
          </w:p>
        </w:tc>
        <w:tc>
          <w:tcPr>
            <w:tcW w:w="1440" w:type="dxa"/>
            <w:tcBorders>
              <w:top w:val="single" w:sz="4" w:space="0" w:color="auto"/>
              <w:left w:val="single" w:sz="4" w:space="0" w:color="auto"/>
              <w:bottom w:val="single" w:sz="4" w:space="0" w:color="auto"/>
              <w:right w:val="single" w:sz="4" w:space="0" w:color="auto"/>
            </w:tcBorders>
          </w:tcPr>
          <w:p w14:paraId="50621864"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E4E9DAD" w14:textId="77777777" w:rsidR="00DA503E" w:rsidRPr="00D243BB" w:rsidRDefault="00DA503E">
            <w:pPr>
              <w:jc w:val="center"/>
              <w:rPr>
                <w:rFonts w:asciiTheme="minorHAnsi" w:hAnsiTheme="minorHAnsi" w:cstheme="minorHAnsi"/>
                <w:snapToGrid w:val="0"/>
                <w:sz w:val="20"/>
                <w:szCs w:val="20"/>
              </w:rPr>
            </w:pPr>
          </w:p>
        </w:tc>
      </w:tr>
      <w:tr w:rsidR="00DA503E" w:rsidRPr="00D243BB" w14:paraId="01BFFF0A"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747C8B00"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68ED7469"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Training Experience</w:t>
            </w:r>
          </w:p>
        </w:tc>
        <w:tc>
          <w:tcPr>
            <w:tcW w:w="900" w:type="dxa"/>
            <w:tcBorders>
              <w:top w:val="single" w:sz="4" w:space="0" w:color="auto"/>
              <w:left w:val="single" w:sz="4" w:space="0" w:color="auto"/>
              <w:bottom w:val="single" w:sz="4" w:space="0" w:color="auto"/>
              <w:right w:val="single" w:sz="4" w:space="0" w:color="auto"/>
            </w:tcBorders>
            <w:hideMark/>
          </w:tcPr>
          <w:p w14:paraId="7897D242" w14:textId="77777777" w:rsidR="00DA503E" w:rsidRPr="00D243BB" w:rsidRDefault="00D16165">
            <w:pPr>
              <w:jc w:val="center"/>
              <w:rPr>
                <w:rFonts w:asciiTheme="minorHAnsi" w:hAnsiTheme="minorHAnsi" w:cstheme="minorHAnsi"/>
                <w:snapToGrid w:val="0"/>
                <w:sz w:val="20"/>
                <w:szCs w:val="20"/>
              </w:rPr>
            </w:pPr>
            <w:r>
              <w:rPr>
                <w:rFonts w:asciiTheme="minorHAnsi" w:hAnsiTheme="minorHAnsi" w:cstheme="minorHAnsi"/>
                <w:snapToGrid w:val="0"/>
                <w:sz w:val="20"/>
                <w:szCs w:val="20"/>
              </w:rPr>
              <w:t>10</w:t>
            </w:r>
          </w:p>
        </w:tc>
        <w:tc>
          <w:tcPr>
            <w:tcW w:w="1440" w:type="dxa"/>
            <w:tcBorders>
              <w:top w:val="single" w:sz="4" w:space="0" w:color="auto"/>
              <w:left w:val="single" w:sz="4" w:space="0" w:color="auto"/>
              <w:bottom w:val="single" w:sz="4" w:space="0" w:color="auto"/>
              <w:right w:val="single" w:sz="4" w:space="0" w:color="auto"/>
            </w:tcBorders>
          </w:tcPr>
          <w:p w14:paraId="736A2050"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966A475" w14:textId="77777777" w:rsidR="00DA503E" w:rsidRPr="00D243BB" w:rsidRDefault="00DA503E">
            <w:pPr>
              <w:jc w:val="center"/>
              <w:rPr>
                <w:rFonts w:asciiTheme="minorHAnsi" w:hAnsiTheme="minorHAnsi" w:cstheme="minorHAnsi"/>
                <w:snapToGrid w:val="0"/>
                <w:sz w:val="20"/>
                <w:szCs w:val="20"/>
              </w:rPr>
            </w:pPr>
          </w:p>
        </w:tc>
      </w:tr>
      <w:tr w:rsidR="00DA503E" w:rsidRPr="00D243BB" w14:paraId="255CE281"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3DA7D0A4"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69FBEB49"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Professional Experience in the area of specialisation</w:t>
            </w:r>
          </w:p>
        </w:tc>
        <w:tc>
          <w:tcPr>
            <w:tcW w:w="900" w:type="dxa"/>
            <w:tcBorders>
              <w:top w:val="single" w:sz="4" w:space="0" w:color="auto"/>
              <w:left w:val="single" w:sz="4" w:space="0" w:color="auto"/>
              <w:bottom w:val="single" w:sz="4" w:space="0" w:color="auto"/>
              <w:right w:val="single" w:sz="4" w:space="0" w:color="auto"/>
            </w:tcBorders>
            <w:hideMark/>
          </w:tcPr>
          <w:p w14:paraId="007E39D9" w14:textId="77777777" w:rsidR="00DA503E" w:rsidRPr="00D243BB" w:rsidRDefault="00D16165">
            <w:pPr>
              <w:jc w:val="center"/>
              <w:rPr>
                <w:rFonts w:asciiTheme="minorHAnsi" w:hAnsiTheme="minorHAnsi" w:cstheme="minorHAnsi"/>
                <w:snapToGrid w:val="0"/>
                <w:sz w:val="20"/>
                <w:szCs w:val="20"/>
              </w:rPr>
            </w:pPr>
            <w:r>
              <w:rPr>
                <w:rFonts w:asciiTheme="minorHAnsi" w:hAnsiTheme="minorHAnsi" w:cstheme="minorHAnsi"/>
                <w:snapToGrid w:val="0"/>
                <w:sz w:val="20"/>
                <w:szCs w:val="20"/>
              </w:rPr>
              <w:t>50</w:t>
            </w:r>
          </w:p>
        </w:tc>
        <w:tc>
          <w:tcPr>
            <w:tcW w:w="1440" w:type="dxa"/>
            <w:tcBorders>
              <w:top w:val="single" w:sz="4" w:space="0" w:color="auto"/>
              <w:left w:val="single" w:sz="4" w:space="0" w:color="auto"/>
              <w:bottom w:val="single" w:sz="4" w:space="0" w:color="auto"/>
              <w:right w:val="single" w:sz="4" w:space="0" w:color="auto"/>
            </w:tcBorders>
          </w:tcPr>
          <w:p w14:paraId="057DE3A5"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992F20E" w14:textId="77777777" w:rsidR="00DA503E" w:rsidRPr="00D243BB" w:rsidRDefault="00DA503E">
            <w:pPr>
              <w:jc w:val="center"/>
              <w:rPr>
                <w:rFonts w:asciiTheme="minorHAnsi" w:hAnsiTheme="minorHAnsi" w:cstheme="minorHAnsi"/>
                <w:snapToGrid w:val="0"/>
                <w:sz w:val="20"/>
                <w:szCs w:val="20"/>
              </w:rPr>
            </w:pPr>
          </w:p>
        </w:tc>
      </w:tr>
      <w:tr w:rsidR="00DA503E" w:rsidRPr="00D243BB" w14:paraId="38FEBFCC"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776A3A2A"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41464C27"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Knowledge of the region</w:t>
            </w:r>
          </w:p>
        </w:tc>
        <w:tc>
          <w:tcPr>
            <w:tcW w:w="900" w:type="dxa"/>
            <w:tcBorders>
              <w:top w:val="single" w:sz="4" w:space="0" w:color="auto"/>
              <w:left w:val="single" w:sz="4" w:space="0" w:color="auto"/>
              <w:bottom w:val="single" w:sz="4" w:space="0" w:color="auto"/>
              <w:right w:val="single" w:sz="4" w:space="0" w:color="auto"/>
            </w:tcBorders>
            <w:hideMark/>
          </w:tcPr>
          <w:p w14:paraId="40E4476A" w14:textId="77777777" w:rsidR="00DA503E" w:rsidRPr="00D243BB" w:rsidRDefault="00975D9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25</w:t>
            </w:r>
          </w:p>
        </w:tc>
        <w:tc>
          <w:tcPr>
            <w:tcW w:w="1440" w:type="dxa"/>
            <w:tcBorders>
              <w:top w:val="single" w:sz="4" w:space="0" w:color="auto"/>
              <w:left w:val="single" w:sz="4" w:space="0" w:color="auto"/>
              <w:bottom w:val="single" w:sz="4" w:space="0" w:color="auto"/>
              <w:right w:val="single" w:sz="4" w:space="0" w:color="auto"/>
            </w:tcBorders>
          </w:tcPr>
          <w:p w14:paraId="10947FC8"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2BF6E011" w14:textId="77777777" w:rsidR="00DA503E" w:rsidRPr="00D243BB" w:rsidRDefault="00DA503E">
            <w:pPr>
              <w:jc w:val="center"/>
              <w:rPr>
                <w:rFonts w:asciiTheme="minorHAnsi" w:hAnsiTheme="minorHAnsi" w:cstheme="minorHAnsi"/>
                <w:snapToGrid w:val="0"/>
                <w:sz w:val="20"/>
                <w:szCs w:val="20"/>
              </w:rPr>
            </w:pPr>
          </w:p>
        </w:tc>
      </w:tr>
      <w:tr w:rsidR="00DA503E" w:rsidRPr="00D243BB" w14:paraId="5C348579"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010C3DC"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14:paraId="3E36A517"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Language Qualifications</w:t>
            </w:r>
          </w:p>
        </w:tc>
        <w:tc>
          <w:tcPr>
            <w:tcW w:w="1440" w:type="dxa"/>
            <w:tcBorders>
              <w:top w:val="single" w:sz="4" w:space="0" w:color="auto"/>
              <w:left w:val="single" w:sz="4" w:space="0" w:color="auto"/>
              <w:bottom w:val="nil"/>
              <w:right w:val="single" w:sz="4" w:space="0" w:color="auto"/>
            </w:tcBorders>
            <w:hideMark/>
          </w:tcPr>
          <w:p w14:paraId="516838D9" w14:textId="77777777" w:rsidR="00DA503E" w:rsidRPr="00D243BB" w:rsidRDefault="00D16165">
            <w:pPr>
              <w:jc w:val="center"/>
              <w:rPr>
                <w:rFonts w:asciiTheme="minorHAnsi" w:hAnsiTheme="minorHAnsi" w:cstheme="minorHAnsi"/>
                <w:snapToGrid w:val="0"/>
                <w:sz w:val="20"/>
                <w:szCs w:val="20"/>
              </w:rPr>
            </w:pPr>
            <w:r>
              <w:rPr>
                <w:rFonts w:asciiTheme="minorHAnsi" w:hAnsiTheme="minorHAnsi" w:cstheme="minorHAnsi"/>
                <w:snapToGrid w:val="0"/>
                <w:sz w:val="20"/>
                <w:szCs w:val="20"/>
              </w:rPr>
              <w:t>10</w:t>
            </w:r>
          </w:p>
        </w:tc>
        <w:tc>
          <w:tcPr>
            <w:tcW w:w="1260" w:type="dxa"/>
            <w:tcBorders>
              <w:top w:val="single" w:sz="4" w:space="0" w:color="auto"/>
              <w:left w:val="single" w:sz="4" w:space="0" w:color="auto"/>
              <w:bottom w:val="single" w:sz="4" w:space="0" w:color="auto"/>
              <w:right w:val="single" w:sz="4" w:space="0" w:color="auto"/>
            </w:tcBorders>
          </w:tcPr>
          <w:p w14:paraId="2659C057" w14:textId="77777777" w:rsidR="00DA503E" w:rsidRPr="00D243BB" w:rsidRDefault="00DA503E">
            <w:pPr>
              <w:jc w:val="center"/>
              <w:rPr>
                <w:rFonts w:asciiTheme="minorHAnsi" w:hAnsiTheme="minorHAnsi" w:cstheme="minorHAnsi"/>
                <w:snapToGrid w:val="0"/>
                <w:sz w:val="20"/>
                <w:szCs w:val="20"/>
              </w:rPr>
            </w:pPr>
          </w:p>
        </w:tc>
      </w:tr>
      <w:tr w:rsidR="00DA503E" w:rsidRPr="00D243BB" w14:paraId="4BD272F8"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5F151D0"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14:paraId="75DC971D" w14:textId="77777777" w:rsidR="00DA503E" w:rsidRPr="00D243BB" w:rsidRDefault="00DA503E">
            <w:pPr>
              <w:jc w:val="cente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shd w:val="pct15" w:color="auto" w:fill="FFFFFF"/>
            <w:hideMark/>
          </w:tcPr>
          <w:p w14:paraId="2A9E2BB9" w14:textId="77777777" w:rsidR="00DA503E" w:rsidRPr="00D243BB" w:rsidRDefault="00975D9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12</w:t>
            </w:r>
            <w:r w:rsidR="00DA503E" w:rsidRPr="00D243BB">
              <w:rPr>
                <w:rFonts w:asciiTheme="minorHAnsi" w:hAnsiTheme="minorHAnsi" w:cstheme="minorHAnsi"/>
                <w:snapToGrid w:val="0"/>
                <w:sz w:val="20"/>
                <w:szCs w:val="20"/>
              </w:rPr>
              <w:t>0</w:t>
            </w:r>
          </w:p>
        </w:tc>
        <w:tc>
          <w:tcPr>
            <w:tcW w:w="1260" w:type="dxa"/>
            <w:tcBorders>
              <w:top w:val="single" w:sz="4" w:space="0" w:color="auto"/>
              <w:left w:val="single" w:sz="4" w:space="0" w:color="auto"/>
              <w:bottom w:val="single" w:sz="4" w:space="0" w:color="auto"/>
              <w:right w:val="single" w:sz="4" w:space="0" w:color="auto"/>
            </w:tcBorders>
          </w:tcPr>
          <w:p w14:paraId="1100192C" w14:textId="77777777" w:rsidR="00DA503E" w:rsidRPr="00D243BB" w:rsidRDefault="00DA503E">
            <w:pPr>
              <w:jc w:val="center"/>
              <w:rPr>
                <w:rFonts w:asciiTheme="minorHAnsi" w:hAnsiTheme="minorHAnsi" w:cstheme="minorHAnsi"/>
                <w:snapToGrid w:val="0"/>
                <w:sz w:val="20"/>
                <w:szCs w:val="20"/>
              </w:rPr>
            </w:pPr>
          </w:p>
        </w:tc>
      </w:tr>
      <w:tr w:rsidR="00DA503E" w:rsidRPr="00D243BB" w14:paraId="6B5481CF" w14:textId="77777777" w:rsidTr="0078449B">
        <w:tc>
          <w:tcPr>
            <w:tcW w:w="540" w:type="dxa"/>
            <w:tcBorders>
              <w:top w:val="single" w:sz="4" w:space="0" w:color="auto"/>
              <w:left w:val="single" w:sz="4" w:space="0" w:color="auto"/>
              <w:bottom w:val="single" w:sz="4" w:space="0" w:color="auto"/>
              <w:right w:val="single" w:sz="4" w:space="0" w:color="auto"/>
            </w:tcBorders>
          </w:tcPr>
          <w:p w14:paraId="63916098" w14:textId="77777777" w:rsidR="00DA503E" w:rsidRPr="00D243BB" w:rsidRDefault="00DA503E">
            <w:pPr>
              <w:rPr>
                <w:rFonts w:asciiTheme="minorHAnsi" w:hAnsiTheme="minorHAnsi" w:cstheme="minorHAnsi"/>
                <w:snapToGrid w:val="0"/>
                <w:sz w:val="20"/>
                <w:szCs w:val="20"/>
              </w:rPr>
            </w:pPr>
          </w:p>
          <w:p w14:paraId="5B339284"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3.3</w:t>
            </w:r>
          </w:p>
        </w:tc>
        <w:tc>
          <w:tcPr>
            <w:tcW w:w="5040" w:type="dxa"/>
            <w:tcBorders>
              <w:top w:val="single" w:sz="4" w:space="0" w:color="auto"/>
              <w:left w:val="single" w:sz="4" w:space="0" w:color="auto"/>
              <w:bottom w:val="single" w:sz="4" w:space="0" w:color="auto"/>
              <w:right w:val="single" w:sz="4" w:space="0" w:color="auto"/>
            </w:tcBorders>
          </w:tcPr>
          <w:p w14:paraId="6488AFFC" w14:textId="77777777" w:rsidR="00DA503E" w:rsidRPr="00D243BB" w:rsidRDefault="00DA503E">
            <w:pPr>
              <w:rPr>
                <w:rFonts w:asciiTheme="minorHAnsi" w:hAnsiTheme="minorHAnsi" w:cstheme="minorHAnsi"/>
                <w:snapToGrid w:val="0"/>
                <w:sz w:val="20"/>
                <w:szCs w:val="20"/>
              </w:rPr>
            </w:pPr>
          </w:p>
          <w:p w14:paraId="6AD4552C"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Junior Expert</w:t>
            </w:r>
          </w:p>
        </w:tc>
        <w:tc>
          <w:tcPr>
            <w:tcW w:w="900" w:type="dxa"/>
            <w:tcBorders>
              <w:top w:val="single" w:sz="4" w:space="0" w:color="auto"/>
              <w:left w:val="single" w:sz="4" w:space="0" w:color="auto"/>
              <w:bottom w:val="single" w:sz="4" w:space="0" w:color="auto"/>
              <w:right w:val="single" w:sz="4" w:space="0" w:color="auto"/>
            </w:tcBorders>
          </w:tcPr>
          <w:p w14:paraId="6ED47823" w14:textId="77777777" w:rsidR="00DA503E" w:rsidRPr="00D243BB" w:rsidRDefault="00DA503E">
            <w:pPr>
              <w:jc w:val="cente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tcPr>
          <w:p w14:paraId="6811B9FE"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0B19390B" w14:textId="77777777" w:rsidR="00DA503E" w:rsidRPr="00D243BB" w:rsidRDefault="00DA503E">
            <w:pPr>
              <w:jc w:val="center"/>
              <w:rPr>
                <w:rFonts w:asciiTheme="minorHAnsi" w:hAnsiTheme="minorHAnsi" w:cstheme="minorHAnsi"/>
                <w:snapToGrid w:val="0"/>
                <w:sz w:val="20"/>
                <w:szCs w:val="20"/>
              </w:rPr>
            </w:pPr>
          </w:p>
          <w:p w14:paraId="61AE0075" w14:textId="77777777" w:rsidR="00DA503E" w:rsidRPr="00D243BB" w:rsidRDefault="00184ECF" w:rsidP="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4</w:t>
            </w:r>
            <w:r w:rsidR="00DA503E" w:rsidRPr="00D243BB">
              <w:rPr>
                <w:rFonts w:asciiTheme="minorHAnsi" w:hAnsiTheme="minorHAnsi" w:cstheme="minorHAnsi"/>
                <w:snapToGrid w:val="0"/>
                <w:sz w:val="20"/>
                <w:szCs w:val="20"/>
              </w:rPr>
              <w:t>0</w:t>
            </w:r>
          </w:p>
        </w:tc>
      </w:tr>
      <w:tr w:rsidR="00DA503E" w:rsidRPr="00D243BB" w14:paraId="27382B74" w14:textId="77777777" w:rsidTr="0078449B">
        <w:trPr>
          <w:cantSplit/>
        </w:trPr>
        <w:tc>
          <w:tcPr>
            <w:tcW w:w="6480" w:type="dxa"/>
            <w:gridSpan w:val="3"/>
            <w:tcBorders>
              <w:top w:val="single" w:sz="4" w:space="0" w:color="auto"/>
              <w:left w:val="single" w:sz="4" w:space="0" w:color="auto"/>
              <w:bottom w:val="single" w:sz="4" w:space="0" w:color="auto"/>
              <w:right w:val="single" w:sz="4" w:space="0" w:color="auto"/>
            </w:tcBorders>
          </w:tcPr>
          <w:p w14:paraId="2404E553" w14:textId="77777777" w:rsidR="00DA503E" w:rsidRPr="00D243BB" w:rsidRDefault="00DA503E">
            <w:pPr>
              <w:jc w:val="cente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14:paraId="6ADE7632"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Sub-Score</w:t>
            </w:r>
          </w:p>
        </w:tc>
        <w:tc>
          <w:tcPr>
            <w:tcW w:w="1260" w:type="dxa"/>
            <w:tcBorders>
              <w:top w:val="single" w:sz="4" w:space="0" w:color="auto"/>
              <w:left w:val="single" w:sz="4" w:space="0" w:color="auto"/>
              <w:bottom w:val="single" w:sz="4" w:space="0" w:color="auto"/>
              <w:right w:val="single" w:sz="4" w:space="0" w:color="auto"/>
            </w:tcBorders>
          </w:tcPr>
          <w:p w14:paraId="73693C38" w14:textId="77777777" w:rsidR="00DA503E" w:rsidRPr="00D243BB" w:rsidRDefault="00DA503E">
            <w:pPr>
              <w:jc w:val="center"/>
              <w:rPr>
                <w:rFonts w:asciiTheme="minorHAnsi" w:hAnsiTheme="minorHAnsi" w:cstheme="minorHAnsi"/>
                <w:snapToGrid w:val="0"/>
                <w:sz w:val="20"/>
                <w:szCs w:val="20"/>
              </w:rPr>
            </w:pPr>
          </w:p>
        </w:tc>
      </w:tr>
      <w:tr w:rsidR="00DA503E" w:rsidRPr="00D243BB" w14:paraId="0760BE66" w14:textId="77777777" w:rsidTr="0078449B">
        <w:trPr>
          <w:cantSplit/>
        </w:trPr>
        <w:tc>
          <w:tcPr>
            <w:tcW w:w="540" w:type="dxa"/>
            <w:tcBorders>
              <w:top w:val="single" w:sz="4" w:space="0" w:color="auto"/>
              <w:left w:val="single" w:sz="4" w:space="0" w:color="auto"/>
              <w:bottom w:val="single" w:sz="4" w:space="0" w:color="auto"/>
              <w:right w:val="single" w:sz="4" w:space="0" w:color="auto"/>
            </w:tcBorders>
          </w:tcPr>
          <w:p w14:paraId="30E7C567"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14:paraId="468CC61A"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General Qualification</w:t>
            </w:r>
          </w:p>
          <w:p w14:paraId="2198AA70" w14:textId="77777777" w:rsidR="00DA503E" w:rsidRPr="00D243BB" w:rsidRDefault="00DA503E">
            <w:pP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14:paraId="78CF601A" w14:textId="77777777" w:rsidR="00DA503E" w:rsidRPr="00D243BB" w:rsidRDefault="00975D9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30</w:t>
            </w:r>
          </w:p>
        </w:tc>
        <w:tc>
          <w:tcPr>
            <w:tcW w:w="1260" w:type="dxa"/>
            <w:tcBorders>
              <w:top w:val="single" w:sz="4" w:space="0" w:color="auto"/>
              <w:left w:val="single" w:sz="4" w:space="0" w:color="auto"/>
              <w:bottom w:val="single" w:sz="4" w:space="0" w:color="auto"/>
              <w:right w:val="single" w:sz="4" w:space="0" w:color="auto"/>
            </w:tcBorders>
          </w:tcPr>
          <w:p w14:paraId="46A6C858" w14:textId="77777777" w:rsidR="00DA503E" w:rsidRPr="00D243BB" w:rsidRDefault="00DA503E">
            <w:pPr>
              <w:jc w:val="center"/>
              <w:rPr>
                <w:rFonts w:asciiTheme="minorHAnsi" w:hAnsiTheme="minorHAnsi" w:cstheme="minorHAnsi"/>
                <w:snapToGrid w:val="0"/>
                <w:sz w:val="20"/>
                <w:szCs w:val="20"/>
              </w:rPr>
            </w:pPr>
          </w:p>
        </w:tc>
      </w:tr>
      <w:tr w:rsidR="00DA503E" w:rsidRPr="00D243BB" w14:paraId="21427E00" w14:textId="77777777" w:rsidTr="0078449B">
        <w:trPr>
          <w:cantSplit/>
        </w:trPr>
        <w:tc>
          <w:tcPr>
            <w:tcW w:w="540" w:type="dxa"/>
            <w:vMerge w:val="restart"/>
            <w:tcBorders>
              <w:top w:val="single" w:sz="4" w:space="0" w:color="auto"/>
              <w:left w:val="single" w:sz="4" w:space="0" w:color="auto"/>
              <w:bottom w:val="single" w:sz="4" w:space="0" w:color="auto"/>
              <w:right w:val="single" w:sz="4" w:space="0" w:color="auto"/>
            </w:tcBorders>
          </w:tcPr>
          <w:p w14:paraId="25750E25"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14:paraId="16AC7909"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Suitability for the Project</w:t>
            </w:r>
          </w:p>
        </w:tc>
        <w:tc>
          <w:tcPr>
            <w:tcW w:w="1440" w:type="dxa"/>
            <w:tcBorders>
              <w:top w:val="single" w:sz="4" w:space="0" w:color="auto"/>
              <w:left w:val="single" w:sz="4" w:space="0" w:color="auto"/>
              <w:bottom w:val="single" w:sz="4" w:space="0" w:color="auto"/>
              <w:right w:val="single" w:sz="4" w:space="0" w:color="auto"/>
            </w:tcBorders>
          </w:tcPr>
          <w:p w14:paraId="71AC0EB5"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70BD17AF" w14:textId="77777777" w:rsidR="00DA503E" w:rsidRPr="00D243BB" w:rsidRDefault="00DA503E">
            <w:pPr>
              <w:jc w:val="center"/>
              <w:rPr>
                <w:rFonts w:asciiTheme="minorHAnsi" w:hAnsiTheme="minorHAnsi" w:cstheme="minorHAnsi"/>
                <w:snapToGrid w:val="0"/>
                <w:sz w:val="20"/>
                <w:szCs w:val="20"/>
              </w:rPr>
            </w:pPr>
          </w:p>
        </w:tc>
      </w:tr>
      <w:tr w:rsidR="00DA503E" w:rsidRPr="00D243BB" w14:paraId="035A53A2"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0EE88F5C"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0AD0693C"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International Experience</w:t>
            </w:r>
          </w:p>
        </w:tc>
        <w:tc>
          <w:tcPr>
            <w:tcW w:w="900" w:type="dxa"/>
            <w:tcBorders>
              <w:top w:val="single" w:sz="4" w:space="0" w:color="auto"/>
              <w:left w:val="single" w:sz="4" w:space="0" w:color="auto"/>
              <w:bottom w:val="single" w:sz="4" w:space="0" w:color="auto"/>
              <w:right w:val="single" w:sz="4" w:space="0" w:color="auto"/>
            </w:tcBorders>
            <w:hideMark/>
          </w:tcPr>
          <w:p w14:paraId="7861C7BC"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5</w:t>
            </w:r>
          </w:p>
        </w:tc>
        <w:tc>
          <w:tcPr>
            <w:tcW w:w="1440" w:type="dxa"/>
            <w:tcBorders>
              <w:top w:val="single" w:sz="4" w:space="0" w:color="auto"/>
              <w:left w:val="single" w:sz="4" w:space="0" w:color="auto"/>
              <w:bottom w:val="single" w:sz="4" w:space="0" w:color="auto"/>
              <w:right w:val="single" w:sz="4" w:space="0" w:color="auto"/>
            </w:tcBorders>
          </w:tcPr>
          <w:p w14:paraId="5A386631"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0B5390C" w14:textId="77777777" w:rsidR="00DA503E" w:rsidRPr="00D243BB" w:rsidRDefault="00DA503E">
            <w:pPr>
              <w:jc w:val="center"/>
              <w:rPr>
                <w:rFonts w:asciiTheme="minorHAnsi" w:hAnsiTheme="minorHAnsi" w:cstheme="minorHAnsi"/>
                <w:snapToGrid w:val="0"/>
                <w:sz w:val="20"/>
                <w:szCs w:val="20"/>
              </w:rPr>
            </w:pPr>
          </w:p>
        </w:tc>
      </w:tr>
      <w:tr w:rsidR="00DA503E" w:rsidRPr="00D243BB" w14:paraId="600E90A0"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3B473243"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356007F6"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Training Experience</w:t>
            </w:r>
          </w:p>
        </w:tc>
        <w:tc>
          <w:tcPr>
            <w:tcW w:w="900" w:type="dxa"/>
            <w:tcBorders>
              <w:top w:val="single" w:sz="4" w:space="0" w:color="auto"/>
              <w:left w:val="single" w:sz="4" w:space="0" w:color="auto"/>
              <w:bottom w:val="single" w:sz="4" w:space="0" w:color="auto"/>
              <w:right w:val="single" w:sz="4" w:space="0" w:color="auto"/>
            </w:tcBorders>
            <w:hideMark/>
          </w:tcPr>
          <w:p w14:paraId="401E371E" w14:textId="77777777" w:rsidR="00DA503E" w:rsidRPr="00D243BB" w:rsidRDefault="00975D9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5</w:t>
            </w:r>
          </w:p>
        </w:tc>
        <w:tc>
          <w:tcPr>
            <w:tcW w:w="1440" w:type="dxa"/>
            <w:tcBorders>
              <w:top w:val="single" w:sz="4" w:space="0" w:color="auto"/>
              <w:left w:val="single" w:sz="4" w:space="0" w:color="auto"/>
              <w:bottom w:val="single" w:sz="4" w:space="0" w:color="auto"/>
              <w:right w:val="single" w:sz="4" w:space="0" w:color="auto"/>
            </w:tcBorders>
          </w:tcPr>
          <w:p w14:paraId="62355010"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324D71AC" w14:textId="77777777" w:rsidR="00DA503E" w:rsidRPr="00D243BB" w:rsidRDefault="00DA503E">
            <w:pPr>
              <w:jc w:val="center"/>
              <w:rPr>
                <w:rFonts w:asciiTheme="minorHAnsi" w:hAnsiTheme="minorHAnsi" w:cstheme="minorHAnsi"/>
                <w:snapToGrid w:val="0"/>
                <w:sz w:val="20"/>
                <w:szCs w:val="20"/>
              </w:rPr>
            </w:pPr>
          </w:p>
        </w:tc>
      </w:tr>
      <w:tr w:rsidR="00DA503E" w:rsidRPr="00D243BB" w14:paraId="0628EA33"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9CF2C5C"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0BE57DEC"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Professional Experience in the area of specialisation</w:t>
            </w:r>
          </w:p>
        </w:tc>
        <w:tc>
          <w:tcPr>
            <w:tcW w:w="900" w:type="dxa"/>
            <w:tcBorders>
              <w:top w:val="single" w:sz="4" w:space="0" w:color="auto"/>
              <w:left w:val="single" w:sz="4" w:space="0" w:color="auto"/>
              <w:bottom w:val="single" w:sz="4" w:space="0" w:color="auto"/>
              <w:right w:val="single" w:sz="4" w:space="0" w:color="auto"/>
            </w:tcBorders>
            <w:hideMark/>
          </w:tcPr>
          <w:p w14:paraId="7E1C788F" w14:textId="77777777" w:rsidR="00DA503E" w:rsidRPr="00D243BB" w:rsidRDefault="00DA503E">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10</w:t>
            </w:r>
          </w:p>
        </w:tc>
        <w:tc>
          <w:tcPr>
            <w:tcW w:w="1440" w:type="dxa"/>
            <w:tcBorders>
              <w:top w:val="single" w:sz="4" w:space="0" w:color="auto"/>
              <w:left w:val="single" w:sz="4" w:space="0" w:color="auto"/>
              <w:bottom w:val="single" w:sz="4" w:space="0" w:color="auto"/>
              <w:right w:val="single" w:sz="4" w:space="0" w:color="auto"/>
            </w:tcBorders>
          </w:tcPr>
          <w:p w14:paraId="2549FE23"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22A745AE" w14:textId="77777777" w:rsidR="00DA503E" w:rsidRPr="00D243BB" w:rsidRDefault="00DA503E">
            <w:pPr>
              <w:jc w:val="center"/>
              <w:rPr>
                <w:rFonts w:asciiTheme="minorHAnsi" w:hAnsiTheme="minorHAnsi" w:cstheme="minorHAnsi"/>
                <w:snapToGrid w:val="0"/>
                <w:sz w:val="20"/>
                <w:szCs w:val="20"/>
              </w:rPr>
            </w:pPr>
          </w:p>
        </w:tc>
      </w:tr>
      <w:tr w:rsidR="00DA503E" w:rsidRPr="00D243BB" w14:paraId="04847E97"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AAD4CAA"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1563010F"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Knowledge of the region</w:t>
            </w:r>
          </w:p>
        </w:tc>
        <w:tc>
          <w:tcPr>
            <w:tcW w:w="900" w:type="dxa"/>
            <w:tcBorders>
              <w:top w:val="single" w:sz="4" w:space="0" w:color="auto"/>
              <w:left w:val="single" w:sz="4" w:space="0" w:color="auto"/>
              <w:bottom w:val="single" w:sz="4" w:space="0" w:color="auto"/>
              <w:right w:val="single" w:sz="4" w:space="0" w:color="auto"/>
            </w:tcBorders>
            <w:hideMark/>
          </w:tcPr>
          <w:p w14:paraId="122C5420" w14:textId="77777777" w:rsidR="00DA503E" w:rsidRPr="00D243BB" w:rsidRDefault="00975D9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w:t>
            </w:r>
            <w:r w:rsidR="00DA503E" w:rsidRPr="00D243BB">
              <w:rPr>
                <w:rFonts w:asciiTheme="minorHAnsi" w:hAnsiTheme="minorHAnsi" w:cstheme="minorHAnsi"/>
                <w:snapToGrid w:val="0"/>
                <w:sz w:val="20"/>
                <w:szCs w:val="20"/>
              </w:rPr>
              <w:t>0</w:t>
            </w:r>
          </w:p>
        </w:tc>
        <w:tc>
          <w:tcPr>
            <w:tcW w:w="1440" w:type="dxa"/>
            <w:tcBorders>
              <w:top w:val="single" w:sz="4" w:space="0" w:color="auto"/>
              <w:left w:val="single" w:sz="4" w:space="0" w:color="auto"/>
              <w:bottom w:val="single" w:sz="4" w:space="0" w:color="auto"/>
              <w:right w:val="single" w:sz="4" w:space="0" w:color="auto"/>
            </w:tcBorders>
          </w:tcPr>
          <w:p w14:paraId="49A40187"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14:paraId="33DB70D6" w14:textId="77777777" w:rsidR="00DA503E" w:rsidRPr="00D243BB" w:rsidRDefault="00DA503E">
            <w:pPr>
              <w:jc w:val="center"/>
              <w:rPr>
                <w:rFonts w:asciiTheme="minorHAnsi" w:hAnsiTheme="minorHAnsi" w:cstheme="minorHAnsi"/>
                <w:snapToGrid w:val="0"/>
                <w:sz w:val="20"/>
                <w:szCs w:val="20"/>
              </w:rPr>
            </w:pPr>
          </w:p>
        </w:tc>
      </w:tr>
      <w:tr w:rsidR="00DA503E" w:rsidRPr="00D243BB" w14:paraId="5B39CE05"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9F906D9" w14:textId="77777777" w:rsidR="00DA503E" w:rsidRPr="00D243BB" w:rsidRDefault="00DA503E">
            <w:pPr>
              <w:rPr>
                <w:rFonts w:asciiTheme="minorHAnsi" w:hAnsiTheme="minorHAnsi" w:cstheme="minorHAnsi"/>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14:paraId="1188A22E" w14:textId="77777777" w:rsidR="00DA503E" w:rsidRPr="00D243BB" w:rsidRDefault="00DA503E">
            <w:pPr>
              <w:rPr>
                <w:rFonts w:asciiTheme="minorHAnsi" w:hAnsiTheme="minorHAnsi" w:cstheme="minorHAnsi"/>
                <w:snapToGrid w:val="0"/>
                <w:sz w:val="20"/>
                <w:szCs w:val="20"/>
              </w:rPr>
            </w:pPr>
            <w:r w:rsidRPr="00D243BB">
              <w:rPr>
                <w:rFonts w:asciiTheme="minorHAnsi" w:hAnsiTheme="minorHAnsi" w:cstheme="minorHAnsi"/>
                <w:snapToGrid w:val="0"/>
                <w:sz w:val="20"/>
                <w:szCs w:val="20"/>
              </w:rPr>
              <w:t>- Language Qualification</w:t>
            </w:r>
          </w:p>
        </w:tc>
        <w:tc>
          <w:tcPr>
            <w:tcW w:w="900" w:type="dxa"/>
            <w:tcBorders>
              <w:top w:val="single" w:sz="4" w:space="0" w:color="auto"/>
              <w:left w:val="single" w:sz="4" w:space="0" w:color="auto"/>
              <w:bottom w:val="single" w:sz="4" w:space="0" w:color="auto"/>
              <w:right w:val="single" w:sz="4" w:space="0" w:color="auto"/>
            </w:tcBorders>
          </w:tcPr>
          <w:p w14:paraId="41C26F0A" w14:textId="77777777" w:rsidR="00DA503E" w:rsidRPr="00D243BB" w:rsidRDefault="00DA503E">
            <w:pPr>
              <w:jc w:val="center"/>
              <w:rPr>
                <w:rFonts w:asciiTheme="minorHAnsi" w:hAnsiTheme="minorHAnsi" w:cstheme="minorHAnsi"/>
                <w:snapToGrid w:val="0"/>
                <w:sz w:val="20"/>
                <w:szCs w:val="20"/>
              </w:rPr>
            </w:pPr>
          </w:p>
        </w:tc>
        <w:tc>
          <w:tcPr>
            <w:tcW w:w="1440" w:type="dxa"/>
            <w:tcBorders>
              <w:top w:val="single" w:sz="4" w:space="0" w:color="auto"/>
              <w:left w:val="single" w:sz="4" w:space="0" w:color="auto"/>
              <w:bottom w:val="nil"/>
              <w:right w:val="single" w:sz="4" w:space="0" w:color="auto"/>
            </w:tcBorders>
            <w:hideMark/>
          </w:tcPr>
          <w:p w14:paraId="5B2AB28A" w14:textId="77777777" w:rsidR="00DA503E" w:rsidRPr="00D243BB" w:rsidRDefault="00975D9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10</w:t>
            </w:r>
          </w:p>
        </w:tc>
        <w:tc>
          <w:tcPr>
            <w:tcW w:w="1260" w:type="dxa"/>
            <w:tcBorders>
              <w:top w:val="single" w:sz="4" w:space="0" w:color="auto"/>
              <w:left w:val="single" w:sz="4" w:space="0" w:color="auto"/>
              <w:bottom w:val="single" w:sz="4" w:space="0" w:color="auto"/>
              <w:right w:val="single" w:sz="4" w:space="0" w:color="auto"/>
            </w:tcBorders>
          </w:tcPr>
          <w:p w14:paraId="10104528" w14:textId="77777777" w:rsidR="00DA503E" w:rsidRPr="00D243BB" w:rsidRDefault="00DA503E">
            <w:pPr>
              <w:jc w:val="center"/>
              <w:rPr>
                <w:rFonts w:asciiTheme="minorHAnsi" w:hAnsiTheme="minorHAnsi" w:cstheme="minorHAnsi"/>
                <w:snapToGrid w:val="0"/>
                <w:sz w:val="20"/>
                <w:szCs w:val="20"/>
              </w:rPr>
            </w:pPr>
          </w:p>
        </w:tc>
      </w:tr>
      <w:tr w:rsidR="00DA503E" w:rsidRPr="00D243BB" w14:paraId="5D22410C" w14:textId="77777777" w:rsidTr="0078449B">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3A18263"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14:paraId="7613F15E" w14:textId="77777777" w:rsidR="00DA503E" w:rsidRPr="00D243BB" w:rsidRDefault="00DA503E">
            <w:pPr>
              <w:jc w:val="center"/>
              <w:rPr>
                <w:rFonts w:asciiTheme="minorHAnsi" w:hAnsiTheme="minorHAnsi" w:cstheme="minorHAnsi"/>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shd w:val="pct15" w:color="auto" w:fill="FFFFFF"/>
            <w:hideMark/>
          </w:tcPr>
          <w:p w14:paraId="761FA871" w14:textId="77777777" w:rsidR="00DA503E" w:rsidRPr="00D243BB" w:rsidRDefault="00975D95">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4</w:t>
            </w:r>
            <w:r w:rsidR="00DA503E" w:rsidRPr="00D243BB">
              <w:rPr>
                <w:rFonts w:asciiTheme="minorHAnsi" w:hAnsiTheme="minorHAnsi" w:cstheme="minorHAnsi"/>
                <w:snapToGrid w:val="0"/>
                <w:sz w:val="20"/>
                <w:szCs w:val="20"/>
              </w:rPr>
              <w:t>0</w:t>
            </w:r>
          </w:p>
        </w:tc>
        <w:tc>
          <w:tcPr>
            <w:tcW w:w="1260" w:type="dxa"/>
            <w:tcBorders>
              <w:top w:val="single" w:sz="4" w:space="0" w:color="auto"/>
              <w:left w:val="single" w:sz="4" w:space="0" w:color="auto"/>
              <w:bottom w:val="single" w:sz="4" w:space="0" w:color="auto"/>
              <w:right w:val="single" w:sz="4" w:space="0" w:color="auto"/>
            </w:tcBorders>
          </w:tcPr>
          <w:p w14:paraId="378DFCA6" w14:textId="77777777" w:rsidR="00DA503E" w:rsidRPr="00D243BB" w:rsidRDefault="00DA503E">
            <w:pPr>
              <w:jc w:val="center"/>
              <w:rPr>
                <w:rFonts w:asciiTheme="minorHAnsi" w:hAnsiTheme="minorHAnsi" w:cstheme="minorHAnsi"/>
                <w:snapToGrid w:val="0"/>
                <w:sz w:val="20"/>
                <w:szCs w:val="20"/>
              </w:rPr>
            </w:pPr>
          </w:p>
        </w:tc>
      </w:tr>
      <w:tr w:rsidR="00DA503E" w:rsidRPr="00D243BB" w14:paraId="18964BA0" w14:textId="77777777" w:rsidTr="0078449B">
        <w:trPr>
          <w:cantSplit/>
        </w:trPr>
        <w:tc>
          <w:tcPr>
            <w:tcW w:w="540" w:type="dxa"/>
            <w:tcBorders>
              <w:top w:val="single" w:sz="4" w:space="0" w:color="auto"/>
              <w:left w:val="single" w:sz="4" w:space="0" w:color="auto"/>
              <w:bottom w:val="single" w:sz="4" w:space="0" w:color="auto"/>
              <w:right w:val="single" w:sz="4" w:space="0" w:color="auto"/>
            </w:tcBorders>
          </w:tcPr>
          <w:p w14:paraId="062653E9" w14:textId="77777777" w:rsidR="00DA503E" w:rsidRPr="00D243BB" w:rsidRDefault="00DA503E">
            <w:pPr>
              <w:rPr>
                <w:rFonts w:asciiTheme="minorHAnsi" w:hAnsiTheme="minorHAnsi" w:cstheme="minorHAnsi"/>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14:paraId="076DD05D" w14:textId="77777777" w:rsidR="00DA503E" w:rsidRPr="00D243BB" w:rsidRDefault="00DA503E" w:rsidP="00003E01">
            <w:pPr>
              <w:pStyle w:val="Heading5"/>
            </w:pPr>
            <w:r w:rsidRPr="00D243BB">
              <w:t>Total Part 3</w:t>
            </w:r>
          </w:p>
        </w:tc>
        <w:tc>
          <w:tcPr>
            <w:tcW w:w="1440" w:type="dxa"/>
            <w:tcBorders>
              <w:top w:val="single" w:sz="4" w:space="0" w:color="auto"/>
              <w:left w:val="single" w:sz="4" w:space="0" w:color="auto"/>
              <w:bottom w:val="single" w:sz="4" w:space="0" w:color="auto"/>
              <w:right w:val="single" w:sz="4" w:space="0" w:color="auto"/>
            </w:tcBorders>
          </w:tcPr>
          <w:p w14:paraId="1ADF348A" w14:textId="77777777" w:rsidR="00DA503E" w:rsidRPr="00D243BB" w:rsidRDefault="00DA503E">
            <w:pPr>
              <w:jc w:val="center"/>
              <w:rPr>
                <w:rFonts w:asciiTheme="minorHAnsi" w:hAnsiTheme="minorHAnsi" w:cstheme="minorHAnsi"/>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shd w:val="pct15" w:color="auto" w:fill="FFFFFF"/>
            <w:hideMark/>
          </w:tcPr>
          <w:p w14:paraId="7FEF40CF" w14:textId="77777777" w:rsidR="00DA503E" w:rsidRPr="00D243BB" w:rsidRDefault="00184ECF">
            <w:pPr>
              <w:jc w:val="center"/>
              <w:rPr>
                <w:rFonts w:asciiTheme="minorHAnsi" w:hAnsiTheme="minorHAnsi" w:cstheme="minorHAnsi"/>
                <w:snapToGrid w:val="0"/>
                <w:sz w:val="20"/>
                <w:szCs w:val="20"/>
              </w:rPr>
            </w:pPr>
            <w:r w:rsidRPr="00D243BB">
              <w:rPr>
                <w:rFonts w:asciiTheme="minorHAnsi" w:hAnsiTheme="minorHAnsi" w:cstheme="minorHAnsi"/>
                <w:snapToGrid w:val="0"/>
                <w:sz w:val="20"/>
                <w:szCs w:val="20"/>
              </w:rPr>
              <w:t>30</w:t>
            </w:r>
            <w:r w:rsidR="00DA503E" w:rsidRPr="00D243BB">
              <w:rPr>
                <w:rFonts w:asciiTheme="minorHAnsi" w:hAnsiTheme="minorHAnsi" w:cstheme="minorHAnsi"/>
                <w:snapToGrid w:val="0"/>
                <w:sz w:val="20"/>
                <w:szCs w:val="20"/>
              </w:rPr>
              <w:t>0</w:t>
            </w:r>
          </w:p>
        </w:tc>
      </w:tr>
    </w:tbl>
    <w:p w14:paraId="58DFE781" w14:textId="77777777" w:rsidR="00BD2E50" w:rsidRDefault="00BD2E50" w:rsidP="009A31D4">
      <w:pPr>
        <w:pStyle w:val="Section3-Heading1"/>
        <w:rPr>
          <w:rFonts w:asciiTheme="minorHAnsi" w:hAnsiTheme="minorHAnsi" w:cstheme="minorHAnsi"/>
        </w:rPr>
      </w:pPr>
      <w:bookmarkStart w:id="2" w:name="_Toc172357882"/>
    </w:p>
    <w:p w14:paraId="20C12A6A" w14:textId="77777777" w:rsidR="00BD2E50" w:rsidRDefault="00BD2E50">
      <w:pPr>
        <w:widowControl/>
        <w:overflowPunct/>
        <w:adjustRightInd/>
        <w:rPr>
          <w:rFonts w:asciiTheme="minorHAnsi" w:eastAsia="Times New Roman" w:hAnsiTheme="minorHAnsi" w:cstheme="minorHAnsi"/>
          <w:b/>
          <w:kern w:val="0"/>
          <w:sz w:val="32"/>
        </w:rPr>
      </w:pPr>
      <w:r>
        <w:rPr>
          <w:rFonts w:asciiTheme="minorHAnsi" w:hAnsiTheme="minorHAnsi" w:cstheme="minorHAnsi"/>
        </w:rPr>
        <w:br w:type="page"/>
      </w:r>
    </w:p>
    <w:p w14:paraId="2D84E339" w14:textId="77777777" w:rsidR="009A31D4" w:rsidRPr="00D243BB" w:rsidRDefault="009A31D4" w:rsidP="009A31D4">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3</w:t>
      </w:r>
      <w:r w:rsidRPr="00D243BB">
        <w:rPr>
          <w:rFonts w:asciiTheme="minorHAnsi" w:hAnsiTheme="minorHAnsi" w:cstheme="minorHAnsi"/>
        </w:rPr>
        <w:t>: Terms of Reference (TOR)</w:t>
      </w:r>
      <w:r w:rsidR="00DF79DD" w:rsidRPr="00D243BB">
        <w:rPr>
          <w:rStyle w:val="FootnoteReference"/>
          <w:rFonts w:asciiTheme="minorHAnsi" w:hAnsiTheme="minorHAnsi" w:cstheme="minorHAnsi"/>
        </w:rPr>
        <w:footnoteReference w:id="9"/>
      </w:r>
    </w:p>
    <w:p w14:paraId="5E0DDCD1" w14:textId="77777777" w:rsidR="009A31D4" w:rsidRPr="00D243BB" w:rsidRDefault="009A31D4" w:rsidP="009A31D4">
      <w:pPr>
        <w:rPr>
          <w:rFonts w:asciiTheme="minorHAnsi" w:hAnsiTheme="minorHAnsi" w:cstheme="minorHAnsi"/>
          <w:b/>
          <w:sz w:val="28"/>
        </w:rPr>
      </w:pPr>
    </w:p>
    <w:sdt>
      <w:sdtPr>
        <w:rPr>
          <w:rFonts w:ascii="Calibri" w:hAnsi="Calibri" w:cs="Calibri"/>
          <w:b/>
          <w:sz w:val="28"/>
        </w:rPr>
        <w:id w:val="-1512449730"/>
        <w:text w:multiLine="1"/>
      </w:sdtPr>
      <w:sdtEndPr/>
      <w:sdtContent>
        <w:p w14:paraId="54DD3955" w14:textId="77777777" w:rsidR="007B3B50" w:rsidRDefault="003A0177" w:rsidP="007B3B50">
          <w:pPr>
            <w:jc w:val="center"/>
            <w:rPr>
              <w:rFonts w:ascii="Calibri" w:hAnsi="Calibri" w:cs="Calibri"/>
              <w:b/>
              <w:sz w:val="28"/>
            </w:rPr>
          </w:pPr>
          <w:r>
            <w:rPr>
              <w:rFonts w:ascii="Calibri" w:hAnsi="Calibri" w:cs="Calibri"/>
              <w:b/>
              <w:sz w:val="28"/>
            </w:rPr>
            <w:t>TORs for Fleet Management System for UN in Uganda</w:t>
          </w:r>
        </w:p>
      </w:sdtContent>
    </w:sdt>
    <w:p w14:paraId="45ED51F0" w14:textId="77777777" w:rsidR="007B3B50" w:rsidRPr="00003E01" w:rsidRDefault="007B3B50" w:rsidP="009E094E">
      <w:pPr>
        <w:tabs>
          <w:tab w:val="num" w:pos="540"/>
        </w:tabs>
        <w:jc w:val="both"/>
        <w:rPr>
          <w:rFonts w:asciiTheme="minorHAnsi" w:hAnsiTheme="minorHAnsi" w:cstheme="minorHAnsi"/>
          <w:bCs/>
          <w:sz w:val="22"/>
          <w:szCs w:val="22"/>
        </w:rPr>
      </w:pPr>
    </w:p>
    <w:p w14:paraId="3C6D38C8" w14:textId="77777777" w:rsidR="00003E01" w:rsidRPr="00003E01" w:rsidRDefault="00003E01" w:rsidP="00990629">
      <w:pPr>
        <w:pStyle w:val="Heading3"/>
      </w:pPr>
    </w:p>
    <w:p w14:paraId="45282D45" w14:textId="77777777" w:rsidR="007B3B50" w:rsidRPr="00802C25" w:rsidRDefault="007B3B50" w:rsidP="00990629">
      <w:pPr>
        <w:pStyle w:val="Heading3"/>
        <w:rPr>
          <w:bCs/>
        </w:rPr>
      </w:pPr>
      <w:r w:rsidRPr="00802C25">
        <w:t>A.</w:t>
      </w:r>
      <w:r w:rsidRPr="00802C25">
        <w:tab/>
      </w:r>
      <w:sdt>
        <w:sdtPr>
          <w:id w:val="1106314557"/>
          <w:text/>
        </w:sdtPr>
        <w:sdtEndPr/>
        <w:sdtContent>
          <w:r w:rsidR="003A0177">
            <w:t>Fleet Management System for UN</w:t>
          </w:r>
        </w:sdtContent>
      </w:sdt>
      <w:r w:rsidRPr="00802C25">
        <w:t xml:space="preserve"> </w:t>
      </w:r>
    </w:p>
    <w:p w14:paraId="315D7706" w14:textId="77777777" w:rsidR="00003E01" w:rsidRPr="00003E01" w:rsidRDefault="00003E01" w:rsidP="00003E01">
      <w:pPr>
        <w:pStyle w:val="Heading5"/>
      </w:pPr>
    </w:p>
    <w:p w14:paraId="69ABFB8A" w14:textId="77777777" w:rsidR="007B3B50" w:rsidRPr="00003E01" w:rsidRDefault="007B3B50" w:rsidP="00003E01">
      <w:pPr>
        <w:pStyle w:val="Heading5"/>
      </w:pPr>
      <w:r w:rsidRPr="00003E01">
        <w:t>B.</w:t>
      </w:r>
      <w:r w:rsidRPr="00003E01">
        <w:tab/>
        <w:t xml:space="preserve">Project Description  </w:t>
      </w:r>
    </w:p>
    <w:p w14:paraId="05DDDF96" w14:textId="77777777" w:rsidR="007B3B50" w:rsidRPr="00003E01" w:rsidRDefault="007B3B50" w:rsidP="007B3B50">
      <w:pPr>
        <w:ind w:left="1134"/>
        <w:jc w:val="both"/>
        <w:rPr>
          <w:rFonts w:asciiTheme="minorHAnsi" w:hAnsiTheme="minorHAnsi" w:cstheme="minorHAnsi"/>
          <w:sz w:val="22"/>
          <w:szCs w:val="22"/>
        </w:rPr>
      </w:pPr>
    </w:p>
    <w:p w14:paraId="2BD73A09" w14:textId="77777777" w:rsidR="003A0177" w:rsidRDefault="003A0177" w:rsidP="00407673">
      <w:pPr>
        <w:widowControl/>
        <w:tabs>
          <w:tab w:val="left" w:pos="900"/>
        </w:tabs>
        <w:overflowPunct/>
        <w:adjustRightInd/>
        <w:ind w:left="900"/>
        <w:jc w:val="both"/>
        <w:rPr>
          <w:rFonts w:asciiTheme="minorHAnsi" w:hAnsiTheme="minorHAnsi" w:cstheme="minorHAnsi"/>
          <w:sz w:val="22"/>
          <w:szCs w:val="22"/>
        </w:rPr>
      </w:pPr>
      <w:r>
        <w:rPr>
          <w:rFonts w:asciiTheme="minorHAnsi" w:hAnsiTheme="minorHAnsi" w:cstheme="minorHAnsi"/>
          <w:sz w:val="22"/>
          <w:szCs w:val="22"/>
        </w:rPr>
        <w:t>As part of the UN goal of delivering as one (DaO) and enhancing of existing management structure</w:t>
      </w:r>
      <w:r w:rsidR="008A55E2">
        <w:rPr>
          <w:rFonts w:asciiTheme="minorHAnsi" w:hAnsiTheme="minorHAnsi" w:cstheme="minorHAnsi"/>
          <w:sz w:val="22"/>
          <w:szCs w:val="22"/>
        </w:rPr>
        <w:t>s</w:t>
      </w:r>
      <w:r>
        <w:rPr>
          <w:rFonts w:asciiTheme="minorHAnsi" w:hAnsiTheme="minorHAnsi" w:cstheme="minorHAnsi"/>
          <w:sz w:val="22"/>
          <w:szCs w:val="22"/>
        </w:rPr>
        <w:t xml:space="preserve">, the UN Operations Management Team (OMT) is responsible for </w:t>
      </w:r>
      <w:r w:rsidR="008A55E2">
        <w:rPr>
          <w:rFonts w:asciiTheme="minorHAnsi" w:hAnsiTheme="minorHAnsi" w:cstheme="minorHAnsi"/>
          <w:sz w:val="22"/>
          <w:szCs w:val="22"/>
        </w:rPr>
        <w:t xml:space="preserve">identifying and </w:t>
      </w:r>
      <w:r>
        <w:rPr>
          <w:rFonts w:asciiTheme="minorHAnsi" w:hAnsiTheme="minorHAnsi" w:cstheme="minorHAnsi"/>
          <w:sz w:val="22"/>
          <w:szCs w:val="22"/>
        </w:rPr>
        <w:t xml:space="preserve">instituting common </w:t>
      </w:r>
      <w:r w:rsidR="00B44154">
        <w:rPr>
          <w:rFonts w:asciiTheme="minorHAnsi" w:hAnsiTheme="minorHAnsi" w:cstheme="minorHAnsi"/>
          <w:sz w:val="22"/>
          <w:szCs w:val="22"/>
        </w:rPr>
        <w:t xml:space="preserve">services amongst UN agencies. One of the areas identified for this is the management of fleet among the different agencies in the UN. </w:t>
      </w:r>
      <w:r w:rsidR="006A3D2B">
        <w:rPr>
          <w:rFonts w:asciiTheme="minorHAnsi" w:hAnsiTheme="minorHAnsi" w:cstheme="minorHAnsi"/>
          <w:sz w:val="22"/>
          <w:szCs w:val="22"/>
        </w:rPr>
        <w:t xml:space="preserve">UN agencies own several fleets of vehicles and use disparate modes of management and allocation of the fleet. This </w:t>
      </w:r>
      <w:r w:rsidR="00407673">
        <w:rPr>
          <w:rFonts w:asciiTheme="minorHAnsi" w:hAnsiTheme="minorHAnsi" w:cstheme="minorHAnsi"/>
          <w:sz w:val="22"/>
          <w:szCs w:val="22"/>
        </w:rPr>
        <w:t xml:space="preserve">has been </w:t>
      </w:r>
      <w:r w:rsidR="006A3D2B">
        <w:rPr>
          <w:rFonts w:asciiTheme="minorHAnsi" w:hAnsiTheme="minorHAnsi" w:cstheme="minorHAnsi"/>
          <w:sz w:val="22"/>
          <w:szCs w:val="22"/>
        </w:rPr>
        <w:t>ineffective, inefficient and costly for the agencies with challenges in providing more effect</w:t>
      </w:r>
      <w:r w:rsidR="008A55E2">
        <w:rPr>
          <w:rFonts w:asciiTheme="minorHAnsi" w:hAnsiTheme="minorHAnsi" w:cstheme="minorHAnsi"/>
          <w:sz w:val="22"/>
          <w:szCs w:val="22"/>
        </w:rPr>
        <w:t xml:space="preserve">ive accountability, </w:t>
      </w:r>
      <w:r w:rsidR="006A3D2B">
        <w:rPr>
          <w:rFonts w:asciiTheme="minorHAnsi" w:hAnsiTheme="minorHAnsi" w:cstheme="minorHAnsi"/>
          <w:sz w:val="22"/>
          <w:szCs w:val="22"/>
        </w:rPr>
        <w:t>monitoring</w:t>
      </w:r>
      <w:r w:rsidR="008A55E2">
        <w:rPr>
          <w:rFonts w:asciiTheme="minorHAnsi" w:hAnsiTheme="minorHAnsi" w:cstheme="minorHAnsi"/>
          <w:sz w:val="22"/>
          <w:szCs w:val="22"/>
        </w:rPr>
        <w:t>, sharing and tracking of vehicles in the fleet.</w:t>
      </w:r>
    </w:p>
    <w:p w14:paraId="7ADA3C1D" w14:textId="77777777" w:rsidR="00407673" w:rsidRDefault="00407673" w:rsidP="00407673">
      <w:pPr>
        <w:widowControl/>
        <w:tabs>
          <w:tab w:val="left" w:pos="900"/>
        </w:tabs>
        <w:overflowPunct/>
        <w:adjustRightInd/>
        <w:ind w:left="900"/>
        <w:jc w:val="both"/>
        <w:rPr>
          <w:rFonts w:asciiTheme="minorHAnsi" w:hAnsiTheme="minorHAnsi" w:cstheme="minorHAnsi"/>
          <w:sz w:val="22"/>
          <w:szCs w:val="22"/>
        </w:rPr>
      </w:pPr>
    </w:p>
    <w:p w14:paraId="2141245D" w14:textId="77777777" w:rsidR="00407673" w:rsidRPr="003A0177" w:rsidRDefault="00407673" w:rsidP="00407673">
      <w:pPr>
        <w:widowControl/>
        <w:tabs>
          <w:tab w:val="left" w:pos="900"/>
        </w:tabs>
        <w:overflowPunct/>
        <w:adjustRightInd/>
        <w:ind w:left="900"/>
        <w:jc w:val="both"/>
        <w:rPr>
          <w:rFonts w:asciiTheme="minorHAnsi" w:hAnsiTheme="minorHAnsi" w:cstheme="minorHAnsi"/>
          <w:sz w:val="22"/>
          <w:szCs w:val="22"/>
        </w:rPr>
      </w:pPr>
      <w:r>
        <w:rPr>
          <w:rFonts w:asciiTheme="minorHAnsi" w:hAnsiTheme="minorHAnsi" w:cstheme="minorHAnsi"/>
          <w:sz w:val="22"/>
          <w:szCs w:val="22"/>
        </w:rPr>
        <w:t xml:space="preserve">Under the </w:t>
      </w:r>
      <w:r w:rsidR="00624183">
        <w:rPr>
          <w:rFonts w:asciiTheme="minorHAnsi" w:hAnsiTheme="minorHAnsi" w:cstheme="minorHAnsi"/>
          <w:sz w:val="22"/>
          <w:szCs w:val="22"/>
        </w:rPr>
        <w:t xml:space="preserve">supervision of the </w:t>
      </w:r>
      <w:r>
        <w:rPr>
          <w:rFonts w:asciiTheme="minorHAnsi" w:hAnsiTheme="minorHAnsi" w:cstheme="minorHAnsi"/>
          <w:sz w:val="22"/>
          <w:szCs w:val="22"/>
        </w:rPr>
        <w:t xml:space="preserve">OMT, the </w:t>
      </w:r>
      <w:r w:rsidR="00624183">
        <w:rPr>
          <w:rFonts w:asciiTheme="minorHAnsi" w:hAnsiTheme="minorHAnsi" w:cstheme="minorHAnsi"/>
          <w:sz w:val="22"/>
          <w:szCs w:val="22"/>
        </w:rPr>
        <w:t xml:space="preserve">UN </w:t>
      </w:r>
      <w:r>
        <w:rPr>
          <w:rFonts w:asciiTheme="minorHAnsi" w:hAnsiTheme="minorHAnsi" w:cstheme="minorHAnsi"/>
          <w:sz w:val="22"/>
          <w:szCs w:val="22"/>
        </w:rPr>
        <w:t>ICT working group</w:t>
      </w:r>
      <w:r w:rsidR="00624183">
        <w:rPr>
          <w:rFonts w:asciiTheme="minorHAnsi" w:hAnsiTheme="minorHAnsi" w:cstheme="minorHAnsi"/>
          <w:sz w:val="22"/>
          <w:szCs w:val="22"/>
        </w:rPr>
        <w:t xml:space="preserve"> (UNICTWG)</w:t>
      </w:r>
      <w:r>
        <w:rPr>
          <w:rFonts w:asciiTheme="minorHAnsi" w:hAnsiTheme="minorHAnsi" w:cstheme="minorHAnsi"/>
          <w:sz w:val="22"/>
          <w:szCs w:val="22"/>
        </w:rPr>
        <w:t xml:space="preserve"> is seeking to implement an automated fleet management system</w:t>
      </w:r>
      <w:r w:rsidR="00624183">
        <w:rPr>
          <w:rFonts w:asciiTheme="minorHAnsi" w:hAnsiTheme="minorHAnsi" w:cstheme="minorHAnsi"/>
          <w:sz w:val="22"/>
          <w:szCs w:val="22"/>
        </w:rPr>
        <w:t xml:space="preserve"> (FMS)</w:t>
      </w:r>
      <w:r>
        <w:rPr>
          <w:rFonts w:asciiTheme="minorHAnsi" w:hAnsiTheme="minorHAnsi" w:cstheme="minorHAnsi"/>
          <w:sz w:val="22"/>
          <w:szCs w:val="22"/>
        </w:rPr>
        <w:t xml:space="preserve"> to be implemented by agencies to ensure efficient and effective management of the </w:t>
      </w:r>
      <w:r w:rsidR="00624183">
        <w:rPr>
          <w:rFonts w:asciiTheme="minorHAnsi" w:hAnsiTheme="minorHAnsi" w:cstheme="minorHAnsi"/>
          <w:sz w:val="22"/>
          <w:szCs w:val="22"/>
        </w:rPr>
        <w:t xml:space="preserve">UN </w:t>
      </w:r>
      <w:r>
        <w:rPr>
          <w:rFonts w:asciiTheme="minorHAnsi" w:hAnsiTheme="minorHAnsi" w:cstheme="minorHAnsi"/>
          <w:sz w:val="22"/>
          <w:szCs w:val="22"/>
        </w:rPr>
        <w:t>vehic</w:t>
      </w:r>
      <w:r w:rsidR="00624183">
        <w:rPr>
          <w:rFonts w:asciiTheme="minorHAnsi" w:hAnsiTheme="minorHAnsi" w:cstheme="minorHAnsi"/>
          <w:sz w:val="22"/>
          <w:szCs w:val="22"/>
        </w:rPr>
        <w:t>le fleet</w:t>
      </w:r>
      <w:r>
        <w:rPr>
          <w:rFonts w:asciiTheme="minorHAnsi" w:hAnsiTheme="minorHAnsi" w:cstheme="minorHAnsi"/>
          <w:sz w:val="22"/>
          <w:szCs w:val="22"/>
        </w:rPr>
        <w:t>. It is envisaged that the system identified</w:t>
      </w:r>
      <w:r w:rsidR="009E094E">
        <w:rPr>
          <w:rFonts w:asciiTheme="minorHAnsi" w:hAnsiTheme="minorHAnsi" w:cstheme="minorHAnsi"/>
          <w:sz w:val="22"/>
          <w:szCs w:val="22"/>
        </w:rPr>
        <w:t xml:space="preserve"> should enhance fleet management and</w:t>
      </w:r>
      <w:r>
        <w:rPr>
          <w:rFonts w:asciiTheme="minorHAnsi" w:hAnsiTheme="minorHAnsi" w:cstheme="minorHAnsi"/>
          <w:sz w:val="22"/>
          <w:szCs w:val="22"/>
        </w:rPr>
        <w:t xml:space="preserve"> monitoring using cutting edge technologies to provide real time tracking and tracing of vehicl</w:t>
      </w:r>
      <w:r w:rsidR="00624183">
        <w:rPr>
          <w:rFonts w:asciiTheme="minorHAnsi" w:hAnsiTheme="minorHAnsi" w:cstheme="minorHAnsi"/>
          <w:sz w:val="22"/>
          <w:szCs w:val="22"/>
        </w:rPr>
        <w:t>e</w:t>
      </w:r>
      <w:r>
        <w:rPr>
          <w:rFonts w:asciiTheme="minorHAnsi" w:hAnsiTheme="minorHAnsi" w:cstheme="minorHAnsi"/>
          <w:sz w:val="22"/>
          <w:szCs w:val="22"/>
        </w:rPr>
        <w:t xml:space="preserve">. </w:t>
      </w:r>
      <w:r w:rsidR="00964533">
        <w:rPr>
          <w:rFonts w:asciiTheme="minorHAnsi" w:hAnsiTheme="minorHAnsi" w:cstheme="minorHAnsi"/>
          <w:sz w:val="22"/>
          <w:szCs w:val="22"/>
        </w:rPr>
        <w:t xml:space="preserve"> The implemented FMS should </w:t>
      </w:r>
      <w:r w:rsidR="008A55E2">
        <w:rPr>
          <w:rFonts w:asciiTheme="minorHAnsi" w:hAnsiTheme="minorHAnsi" w:cstheme="minorHAnsi"/>
          <w:sz w:val="22"/>
          <w:szCs w:val="22"/>
        </w:rPr>
        <w:t xml:space="preserve">enhance DaO </w:t>
      </w:r>
      <w:r w:rsidR="00964533">
        <w:rPr>
          <w:rFonts w:asciiTheme="minorHAnsi" w:hAnsiTheme="minorHAnsi" w:cstheme="minorHAnsi"/>
          <w:sz w:val="22"/>
          <w:szCs w:val="22"/>
        </w:rPr>
        <w:t>ena</w:t>
      </w:r>
      <w:r w:rsidR="008A55E2">
        <w:rPr>
          <w:rFonts w:asciiTheme="minorHAnsi" w:hAnsiTheme="minorHAnsi" w:cstheme="minorHAnsi"/>
          <w:sz w:val="22"/>
          <w:szCs w:val="22"/>
        </w:rPr>
        <w:t>bling</w:t>
      </w:r>
      <w:r w:rsidR="00964533">
        <w:rPr>
          <w:rFonts w:asciiTheme="minorHAnsi" w:hAnsiTheme="minorHAnsi" w:cstheme="minorHAnsi"/>
          <w:sz w:val="22"/>
          <w:szCs w:val="22"/>
        </w:rPr>
        <w:t xml:space="preserve"> agencies </w:t>
      </w:r>
      <w:r w:rsidR="008A55E2">
        <w:rPr>
          <w:rFonts w:asciiTheme="minorHAnsi" w:hAnsiTheme="minorHAnsi" w:cstheme="minorHAnsi"/>
          <w:sz w:val="22"/>
          <w:szCs w:val="22"/>
        </w:rPr>
        <w:t xml:space="preserve">to </w:t>
      </w:r>
      <w:r w:rsidR="00964533">
        <w:rPr>
          <w:rFonts w:asciiTheme="minorHAnsi" w:hAnsiTheme="minorHAnsi" w:cstheme="minorHAnsi"/>
          <w:sz w:val="22"/>
          <w:szCs w:val="22"/>
        </w:rPr>
        <w:t xml:space="preserve">more effectively reserve and use vehicles under their control </w:t>
      </w:r>
      <w:r w:rsidR="008A55E2">
        <w:rPr>
          <w:rFonts w:asciiTheme="minorHAnsi" w:hAnsiTheme="minorHAnsi" w:cstheme="minorHAnsi"/>
          <w:sz w:val="22"/>
          <w:szCs w:val="22"/>
        </w:rPr>
        <w:t xml:space="preserve">and share </w:t>
      </w:r>
      <w:r w:rsidR="00964533">
        <w:rPr>
          <w:rFonts w:asciiTheme="minorHAnsi" w:hAnsiTheme="minorHAnsi" w:cstheme="minorHAnsi"/>
          <w:sz w:val="22"/>
          <w:szCs w:val="22"/>
        </w:rPr>
        <w:t>with other agencies and reduce on costs due to duplicate trips to the same location.</w:t>
      </w:r>
    </w:p>
    <w:p w14:paraId="5B1CD921" w14:textId="77777777" w:rsidR="00003E01" w:rsidRPr="00003E01" w:rsidRDefault="00003E01" w:rsidP="00003E01">
      <w:pPr>
        <w:widowControl/>
        <w:tabs>
          <w:tab w:val="left" w:pos="900"/>
        </w:tabs>
        <w:overflowPunct/>
        <w:adjustRightInd/>
        <w:ind w:left="900"/>
        <w:jc w:val="both"/>
        <w:rPr>
          <w:rFonts w:asciiTheme="minorHAnsi" w:hAnsiTheme="minorHAnsi" w:cstheme="minorHAnsi"/>
          <w:sz w:val="22"/>
          <w:szCs w:val="22"/>
        </w:rPr>
      </w:pPr>
    </w:p>
    <w:p w14:paraId="7CC29C8E" w14:textId="77777777" w:rsidR="007B3B50" w:rsidRPr="00003E01" w:rsidRDefault="007B3B50" w:rsidP="00003E01">
      <w:pPr>
        <w:pStyle w:val="Heading5"/>
      </w:pPr>
      <w:r w:rsidRPr="00003E01">
        <w:t>C.</w:t>
      </w:r>
      <w:r w:rsidRPr="00003E01">
        <w:tab/>
        <w:t>Scope of Services, Expected Outputs and Target Completion</w:t>
      </w:r>
    </w:p>
    <w:p w14:paraId="50FCDE0F" w14:textId="77777777" w:rsidR="007B3B50" w:rsidRPr="00003E01" w:rsidRDefault="007B3B50" w:rsidP="007B3B50">
      <w:pPr>
        <w:tabs>
          <w:tab w:val="left" w:pos="900"/>
        </w:tabs>
        <w:ind w:left="900"/>
        <w:jc w:val="both"/>
        <w:rPr>
          <w:rFonts w:asciiTheme="minorHAnsi" w:hAnsiTheme="minorHAnsi" w:cstheme="minorHAnsi"/>
          <w:sz w:val="22"/>
          <w:szCs w:val="22"/>
        </w:rPr>
      </w:pPr>
    </w:p>
    <w:p w14:paraId="0FDFC3A3" w14:textId="77777777" w:rsidR="009F1C0B" w:rsidRDefault="00945B3F" w:rsidP="007B6389">
      <w:pPr>
        <w:widowControl/>
        <w:numPr>
          <w:ilvl w:val="0"/>
          <w:numId w:val="31"/>
        </w:numPr>
        <w:tabs>
          <w:tab w:val="clear" w:pos="720"/>
          <w:tab w:val="left" w:pos="900"/>
          <w:tab w:val="num" w:pos="1620"/>
        </w:tabs>
        <w:overflowPunct/>
        <w:adjustRightInd/>
        <w:ind w:left="900"/>
        <w:jc w:val="both"/>
        <w:rPr>
          <w:rFonts w:asciiTheme="minorHAnsi" w:hAnsiTheme="minorHAnsi" w:cstheme="minorHAnsi"/>
          <w:sz w:val="22"/>
          <w:szCs w:val="22"/>
        </w:rPr>
      </w:pPr>
      <w:r>
        <w:rPr>
          <w:rFonts w:asciiTheme="minorHAnsi" w:hAnsiTheme="minorHAnsi" w:cstheme="minorHAnsi"/>
          <w:sz w:val="22"/>
          <w:szCs w:val="22"/>
        </w:rPr>
        <w:t>Enlist</w:t>
      </w:r>
      <w:r w:rsidR="007B3B50" w:rsidRPr="00003E01">
        <w:rPr>
          <w:rFonts w:asciiTheme="minorHAnsi" w:hAnsiTheme="minorHAnsi" w:cstheme="minorHAnsi"/>
          <w:sz w:val="22"/>
          <w:szCs w:val="22"/>
        </w:rPr>
        <w:t xml:space="preserve"> the major activities expected to be undertaken by Service Provider, focusing on various parameters (e.g., sequence of tasks, scop</w:t>
      </w:r>
      <w:r w:rsidR="009F1C0B">
        <w:rPr>
          <w:rFonts w:asciiTheme="minorHAnsi" w:hAnsiTheme="minorHAnsi" w:cstheme="minorHAnsi"/>
          <w:sz w:val="22"/>
          <w:szCs w:val="22"/>
        </w:rPr>
        <w:t>e and quality standards, etc.).</w:t>
      </w:r>
    </w:p>
    <w:p w14:paraId="1661040E" w14:textId="77777777" w:rsidR="006D50F0" w:rsidRPr="006D50F0" w:rsidRDefault="006D50F0" w:rsidP="008A55E2">
      <w:pPr>
        <w:widowControl/>
        <w:tabs>
          <w:tab w:val="left" w:pos="900"/>
        </w:tabs>
        <w:overflowPunct/>
        <w:adjustRightInd/>
        <w:ind w:left="900"/>
        <w:jc w:val="both"/>
        <w:rPr>
          <w:rFonts w:asciiTheme="minorHAnsi" w:hAnsiTheme="minorHAnsi" w:cstheme="minorHAnsi"/>
          <w:sz w:val="22"/>
          <w:szCs w:val="22"/>
          <w:u w:val="single"/>
        </w:rPr>
      </w:pPr>
      <w:r w:rsidRPr="006D50F0">
        <w:rPr>
          <w:rFonts w:asciiTheme="minorHAnsi" w:hAnsiTheme="minorHAnsi" w:cstheme="minorHAnsi"/>
          <w:sz w:val="22"/>
          <w:szCs w:val="22"/>
          <w:u w:val="single"/>
        </w:rPr>
        <w:t>The proposed FMS must meet the following requirements:</w:t>
      </w:r>
    </w:p>
    <w:p w14:paraId="22E55DA3" w14:textId="77777777" w:rsidR="006D50F0" w:rsidRPr="006D50F0" w:rsidRDefault="006D50F0" w:rsidP="008A55E2">
      <w:pPr>
        <w:widowControl/>
        <w:tabs>
          <w:tab w:val="left" w:pos="900"/>
        </w:tabs>
        <w:overflowPunct/>
        <w:adjustRightInd/>
        <w:ind w:left="900"/>
        <w:jc w:val="both"/>
        <w:rPr>
          <w:rFonts w:asciiTheme="minorHAnsi" w:hAnsiTheme="minorHAnsi" w:cstheme="minorHAnsi"/>
          <w:b/>
          <w:sz w:val="22"/>
          <w:szCs w:val="22"/>
          <w:u w:val="single"/>
        </w:rPr>
      </w:pPr>
      <w:r w:rsidRPr="006D50F0">
        <w:rPr>
          <w:rFonts w:asciiTheme="minorHAnsi" w:hAnsiTheme="minorHAnsi" w:cstheme="minorHAnsi"/>
          <w:b/>
          <w:sz w:val="22"/>
          <w:szCs w:val="22"/>
          <w:u w:val="single"/>
        </w:rPr>
        <w:t>Registration</w:t>
      </w:r>
    </w:p>
    <w:p w14:paraId="5445F3CE" w14:textId="77777777" w:rsidR="006D50F0" w:rsidRPr="00BE3A8C" w:rsidRDefault="00187AD0" w:rsidP="00187AD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Vehicle - </w:t>
      </w:r>
      <w:r w:rsidR="006D50F0" w:rsidRPr="00BE3A8C">
        <w:rPr>
          <w:rFonts w:asciiTheme="minorHAnsi" w:hAnsiTheme="minorHAnsi" w:cstheme="minorHAnsi"/>
          <w:szCs w:val="22"/>
        </w:rPr>
        <w:t>Capture vehicle</w:t>
      </w:r>
      <w:r w:rsidRPr="00BE3A8C">
        <w:rPr>
          <w:rFonts w:asciiTheme="minorHAnsi" w:hAnsiTheme="minorHAnsi" w:cstheme="minorHAnsi"/>
          <w:szCs w:val="22"/>
        </w:rPr>
        <w:t xml:space="preserve"> </w:t>
      </w:r>
      <w:r w:rsidR="006D50F0" w:rsidRPr="00BE3A8C">
        <w:rPr>
          <w:rFonts w:asciiTheme="minorHAnsi" w:hAnsiTheme="minorHAnsi" w:cstheme="minorHAnsi"/>
          <w:szCs w:val="22"/>
        </w:rPr>
        <w:t>details including: Registration number, Date of Registration, Vehicle make/model, Country of Origin, Body Description, Color of Vehicle, Year of Manufacture, Type of Fuel, Engine Size, Chassis number, Authorized number of passengers etc</w:t>
      </w:r>
    </w:p>
    <w:p w14:paraId="1AA70B84" w14:textId="77777777" w:rsidR="00187AD0" w:rsidRPr="00BE3A8C" w:rsidRDefault="00187AD0" w:rsidP="00187AD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Driver - Capture driver</w:t>
      </w:r>
      <w:r w:rsidR="00BE3A8C">
        <w:rPr>
          <w:rFonts w:asciiTheme="minorHAnsi" w:hAnsiTheme="minorHAnsi" w:cstheme="minorHAnsi"/>
          <w:szCs w:val="22"/>
        </w:rPr>
        <w:t>’s</w:t>
      </w:r>
      <w:r w:rsidRPr="00BE3A8C">
        <w:rPr>
          <w:rFonts w:asciiTheme="minorHAnsi" w:hAnsiTheme="minorHAnsi" w:cstheme="minorHAnsi"/>
          <w:szCs w:val="22"/>
        </w:rPr>
        <w:t xml:space="preserve"> details including: Name of authorized driver, driver’s UN ID and current UN deployment/duty station, driver’s driving permit details including expiry dates, upload of driver’s permit scan etc</w:t>
      </w:r>
    </w:p>
    <w:p w14:paraId="15718D17" w14:textId="77777777" w:rsidR="00187AD0" w:rsidRPr="00BE3A8C" w:rsidRDefault="00187AD0" w:rsidP="00187AD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Passenger/Staff – Capture details of </w:t>
      </w:r>
      <w:r w:rsidR="00BE3A8C">
        <w:rPr>
          <w:rFonts w:asciiTheme="minorHAnsi" w:hAnsiTheme="minorHAnsi" w:cstheme="minorHAnsi"/>
          <w:szCs w:val="22"/>
        </w:rPr>
        <w:t>potential/booked</w:t>
      </w:r>
      <w:r w:rsidRPr="00BE3A8C">
        <w:rPr>
          <w:rFonts w:asciiTheme="minorHAnsi" w:hAnsiTheme="minorHAnsi" w:cstheme="minorHAnsi"/>
          <w:szCs w:val="22"/>
        </w:rPr>
        <w:t xml:space="preserve"> passengers including: </w:t>
      </w:r>
      <w:r w:rsidR="007F180A" w:rsidRPr="00BE3A8C">
        <w:rPr>
          <w:rFonts w:asciiTheme="minorHAnsi" w:hAnsiTheme="minorHAnsi" w:cstheme="minorHAnsi"/>
          <w:szCs w:val="22"/>
        </w:rPr>
        <w:t xml:space="preserve">Call </w:t>
      </w:r>
      <w:r w:rsidRPr="00BE3A8C">
        <w:rPr>
          <w:rFonts w:asciiTheme="minorHAnsi" w:hAnsiTheme="minorHAnsi" w:cstheme="minorHAnsi"/>
          <w:szCs w:val="22"/>
        </w:rPr>
        <w:t>Name</w:t>
      </w:r>
      <w:r w:rsidR="007F180A" w:rsidRPr="00BE3A8C">
        <w:rPr>
          <w:rFonts w:asciiTheme="minorHAnsi" w:hAnsiTheme="minorHAnsi" w:cstheme="minorHAnsi"/>
          <w:szCs w:val="22"/>
        </w:rPr>
        <w:t>/Call Sign</w:t>
      </w:r>
      <w:r w:rsidRPr="00BE3A8C">
        <w:rPr>
          <w:rFonts w:asciiTheme="minorHAnsi" w:hAnsiTheme="minorHAnsi" w:cstheme="minorHAnsi"/>
          <w:szCs w:val="22"/>
        </w:rPr>
        <w:t>, UN IDs, deployment duty stations etc. (Passengers/Registered staff should be linkable to RFID cards for authentication)</w:t>
      </w:r>
    </w:p>
    <w:p w14:paraId="403E5F6E" w14:textId="77777777" w:rsidR="006F1A87" w:rsidRPr="00BE3A8C" w:rsidRDefault="00616D45" w:rsidP="00187AD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Administrators/Transport managers</w:t>
      </w:r>
      <w:r w:rsidR="006F1A87" w:rsidRPr="00BE3A8C">
        <w:rPr>
          <w:rFonts w:asciiTheme="minorHAnsi" w:hAnsiTheme="minorHAnsi" w:cstheme="minorHAnsi"/>
          <w:szCs w:val="22"/>
        </w:rPr>
        <w:t>– Capture details of agency specific administrators for managing individual fleet and drivers under their supervision including: Admin Call Sign, Agency, duty station etc</w:t>
      </w:r>
    </w:p>
    <w:p w14:paraId="33DFE204" w14:textId="77777777" w:rsidR="001C498E" w:rsidRPr="00BE3A8C" w:rsidRDefault="001C498E" w:rsidP="00187AD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Service and repair companies and costs – Capture and register any prequalified companies for ve</w:t>
      </w:r>
      <w:r w:rsidR="00E04A7A" w:rsidRPr="00BE3A8C">
        <w:rPr>
          <w:rFonts w:asciiTheme="minorHAnsi" w:hAnsiTheme="minorHAnsi" w:cstheme="minorHAnsi"/>
          <w:szCs w:val="22"/>
        </w:rPr>
        <w:t>hicle repairs including: company name, location, LTA duration, contact and link these to known spares and any specified LTA costs etc</w:t>
      </w:r>
    </w:p>
    <w:p w14:paraId="2EEE923D" w14:textId="77777777" w:rsidR="00187AD0" w:rsidRPr="00BE3A8C" w:rsidRDefault="007F180A" w:rsidP="00187AD0">
      <w:pPr>
        <w:widowControl/>
        <w:tabs>
          <w:tab w:val="left" w:pos="900"/>
        </w:tabs>
        <w:overflowPunct/>
        <w:adjustRightInd/>
        <w:ind w:left="900"/>
        <w:jc w:val="both"/>
        <w:rPr>
          <w:rFonts w:asciiTheme="minorHAnsi" w:hAnsiTheme="minorHAnsi" w:cstheme="minorHAnsi"/>
          <w:b/>
          <w:sz w:val="22"/>
          <w:szCs w:val="22"/>
          <w:u w:val="single"/>
        </w:rPr>
      </w:pPr>
      <w:r w:rsidRPr="00BE3A8C">
        <w:rPr>
          <w:rFonts w:asciiTheme="minorHAnsi" w:hAnsiTheme="minorHAnsi" w:cstheme="minorHAnsi"/>
          <w:b/>
          <w:sz w:val="22"/>
          <w:szCs w:val="22"/>
          <w:u w:val="single"/>
        </w:rPr>
        <w:t xml:space="preserve">Trip/Journey </w:t>
      </w:r>
      <w:r w:rsidR="00187AD0" w:rsidRPr="00BE3A8C">
        <w:rPr>
          <w:rFonts w:asciiTheme="minorHAnsi" w:hAnsiTheme="minorHAnsi" w:cstheme="minorHAnsi"/>
          <w:b/>
          <w:sz w:val="22"/>
          <w:szCs w:val="22"/>
          <w:u w:val="single"/>
        </w:rPr>
        <w:t>Management</w:t>
      </w:r>
    </w:p>
    <w:p w14:paraId="116CFF63" w14:textId="77777777" w:rsidR="003818D2" w:rsidRPr="00BE3A8C" w:rsidRDefault="006F1A87" w:rsidP="00B20B39">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Deployment of vehicles to a</w:t>
      </w:r>
      <w:r w:rsidR="00BE3A8C">
        <w:rPr>
          <w:rFonts w:asciiTheme="minorHAnsi" w:hAnsiTheme="minorHAnsi" w:cstheme="minorHAnsi"/>
          <w:szCs w:val="22"/>
        </w:rPr>
        <w:t>n area by agency and department/division</w:t>
      </w:r>
    </w:p>
    <w:p w14:paraId="1D8E288C" w14:textId="77777777" w:rsidR="00187AD0" w:rsidRDefault="003818D2" w:rsidP="00B20B39">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Deploying a vehicle to a trip </w:t>
      </w:r>
      <w:r w:rsidR="006F1A87" w:rsidRPr="00BE3A8C">
        <w:rPr>
          <w:rFonts w:asciiTheme="minorHAnsi" w:hAnsiTheme="minorHAnsi" w:cstheme="minorHAnsi"/>
          <w:szCs w:val="22"/>
        </w:rPr>
        <w:t>indicating starting and destination locations, routes, assigned drivers and passengers by call sign/code.</w:t>
      </w:r>
    </w:p>
    <w:p w14:paraId="28F4699A" w14:textId="4383F5DD" w:rsidR="00993CB8" w:rsidRPr="00BE3A8C" w:rsidRDefault="00993CB8" w:rsidP="00B20B39">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Pr>
          <w:rFonts w:asciiTheme="minorHAnsi" w:hAnsiTheme="minorHAnsi" w:cstheme="minorHAnsi"/>
          <w:szCs w:val="22"/>
        </w:rPr>
        <w:t>Security clearance, where applicable</w:t>
      </w:r>
    </w:p>
    <w:p w14:paraId="71B64372" w14:textId="77777777" w:rsidR="006F1A87" w:rsidRPr="00BE3A8C" w:rsidRDefault="006F1A87" w:rsidP="00B20B39">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System allows for journey management features including:</w:t>
      </w:r>
    </w:p>
    <w:p w14:paraId="78465C47" w14:textId="5CA5510F" w:rsidR="00E53906" w:rsidRPr="00BE3A8C" w:rsidRDefault="006F1A87" w:rsidP="00E53906">
      <w:pPr>
        <w:pStyle w:val="ListParagraph"/>
        <w:widowControl/>
        <w:numPr>
          <w:ilvl w:val="2"/>
          <w:numId w:val="66"/>
        </w:numPr>
        <w:tabs>
          <w:tab w:val="left" w:pos="900"/>
          <w:tab w:val="left" w:pos="234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Booking a trip request by staff/passengers</w:t>
      </w:r>
      <w:r w:rsidR="00956C01" w:rsidRPr="00BE3A8C">
        <w:rPr>
          <w:rFonts w:asciiTheme="minorHAnsi" w:hAnsiTheme="minorHAnsi" w:cstheme="minorHAnsi"/>
          <w:szCs w:val="22"/>
        </w:rPr>
        <w:t xml:space="preserve"> (RFP </w:t>
      </w:r>
      <w:r w:rsidR="00CD44A4">
        <w:rPr>
          <w:rFonts w:asciiTheme="minorHAnsi" w:hAnsiTheme="minorHAnsi" w:cstheme="minorHAnsi"/>
          <w:szCs w:val="22"/>
        </w:rPr>
        <w:t>should</w:t>
      </w:r>
      <w:r w:rsidR="00956C01" w:rsidRPr="00BE3A8C">
        <w:rPr>
          <w:rFonts w:asciiTheme="minorHAnsi" w:hAnsiTheme="minorHAnsi" w:cstheme="minorHAnsi"/>
          <w:szCs w:val="22"/>
        </w:rPr>
        <w:t xml:space="preserve"> indicate the methodology for this</w:t>
      </w:r>
      <w:r w:rsidR="00616D45" w:rsidRPr="00BE3A8C">
        <w:rPr>
          <w:rFonts w:asciiTheme="minorHAnsi" w:hAnsiTheme="minorHAnsi" w:cstheme="minorHAnsi"/>
          <w:szCs w:val="22"/>
        </w:rPr>
        <w:t xml:space="preserve"> e.g. Mobile App, Web  based Platform, SMS, email etc</w:t>
      </w:r>
      <w:r w:rsidR="00956C01" w:rsidRPr="00BE3A8C">
        <w:rPr>
          <w:rFonts w:asciiTheme="minorHAnsi" w:hAnsiTheme="minorHAnsi" w:cstheme="minorHAnsi"/>
          <w:szCs w:val="22"/>
        </w:rPr>
        <w:t>)</w:t>
      </w:r>
    </w:p>
    <w:p w14:paraId="3E4F1757" w14:textId="77777777" w:rsidR="006F1A87" w:rsidRPr="00BE3A8C" w:rsidRDefault="00E53906" w:rsidP="00E53906">
      <w:pPr>
        <w:pStyle w:val="ListParagraph"/>
        <w:widowControl/>
        <w:numPr>
          <w:ilvl w:val="2"/>
          <w:numId w:val="66"/>
        </w:numPr>
        <w:tabs>
          <w:tab w:val="left" w:pos="900"/>
          <w:tab w:val="left" w:pos="1980"/>
          <w:tab w:val="left" w:pos="2340"/>
          <w:tab w:val="left" w:pos="243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Agency </w:t>
      </w:r>
      <w:r w:rsidR="006F1A87" w:rsidRPr="00BE3A8C">
        <w:rPr>
          <w:rFonts w:asciiTheme="minorHAnsi" w:hAnsiTheme="minorHAnsi" w:cstheme="minorHAnsi"/>
          <w:szCs w:val="22"/>
        </w:rPr>
        <w:t>Administrators viewing the t</w:t>
      </w:r>
      <w:r w:rsidRPr="00BE3A8C">
        <w:rPr>
          <w:rFonts w:asciiTheme="minorHAnsi" w:hAnsiTheme="minorHAnsi" w:cstheme="minorHAnsi"/>
          <w:szCs w:val="22"/>
        </w:rPr>
        <w:t xml:space="preserve">rip requests made and assigning </w:t>
      </w:r>
      <w:r w:rsidR="006F1A87" w:rsidRPr="00BE3A8C">
        <w:rPr>
          <w:rFonts w:asciiTheme="minorHAnsi" w:hAnsiTheme="minorHAnsi" w:cstheme="minorHAnsi"/>
          <w:szCs w:val="22"/>
        </w:rPr>
        <w:t>passengers to veh</w:t>
      </w:r>
      <w:r w:rsidRPr="00BE3A8C">
        <w:rPr>
          <w:rFonts w:asciiTheme="minorHAnsi" w:hAnsiTheme="minorHAnsi" w:cstheme="minorHAnsi"/>
          <w:szCs w:val="22"/>
        </w:rPr>
        <w:t>icles</w:t>
      </w:r>
    </w:p>
    <w:p w14:paraId="7B3F2EB5" w14:textId="77777777" w:rsidR="00616D45" w:rsidRPr="00BE3A8C" w:rsidRDefault="00E53906" w:rsidP="00616D45">
      <w:pPr>
        <w:pStyle w:val="ListParagraph"/>
        <w:widowControl/>
        <w:numPr>
          <w:ilvl w:val="2"/>
          <w:numId w:val="66"/>
        </w:numPr>
        <w:tabs>
          <w:tab w:val="left" w:pos="900"/>
          <w:tab w:val="left" w:pos="1980"/>
          <w:tab w:val="left" w:pos="2340"/>
          <w:tab w:val="left" w:pos="243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Agency Administrators/Staff seeing upcoming planned trips and lodging requests for shared transportation with another agency.</w:t>
      </w:r>
      <w:r w:rsidR="00616D45" w:rsidRPr="00BE3A8C">
        <w:rPr>
          <w:rFonts w:asciiTheme="minorHAnsi" w:hAnsiTheme="minorHAnsi" w:cstheme="minorHAnsi"/>
          <w:szCs w:val="22"/>
        </w:rPr>
        <w:t xml:space="preserve"> Notifications should be sent to the administrator to accept or reject the request.</w:t>
      </w:r>
    </w:p>
    <w:p w14:paraId="41EFC83F" w14:textId="77777777" w:rsidR="00616D45" w:rsidRPr="00BE3A8C" w:rsidRDefault="00616D45" w:rsidP="00616D45">
      <w:pPr>
        <w:pStyle w:val="ListParagraph"/>
        <w:widowControl/>
        <w:numPr>
          <w:ilvl w:val="2"/>
          <w:numId w:val="66"/>
        </w:numPr>
        <w:tabs>
          <w:tab w:val="left" w:pos="900"/>
          <w:tab w:val="left" w:pos="1980"/>
          <w:tab w:val="left" w:pos="2340"/>
          <w:tab w:val="left" w:pos="243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Alert the transport manager/staff in the event of similar trips by other staff/passengers/agencies.</w:t>
      </w:r>
    </w:p>
    <w:p w14:paraId="26E1E158" w14:textId="77777777" w:rsidR="00956C01" w:rsidRPr="00BE3A8C" w:rsidRDefault="00956C01" w:rsidP="00E53906">
      <w:pPr>
        <w:pStyle w:val="ListParagraph"/>
        <w:widowControl/>
        <w:numPr>
          <w:ilvl w:val="2"/>
          <w:numId w:val="66"/>
        </w:numPr>
        <w:tabs>
          <w:tab w:val="left" w:pos="900"/>
          <w:tab w:val="left" w:pos="1980"/>
          <w:tab w:val="left" w:pos="2340"/>
          <w:tab w:val="left" w:pos="243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Staff/Administrators to have capability to cancel a trip previously lodged into the booking system.</w:t>
      </w:r>
    </w:p>
    <w:p w14:paraId="428EB93F" w14:textId="77777777" w:rsidR="00321B1B" w:rsidRPr="00BE3A8C" w:rsidRDefault="00321B1B" w:rsidP="00E53906">
      <w:pPr>
        <w:pStyle w:val="ListParagraph"/>
        <w:widowControl/>
        <w:numPr>
          <w:ilvl w:val="2"/>
          <w:numId w:val="66"/>
        </w:numPr>
        <w:tabs>
          <w:tab w:val="left" w:pos="900"/>
          <w:tab w:val="left" w:pos="1980"/>
          <w:tab w:val="left" w:pos="2340"/>
          <w:tab w:val="left" w:pos="243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Creating template trips (that are commonly used) in the system by administrators/transport managers. New trips based on these frequently used template trips can then be created with minimal customization such as time and passengers and vehicle assignment e.g Kampala - Gulu; Kampala - Moroto, UNDP -UNICEF etc</w:t>
      </w:r>
    </w:p>
    <w:p w14:paraId="78657C47" w14:textId="77777777" w:rsidR="00321B1B" w:rsidRPr="00BE3A8C" w:rsidRDefault="00321B1B" w:rsidP="00E53906">
      <w:pPr>
        <w:pStyle w:val="ListParagraph"/>
        <w:widowControl/>
        <w:numPr>
          <w:ilvl w:val="2"/>
          <w:numId w:val="66"/>
        </w:numPr>
        <w:tabs>
          <w:tab w:val="left" w:pos="900"/>
          <w:tab w:val="left" w:pos="1980"/>
          <w:tab w:val="left" w:pos="2340"/>
          <w:tab w:val="left" w:pos="243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Allow categorization of trip/templates of trips created based e.g Field Monitoring, Air- port pick up, Meeting, Swap etc</w:t>
      </w:r>
    </w:p>
    <w:p w14:paraId="685D9A30" w14:textId="77777777" w:rsidR="00E53906" w:rsidRPr="00BE3A8C" w:rsidRDefault="00DE0FA0" w:rsidP="00E53906">
      <w:pPr>
        <w:pStyle w:val="ListParagraph"/>
        <w:widowControl/>
        <w:numPr>
          <w:ilvl w:val="1"/>
          <w:numId w:val="20"/>
        </w:numPr>
        <w:tabs>
          <w:tab w:val="left" w:pos="900"/>
          <w:tab w:val="left" w:pos="1980"/>
          <w:tab w:val="left" w:pos="2340"/>
          <w:tab w:val="left" w:pos="243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FMS system allows UN </w:t>
      </w:r>
      <w:r w:rsidR="00616D45" w:rsidRPr="00BE3A8C">
        <w:rPr>
          <w:rFonts w:asciiTheme="minorHAnsi" w:hAnsiTheme="minorHAnsi" w:cstheme="minorHAnsi"/>
          <w:szCs w:val="22"/>
        </w:rPr>
        <w:t xml:space="preserve">staff to be identified using </w:t>
      </w:r>
      <w:r w:rsidR="00E53906" w:rsidRPr="00BE3A8C">
        <w:rPr>
          <w:rFonts w:asciiTheme="minorHAnsi" w:hAnsiTheme="minorHAnsi" w:cstheme="minorHAnsi"/>
          <w:szCs w:val="22"/>
        </w:rPr>
        <w:t>RFID cards and for other passengers to used one touch key or UN security pad to</w:t>
      </w:r>
      <w:r w:rsidRPr="00BE3A8C">
        <w:rPr>
          <w:rFonts w:asciiTheme="minorHAnsi" w:hAnsiTheme="minorHAnsi" w:cstheme="minorHAnsi"/>
          <w:szCs w:val="22"/>
        </w:rPr>
        <w:t xml:space="preserve"> register as passengers on a particular vehicle</w:t>
      </w:r>
      <w:r w:rsidR="00E53906" w:rsidRPr="00BE3A8C">
        <w:rPr>
          <w:rFonts w:asciiTheme="minorHAnsi" w:hAnsiTheme="minorHAnsi" w:cstheme="minorHAnsi"/>
          <w:szCs w:val="22"/>
        </w:rPr>
        <w:t xml:space="preserve">. </w:t>
      </w:r>
    </w:p>
    <w:p w14:paraId="69F120F1" w14:textId="77777777" w:rsidR="006F1A87" w:rsidRPr="00BE3A8C" w:rsidRDefault="00E53906" w:rsidP="00B20B39">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System should have capability to see at a glance how many passengers are in an assigned vehicle and on a trip at any one particular point.</w:t>
      </w:r>
    </w:p>
    <w:p w14:paraId="6289A0E7" w14:textId="77777777" w:rsidR="00E53906" w:rsidRPr="00BE3A8C" w:rsidRDefault="00E53906" w:rsidP="00E53906">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System allow </w:t>
      </w:r>
      <w:r w:rsidR="0073750C" w:rsidRPr="00BE3A8C">
        <w:rPr>
          <w:rFonts w:asciiTheme="minorHAnsi" w:hAnsiTheme="minorHAnsi" w:cstheme="minorHAnsi"/>
          <w:szCs w:val="22"/>
        </w:rPr>
        <w:t>assigning vehicles to specific individual drivers/staff.</w:t>
      </w:r>
    </w:p>
    <w:p w14:paraId="54EEB893" w14:textId="77777777" w:rsidR="0018449A" w:rsidRPr="00BE3A8C" w:rsidRDefault="0018449A" w:rsidP="00110158">
      <w:pPr>
        <w:widowControl/>
        <w:tabs>
          <w:tab w:val="left" w:pos="900"/>
        </w:tabs>
        <w:overflowPunct/>
        <w:adjustRightInd/>
        <w:ind w:left="900"/>
        <w:jc w:val="both"/>
        <w:rPr>
          <w:rFonts w:asciiTheme="minorHAnsi" w:hAnsiTheme="minorHAnsi" w:cstheme="minorHAnsi"/>
          <w:b/>
          <w:sz w:val="22"/>
          <w:szCs w:val="22"/>
          <w:u w:val="single"/>
        </w:rPr>
      </w:pPr>
    </w:p>
    <w:p w14:paraId="652BC680" w14:textId="77777777" w:rsidR="00110158" w:rsidRPr="00BE3A8C" w:rsidRDefault="00110158" w:rsidP="00110158">
      <w:pPr>
        <w:widowControl/>
        <w:tabs>
          <w:tab w:val="left" w:pos="900"/>
        </w:tabs>
        <w:overflowPunct/>
        <w:adjustRightInd/>
        <w:ind w:left="900"/>
        <w:jc w:val="both"/>
        <w:rPr>
          <w:rFonts w:asciiTheme="minorHAnsi" w:hAnsiTheme="minorHAnsi" w:cstheme="minorHAnsi"/>
          <w:b/>
          <w:sz w:val="22"/>
          <w:szCs w:val="22"/>
          <w:u w:val="single"/>
        </w:rPr>
      </w:pPr>
      <w:r w:rsidRPr="00BE3A8C">
        <w:rPr>
          <w:rFonts w:asciiTheme="minorHAnsi" w:hAnsiTheme="minorHAnsi" w:cstheme="minorHAnsi"/>
          <w:b/>
          <w:sz w:val="22"/>
          <w:szCs w:val="22"/>
          <w:u w:val="single"/>
        </w:rPr>
        <w:t>Vehicle Management</w:t>
      </w:r>
    </w:p>
    <w:p w14:paraId="5B6B1A4E" w14:textId="4D23A502" w:rsidR="003706E0" w:rsidRPr="00BE3A8C" w:rsidRDefault="003706E0" w:rsidP="003706E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Service: System allows for monitoring and tracking service mileage, dates of service, upcoming service, pending/due service and related costs</w:t>
      </w:r>
      <w:r w:rsidR="00622A7B">
        <w:rPr>
          <w:rFonts w:asciiTheme="minorHAnsi" w:hAnsiTheme="minorHAnsi" w:cstheme="minorHAnsi"/>
          <w:szCs w:val="22"/>
        </w:rPr>
        <w:t xml:space="preserve">. Have alerts for upcoming maintenance-due events </w:t>
      </w:r>
    </w:p>
    <w:p w14:paraId="36DCFB34" w14:textId="77777777" w:rsidR="003706E0" w:rsidRPr="00BE3A8C" w:rsidRDefault="003706E0" w:rsidP="003706E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Parts repair and replacement: System should have the </w:t>
      </w:r>
      <w:commentRangeStart w:id="3"/>
      <w:r w:rsidRPr="00BE3A8C">
        <w:rPr>
          <w:rFonts w:asciiTheme="minorHAnsi" w:hAnsiTheme="minorHAnsi" w:cstheme="minorHAnsi"/>
          <w:szCs w:val="22"/>
        </w:rPr>
        <w:t>ability to enable the fleet manager to track and replace vehicle part</w:t>
      </w:r>
      <w:commentRangeEnd w:id="3"/>
      <w:r w:rsidR="00F31EA9">
        <w:rPr>
          <w:rStyle w:val="CommentReference"/>
        </w:rPr>
        <w:commentReference w:id="3"/>
      </w:r>
      <w:r w:rsidRPr="00BE3A8C">
        <w:rPr>
          <w:rFonts w:asciiTheme="minorHAnsi" w:hAnsiTheme="minorHAnsi" w:cstheme="minorHAnsi"/>
          <w:szCs w:val="22"/>
        </w:rPr>
        <w:t>s, noting dates of replacement, costs, suppliers and note</w:t>
      </w:r>
      <w:r w:rsidR="00C6604E" w:rsidRPr="00BE3A8C">
        <w:rPr>
          <w:rFonts w:asciiTheme="minorHAnsi" w:hAnsiTheme="minorHAnsi" w:cstheme="minorHAnsi"/>
          <w:szCs w:val="22"/>
        </w:rPr>
        <w:t>/remarks</w:t>
      </w:r>
      <w:r w:rsidRPr="00BE3A8C">
        <w:rPr>
          <w:rFonts w:asciiTheme="minorHAnsi" w:hAnsiTheme="minorHAnsi" w:cstheme="minorHAnsi"/>
          <w:szCs w:val="22"/>
        </w:rPr>
        <w:t xml:space="preserve"> on cause of repair for each vehicle.</w:t>
      </w:r>
    </w:p>
    <w:p w14:paraId="569DBDB3" w14:textId="77777777" w:rsidR="003706E0" w:rsidRPr="00BE3A8C" w:rsidRDefault="003706E0" w:rsidP="003706E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Extended repairs/service for vehicles should be noted with date when the service/repair began, location of repair and the date of completion of the repair.</w:t>
      </w:r>
    </w:p>
    <w:p w14:paraId="7C8364A0" w14:textId="77777777" w:rsidR="001C498E" w:rsidRPr="00BE3A8C" w:rsidRDefault="001C498E" w:rsidP="001C498E">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system provide</w:t>
      </w:r>
      <w:r w:rsidR="00C6604E" w:rsidRPr="00BE3A8C">
        <w:rPr>
          <w:rFonts w:asciiTheme="minorHAnsi" w:hAnsiTheme="minorHAnsi" w:cstheme="minorHAnsi"/>
          <w:szCs w:val="22"/>
        </w:rPr>
        <w:t>s</w:t>
      </w:r>
      <w:r w:rsidRPr="00BE3A8C">
        <w:rPr>
          <w:rFonts w:asciiTheme="minorHAnsi" w:hAnsiTheme="minorHAnsi" w:cstheme="minorHAnsi"/>
          <w:szCs w:val="22"/>
        </w:rPr>
        <w:t xml:space="preserve"> entry for the repairs completed and allows a printout of the repairs completion certificate as designed by United Nations with each item fitted or repaired.</w:t>
      </w:r>
    </w:p>
    <w:p w14:paraId="57B83DD8" w14:textId="77777777" w:rsidR="001C498E" w:rsidRPr="00BE3A8C" w:rsidRDefault="001C498E" w:rsidP="001C498E">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system maintains a master table for spare with cost from different vendor based upon the LTA rate</w:t>
      </w:r>
      <w:r w:rsidR="00D54D7A" w:rsidRPr="00BE3A8C">
        <w:rPr>
          <w:rFonts w:asciiTheme="minorHAnsi" w:hAnsiTheme="minorHAnsi" w:cstheme="minorHAnsi"/>
          <w:szCs w:val="22"/>
        </w:rPr>
        <w:t xml:space="preserve"> and any registered LTA companies.</w:t>
      </w:r>
    </w:p>
    <w:p w14:paraId="52295AB7" w14:textId="77777777" w:rsidR="00110158" w:rsidRPr="00BE3A8C" w:rsidRDefault="00D54D7A" w:rsidP="00E53906">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System allows for preparation of a service order by selecting the service types and spare parts to be replaced from the master table and link these to LTA companies in the system and also to NON LTA companies.</w:t>
      </w:r>
    </w:p>
    <w:p w14:paraId="1789F0C1" w14:textId="77777777" w:rsidR="00D54D7A" w:rsidRPr="00BE3A8C" w:rsidRDefault="00D54D7A" w:rsidP="00E53906">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Battery management – System provides for an entry of replacement dates and mileages for battery for the vehicle including battery specification (size, type, ratings and</w:t>
      </w:r>
      <w:r w:rsidR="004A517E" w:rsidRPr="00BE3A8C">
        <w:rPr>
          <w:rFonts w:asciiTheme="minorHAnsi" w:hAnsiTheme="minorHAnsi" w:cstheme="minorHAnsi"/>
          <w:szCs w:val="22"/>
        </w:rPr>
        <w:t xml:space="preserve"> supplier and warranty status) etc.</w:t>
      </w:r>
    </w:p>
    <w:p w14:paraId="21E5E086" w14:textId="77777777" w:rsidR="00A76388" w:rsidRPr="00BE3A8C" w:rsidRDefault="00A76388" w:rsidP="00A76388">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b/>
          <w:szCs w:val="22"/>
        </w:rPr>
        <w:t>Vehicle Disposal management</w:t>
      </w:r>
      <w:r w:rsidRPr="00BE3A8C">
        <w:rPr>
          <w:rFonts w:asciiTheme="minorHAnsi" w:hAnsiTheme="minorHAnsi" w:cstheme="minorHAnsi"/>
          <w:szCs w:val="22"/>
        </w:rPr>
        <w:t xml:space="preserve"> - System should allow for indicating that a vehicle has been disposed including noting the date of disposal, the cost of disposal and a reason for the disposal.</w:t>
      </w:r>
      <w:r w:rsidR="00D43B1C" w:rsidRPr="00BE3A8C">
        <w:rPr>
          <w:rFonts w:asciiTheme="minorHAnsi" w:hAnsiTheme="minorHAnsi" w:cstheme="minorHAnsi"/>
          <w:szCs w:val="22"/>
        </w:rPr>
        <w:t xml:space="preserve"> </w:t>
      </w:r>
    </w:p>
    <w:p w14:paraId="0AE3484E" w14:textId="77777777" w:rsidR="002B5BB2" w:rsidRPr="00BE3A8C" w:rsidRDefault="002B5BB2" w:rsidP="002B5BB2">
      <w:pPr>
        <w:widowControl/>
        <w:tabs>
          <w:tab w:val="left" w:pos="900"/>
        </w:tabs>
        <w:overflowPunct/>
        <w:adjustRightInd/>
        <w:ind w:left="900"/>
        <w:jc w:val="both"/>
        <w:rPr>
          <w:rFonts w:asciiTheme="minorHAnsi" w:hAnsiTheme="minorHAnsi" w:cstheme="minorHAnsi"/>
          <w:b/>
          <w:sz w:val="22"/>
          <w:szCs w:val="22"/>
          <w:u w:val="single"/>
        </w:rPr>
      </w:pPr>
      <w:r w:rsidRPr="00BE3A8C">
        <w:rPr>
          <w:rFonts w:asciiTheme="minorHAnsi" w:hAnsiTheme="minorHAnsi" w:cstheme="minorHAnsi"/>
          <w:b/>
          <w:sz w:val="22"/>
          <w:szCs w:val="22"/>
          <w:u w:val="single"/>
        </w:rPr>
        <w:t>Monitoring Device</w:t>
      </w:r>
    </w:p>
    <w:p w14:paraId="4C5980B9" w14:textId="6B7E2187" w:rsidR="000F6DED" w:rsidRPr="00BE3A8C" w:rsidRDefault="000F6DED" w:rsidP="002B5BB2">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The system should </w:t>
      </w:r>
      <w:r w:rsidR="005F5DEF" w:rsidRPr="00BE3A8C">
        <w:rPr>
          <w:rFonts w:asciiTheme="minorHAnsi" w:hAnsiTheme="minorHAnsi" w:cstheme="minorHAnsi"/>
          <w:szCs w:val="22"/>
        </w:rPr>
        <w:t>specify</w:t>
      </w:r>
      <w:r w:rsidRPr="00BE3A8C">
        <w:rPr>
          <w:rFonts w:asciiTheme="minorHAnsi" w:hAnsiTheme="minorHAnsi" w:cstheme="minorHAnsi"/>
          <w:szCs w:val="22"/>
        </w:rPr>
        <w:t xml:space="preserve"> the most </w:t>
      </w:r>
      <w:r w:rsidR="005F5DEF" w:rsidRPr="00BE3A8C">
        <w:rPr>
          <w:rFonts w:asciiTheme="minorHAnsi" w:hAnsiTheme="minorHAnsi" w:cstheme="minorHAnsi"/>
          <w:szCs w:val="22"/>
        </w:rPr>
        <w:t>proposed</w:t>
      </w:r>
      <w:r w:rsidRPr="00BE3A8C">
        <w:rPr>
          <w:rFonts w:asciiTheme="minorHAnsi" w:hAnsiTheme="minorHAnsi" w:cstheme="minorHAnsi"/>
          <w:szCs w:val="22"/>
        </w:rPr>
        <w:t xml:space="preserve"> technology (GSM, GPRS</w:t>
      </w:r>
      <w:r w:rsidR="005F5DEF" w:rsidRPr="00BE3A8C">
        <w:rPr>
          <w:rFonts w:asciiTheme="minorHAnsi" w:hAnsiTheme="minorHAnsi" w:cstheme="minorHAnsi"/>
          <w:szCs w:val="22"/>
        </w:rPr>
        <w:t>, GPS, RFID linkage etc</w:t>
      </w:r>
      <w:r w:rsidRPr="00BE3A8C">
        <w:rPr>
          <w:rFonts w:asciiTheme="minorHAnsi" w:hAnsiTheme="minorHAnsi" w:cstheme="minorHAnsi"/>
          <w:szCs w:val="22"/>
        </w:rPr>
        <w:t>) for a monitoring device that is embedded onto the vehicle. The proposal should indicate the indicative lifetime of the monitoring device.</w:t>
      </w:r>
    </w:p>
    <w:p w14:paraId="20AC0F60" w14:textId="1DC217B6" w:rsidR="00A76388" w:rsidRPr="00BE3A8C" w:rsidRDefault="002B5BB2" w:rsidP="002B5BB2">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If the monitoring device in the vehicle is moved to a new vehicle</w:t>
      </w:r>
      <w:r w:rsidR="000F6DED" w:rsidRPr="00BE3A8C">
        <w:rPr>
          <w:rFonts w:asciiTheme="minorHAnsi" w:hAnsiTheme="minorHAnsi" w:cstheme="minorHAnsi"/>
          <w:szCs w:val="22"/>
        </w:rPr>
        <w:t xml:space="preserve"> (e.g. following disposal)</w:t>
      </w:r>
      <w:r w:rsidRPr="00BE3A8C">
        <w:rPr>
          <w:rFonts w:asciiTheme="minorHAnsi" w:hAnsiTheme="minorHAnsi" w:cstheme="minorHAnsi"/>
          <w:szCs w:val="22"/>
        </w:rPr>
        <w:t xml:space="preserve">, it should </w:t>
      </w:r>
      <w:r w:rsidR="00E406B6">
        <w:rPr>
          <w:rFonts w:asciiTheme="minorHAnsi" w:hAnsiTheme="minorHAnsi" w:cstheme="minorHAnsi"/>
          <w:szCs w:val="22"/>
        </w:rPr>
        <w:t xml:space="preserve">have a re-set function to </w:t>
      </w:r>
      <w:r w:rsidRPr="00BE3A8C">
        <w:rPr>
          <w:rFonts w:asciiTheme="minorHAnsi" w:hAnsiTheme="minorHAnsi" w:cstheme="minorHAnsi"/>
          <w:szCs w:val="22"/>
        </w:rPr>
        <w:t>begin a fresh record of monitoring the new vehicle assigned.</w:t>
      </w:r>
    </w:p>
    <w:p w14:paraId="03D6AB5F" w14:textId="77777777" w:rsidR="002B5BB2" w:rsidRPr="00BE3A8C" w:rsidRDefault="000F6DED" w:rsidP="002B5BB2">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The FMS should </w:t>
      </w:r>
      <w:r w:rsidR="00704FE5" w:rsidRPr="00BE3A8C">
        <w:rPr>
          <w:rFonts w:asciiTheme="minorHAnsi" w:hAnsiTheme="minorHAnsi" w:cstheme="minorHAnsi"/>
          <w:szCs w:val="22"/>
        </w:rPr>
        <w:t>allow for users to send text-based information to in-vehicle navigation and allow for SMS texting to end-users</w:t>
      </w:r>
      <w:r w:rsidR="007249A2" w:rsidRPr="00BE3A8C">
        <w:rPr>
          <w:rFonts w:asciiTheme="minorHAnsi" w:hAnsiTheme="minorHAnsi" w:cstheme="minorHAnsi"/>
          <w:szCs w:val="22"/>
        </w:rPr>
        <w:t>.</w:t>
      </w:r>
    </w:p>
    <w:p w14:paraId="5D7918A7" w14:textId="60D93625" w:rsidR="007249A2" w:rsidRPr="00BE3A8C" w:rsidRDefault="007249A2" w:rsidP="002B5BB2">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device on the vehicle should have capability to enable remote powering down the vehicle if required by the system</w:t>
      </w:r>
      <w:r w:rsidR="0054492F">
        <w:rPr>
          <w:rFonts w:asciiTheme="minorHAnsi" w:hAnsiTheme="minorHAnsi" w:cstheme="minorHAnsi"/>
          <w:szCs w:val="22"/>
        </w:rPr>
        <w:t>. Immobilization feature should be triggered either manually or by predefined parameters</w:t>
      </w:r>
    </w:p>
    <w:p w14:paraId="09B3A0E7" w14:textId="77777777" w:rsidR="00712E84" w:rsidRPr="00BE3A8C" w:rsidRDefault="00712E84" w:rsidP="002B5BB2">
      <w:pPr>
        <w:pStyle w:val="ListParagraph"/>
        <w:widowControl/>
        <w:tabs>
          <w:tab w:val="left" w:pos="900"/>
        </w:tabs>
        <w:overflowPunct/>
        <w:adjustRightInd/>
        <w:spacing w:line="240" w:lineRule="auto"/>
        <w:jc w:val="both"/>
        <w:rPr>
          <w:rFonts w:asciiTheme="minorHAnsi" w:hAnsiTheme="minorHAnsi" w:cstheme="minorHAnsi"/>
          <w:szCs w:val="22"/>
        </w:rPr>
      </w:pPr>
    </w:p>
    <w:p w14:paraId="4B30766A" w14:textId="77777777" w:rsidR="004A517E" w:rsidRPr="00BE3A8C" w:rsidRDefault="004A517E" w:rsidP="004A517E">
      <w:pPr>
        <w:widowControl/>
        <w:tabs>
          <w:tab w:val="left" w:pos="900"/>
        </w:tabs>
        <w:overflowPunct/>
        <w:adjustRightInd/>
        <w:ind w:left="900"/>
        <w:jc w:val="both"/>
        <w:rPr>
          <w:rFonts w:asciiTheme="minorHAnsi" w:hAnsiTheme="minorHAnsi" w:cstheme="minorHAnsi"/>
          <w:b/>
          <w:sz w:val="22"/>
          <w:szCs w:val="22"/>
          <w:u w:val="single"/>
        </w:rPr>
      </w:pPr>
      <w:r w:rsidRPr="00BE3A8C">
        <w:rPr>
          <w:rFonts w:asciiTheme="minorHAnsi" w:hAnsiTheme="minorHAnsi" w:cstheme="minorHAnsi"/>
          <w:b/>
          <w:sz w:val="22"/>
          <w:szCs w:val="22"/>
          <w:u w:val="single"/>
        </w:rPr>
        <w:t>Fuel Management</w:t>
      </w:r>
    </w:p>
    <w:p w14:paraId="1D3B98B3" w14:textId="77777777" w:rsidR="004A517E" w:rsidRPr="00BE3A8C" w:rsidRDefault="00243A36" w:rsidP="00E53906">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System offers real time monitoring of fuel usage by each vehicle by litre of fuel, by kilometer</w:t>
      </w:r>
      <w:r w:rsidR="002B5BB2" w:rsidRPr="00BE3A8C">
        <w:rPr>
          <w:rFonts w:asciiTheme="minorHAnsi" w:hAnsiTheme="minorHAnsi" w:cstheme="minorHAnsi"/>
          <w:szCs w:val="22"/>
        </w:rPr>
        <w:t>s</w:t>
      </w:r>
      <w:r w:rsidRPr="00BE3A8C">
        <w:rPr>
          <w:rFonts w:asciiTheme="minorHAnsi" w:hAnsiTheme="minorHAnsi" w:cstheme="minorHAnsi"/>
          <w:szCs w:val="22"/>
        </w:rPr>
        <w:t xml:space="preserve"> traveled and by specified period of monitoring. </w:t>
      </w:r>
    </w:p>
    <w:p w14:paraId="125DDCDA" w14:textId="77777777" w:rsidR="004A517E" w:rsidRPr="00BE3A8C" w:rsidRDefault="00243A36" w:rsidP="00E53906">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System allows for interface with vehicle fuel cards to indicate how much fuel has been disbursed to a vehicle.</w:t>
      </w:r>
      <w:r w:rsidR="002B5BB2" w:rsidRPr="00BE3A8C">
        <w:rPr>
          <w:rFonts w:asciiTheme="minorHAnsi" w:hAnsiTheme="minorHAnsi" w:cstheme="minorHAnsi"/>
          <w:szCs w:val="22"/>
        </w:rPr>
        <w:t xml:space="preserve"> (If the fuel stations have provision/ RFID)</w:t>
      </w:r>
    </w:p>
    <w:p w14:paraId="35EE5829" w14:textId="77777777" w:rsidR="002B5BB2" w:rsidRPr="00BE3A8C" w:rsidRDefault="002B5BB2" w:rsidP="002B5BB2">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System is able to monitor and provide inform</w:t>
      </w:r>
      <w:r w:rsidR="005F5DEF" w:rsidRPr="00BE3A8C">
        <w:rPr>
          <w:rFonts w:asciiTheme="minorHAnsi" w:hAnsiTheme="minorHAnsi" w:cstheme="minorHAnsi"/>
          <w:szCs w:val="22"/>
        </w:rPr>
        <w:t>ation on the actual fuel in lit</w:t>
      </w:r>
      <w:r w:rsidRPr="00BE3A8C">
        <w:rPr>
          <w:rFonts w:asciiTheme="minorHAnsi" w:hAnsiTheme="minorHAnsi" w:cstheme="minorHAnsi"/>
          <w:szCs w:val="22"/>
        </w:rPr>
        <w:t>r</w:t>
      </w:r>
      <w:r w:rsidR="005F5DEF" w:rsidRPr="00BE3A8C">
        <w:rPr>
          <w:rFonts w:asciiTheme="minorHAnsi" w:hAnsiTheme="minorHAnsi" w:cstheme="minorHAnsi"/>
          <w:szCs w:val="22"/>
        </w:rPr>
        <w:t>e</w:t>
      </w:r>
      <w:r w:rsidRPr="00BE3A8C">
        <w:rPr>
          <w:rFonts w:asciiTheme="minorHAnsi" w:hAnsiTheme="minorHAnsi" w:cstheme="minorHAnsi"/>
          <w:szCs w:val="22"/>
        </w:rPr>
        <w:t>s that has been fueled in the tank at each point of refueling</w:t>
      </w:r>
      <w:r w:rsidR="005F5DEF" w:rsidRPr="00BE3A8C">
        <w:rPr>
          <w:rFonts w:asciiTheme="minorHAnsi" w:hAnsiTheme="minorHAnsi" w:cstheme="minorHAnsi"/>
          <w:szCs w:val="22"/>
        </w:rPr>
        <w:t xml:space="preserve"> and </w:t>
      </w:r>
      <w:r w:rsidR="00A14ADA" w:rsidRPr="00BE3A8C">
        <w:rPr>
          <w:rFonts w:asciiTheme="minorHAnsi" w:hAnsiTheme="minorHAnsi" w:cstheme="minorHAnsi"/>
          <w:szCs w:val="22"/>
        </w:rPr>
        <w:t>also indicate</w:t>
      </w:r>
      <w:r w:rsidRPr="00BE3A8C">
        <w:rPr>
          <w:rFonts w:asciiTheme="minorHAnsi" w:hAnsiTheme="minorHAnsi" w:cstheme="minorHAnsi"/>
          <w:szCs w:val="22"/>
        </w:rPr>
        <w:t xml:space="preserve"> the actual fuel in tank at any time.</w:t>
      </w:r>
    </w:p>
    <w:p w14:paraId="13B8E2E1" w14:textId="77777777" w:rsidR="00712E84" w:rsidRPr="00BE3A8C" w:rsidRDefault="00712E84" w:rsidP="00712E84">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System allow entries on fuel that has been issued to each vehicle while capturing the dates, fuel in liters, unit cost of fuel, type of fuel, amount in </w:t>
      </w:r>
      <w:r w:rsidR="002B5BB2" w:rsidRPr="00BE3A8C">
        <w:rPr>
          <w:rFonts w:asciiTheme="minorHAnsi" w:hAnsiTheme="minorHAnsi" w:cstheme="minorHAnsi"/>
          <w:szCs w:val="22"/>
        </w:rPr>
        <w:t>local currency</w:t>
      </w:r>
      <w:r w:rsidRPr="00BE3A8C">
        <w:rPr>
          <w:rFonts w:asciiTheme="minorHAnsi" w:hAnsiTheme="minorHAnsi" w:cstheme="minorHAnsi"/>
          <w:szCs w:val="22"/>
        </w:rPr>
        <w:t xml:space="preserve"> and the </w:t>
      </w:r>
      <w:r w:rsidR="00442D90" w:rsidRPr="00BE3A8C">
        <w:rPr>
          <w:rFonts w:asciiTheme="minorHAnsi" w:hAnsiTheme="minorHAnsi" w:cstheme="minorHAnsi"/>
          <w:szCs w:val="22"/>
        </w:rPr>
        <w:t>fueling</w:t>
      </w:r>
      <w:r w:rsidRPr="00BE3A8C">
        <w:rPr>
          <w:rFonts w:asciiTheme="minorHAnsi" w:hAnsiTheme="minorHAnsi" w:cstheme="minorHAnsi"/>
          <w:szCs w:val="22"/>
        </w:rPr>
        <w:t xml:space="preserve"> station</w:t>
      </w:r>
      <w:r w:rsidR="00442D90" w:rsidRPr="00BE3A8C">
        <w:rPr>
          <w:rFonts w:asciiTheme="minorHAnsi" w:hAnsiTheme="minorHAnsi" w:cstheme="minorHAnsi"/>
          <w:szCs w:val="22"/>
        </w:rPr>
        <w:t>.</w:t>
      </w:r>
    </w:p>
    <w:p w14:paraId="36E49E3E" w14:textId="77777777" w:rsidR="00A61F80" w:rsidRPr="00BE3A8C" w:rsidRDefault="007A3EA6"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View</w:t>
      </w:r>
      <w:r w:rsidR="00A61F80" w:rsidRPr="00BE3A8C">
        <w:rPr>
          <w:rFonts w:asciiTheme="minorHAnsi" w:hAnsiTheme="minorHAnsi" w:cstheme="minorHAnsi"/>
          <w:szCs w:val="22"/>
        </w:rPr>
        <w:t xml:space="preserve"> consumption per trip, per day, per week, per month and per year.</w:t>
      </w:r>
    </w:p>
    <w:p w14:paraId="7B977574" w14:textId="77777777" w:rsidR="004A517E" w:rsidRDefault="007A3EA6"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View</w:t>
      </w:r>
      <w:r w:rsidR="00A61F80" w:rsidRPr="00BE3A8C">
        <w:rPr>
          <w:rFonts w:asciiTheme="minorHAnsi" w:hAnsiTheme="minorHAnsi" w:cstheme="minorHAnsi"/>
          <w:szCs w:val="22"/>
        </w:rPr>
        <w:t xml:space="preserve"> fueling details per vehicle including volume in liters, day, time and place.</w:t>
      </w:r>
    </w:p>
    <w:p w14:paraId="37B81835" w14:textId="3FEB2E36" w:rsidR="00F55154" w:rsidRPr="00BE3A8C" w:rsidRDefault="00F55154"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Pr>
          <w:rFonts w:asciiTheme="minorHAnsi" w:hAnsiTheme="minorHAnsi" w:cstheme="minorHAnsi"/>
          <w:szCs w:val="22"/>
        </w:rPr>
        <w:t xml:space="preserve">Ability/Flexibility to </w:t>
      </w:r>
      <w:r w:rsidR="004C383C">
        <w:rPr>
          <w:rFonts w:asciiTheme="minorHAnsi" w:hAnsiTheme="minorHAnsi" w:cstheme="minorHAnsi"/>
          <w:szCs w:val="22"/>
        </w:rPr>
        <w:t>self-customize</w:t>
      </w:r>
      <w:r>
        <w:rPr>
          <w:rFonts w:asciiTheme="minorHAnsi" w:hAnsiTheme="minorHAnsi" w:cstheme="minorHAnsi"/>
          <w:szCs w:val="22"/>
        </w:rPr>
        <w:t xml:space="preserve"> metrics, e.g. liters/km, etc. </w:t>
      </w:r>
    </w:p>
    <w:p w14:paraId="7C81E789" w14:textId="77777777" w:rsidR="005F5DEF" w:rsidRPr="00BE3A8C" w:rsidRDefault="005F5DEF" w:rsidP="005F5DEF">
      <w:pPr>
        <w:widowControl/>
        <w:tabs>
          <w:tab w:val="left" w:pos="900"/>
        </w:tabs>
        <w:overflowPunct/>
        <w:adjustRightInd/>
        <w:ind w:left="1080"/>
        <w:jc w:val="both"/>
        <w:rPr>
          <w:rFonts w:asciiTheme="minorHAnsi" w:hAnsiTheme="minorHAnsi" w:cstheme="minorHAnsi"/>
          <w:szCs w:val="22"/>
        </w:rPr>
      </w:pPr>
    </w:p>
    <w:p w14:paraId="1E9C717A" w14:textId="77777777" w:rsidR="005F5DEF" w:rsidRPr="00BE3A8C" w:rsidRDefault="007F3DEB" w:rsidP="007F3DEB">
      <w:pPr>
        <w:widowControl/>
        <w:tabs>
          <w:tab w:val="left" w:pos="900"/>
        </w:tabs>
        <w:overflowPunct/>
        <w:adjustRightInd/>
        <w:ind w:left="900"/>
        <w:jc w:val="both"/>
        <w:rPr>
          <w:rFonts w:asciiTheme="minorHAnsi" w:hAnsiTheme="minorHAnsi" w:cstheme="minorHAnsi"/>
          <w:b/>
          <w:sz w:val="22"/>
          <w:szCs w:val="22"/>
          <w:u w:val="single"/>
        </w:rPr>
      </w:pPr>
      <w:r w:rsidRPr="00BE3A8C">
        <w:rPr>
          <w:rFonts w:asciiTheme="minorHAnsi" w:hAnsiTheme="minorHAnsi" w:cstheme="minorHAnsi"/>
          <w:b/>
          <w:sz w:val="22"/>
          <w:szCs w:val="22"/>
          <w:u w:val="single"/>
        </w:rPr>
        <w:t>Accident Management</w:t>
      </w:r>
    </w:p>
    <w:p w14:paraId="72BA0ECA" w14:textId="77777777" w:rsidR="005F5DEF" w:rsidRPr="00BE3A8C" w:rsidRDefault="007F3DEB"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The system should have an accident module to note which vehicle has been involved in an accident with details including: date/time of the accident, names of the drivers, place of the accident, </w:t>
      </w:r>
      <w:r w:rsidR="00930C37" w:rsidRPr="00BE3A8C">
        <w:rPr>
          <w:rFonts w:asciiTheme="minorHAnsi" w:hAnsiTheme="minorHAnsi" w:cstheme="minorHAnsi"/>
          <w:szCs w:val="22"/>
        </w:rPr>
        <w:t>and purpose</w:t>
      </w:r>
      <w:r w:rsidRPr="00BE3A8C">
        <w:rPr>
          <w:rFonts w:asciiTheme="minorHAnsi" w:hAnsiTheme="minorHAnsi" w:cstheme="minorHAnsi"/>
          <w:szCs w:val="22"/>
        </w:rPr>
        <w:t xml:space="preserve"> of the trip when the accident occurred.</w:t>
      </w:r>
    </w:p>
    <w:p w14:paraId="66D6416F" w14:textId="77777777" w:rsidR="00930C37" w:rsidRPr="00BE3A8C" w:rsidRDefault="00930C37"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The accident module should have follow up capability for </w:t>
      </w:r>
      <w:r w:rsidR="0069653E" w:rsidRPr="00BE3A8C">
        <w:rPr>
          <w:rFonts w:asciiTheme="minorHAnsi" w:hAnsiTheme="minorHAnsi" w:cstheme="minorHAnsi"/>
          <w:szCs w:val="22"/>
        </w:rPr>
        <w:t>when the accident was reported to insurance and police, police reference numbers, details of the official police review of the accident circumstances.</w:t>
      </w:r>
    </w:p>
    <w:p w14:paraId="44992873" w14:textId="77777777" w:rsidR="00A14ADA" w:rsidRPr="00BE3A8C" w:rsidRDefault="00A14ADA" w:rsidP="00A14ADA">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module should allow for recording d</w:t>
      </w:r>
      <w:r w:rsidR="0069653E" w:rsidRPr="00BE3A8C">
        <w:rPr>
          <w:rFonts w:asciiTheme="minorHAnsi" w:hAnsiTheme="minorHAnsi" w:cstheme="minorHAnsi"/>
          <w:szCs w:val="22"/>
        </w:rPr>
        <w:t>etails of the damaged vehicle parts during the accident and the overall cost estimates for the repairs.</w:t>
      </w:r>
    </w:p>
    <w:p w14:paraId="42B1978C" w14:textId="77777777" w:rsidR="00A14ADA" w:rsidRPr="00BE3A8C" w:rsidRDefault="00A14ADA" w:rsidP="00A14ADA">
      <w:pPr>
        <w:pStyle w:val="ListParagraph"/>
        <w:widowControl/>
        <w:tabs>
          <w:tab w:val="left" w:pos="900"/>
        </w:tabs>
        <w:overflowPunct/>
        <w:adjustRightInd/>
        <w:spacing w:line="240" w:lineRule="auto"/>
        <w:ind w:left="1440"/>
        <w:jc w:val="both"/>
        <w:rPr>
          <w:rFonts w:asciiTheme="minorHAnsi" w:hAnsiTheme="minorHAnsi" w:cstheme="minorHAnsi"/>
          <w:szCs w:val="22"/>
        </w:rPr>
      </w:pPr>
    </w:p>
    <w:p w14:paraId="320FB28C" w14:textId="77777777" w:rsidR="00A14ADA" w:rsidRPr="00BE3A8C" w:rsidRDefault="00A14ADA" w:rsidP="00A14ADA">
      <w:pPr>
        <w:widowControl/>
        <w:tabs>
          <w:tab w:val="left" w:pos="900"/>
        </w:tabs>
        <w:overflowPunct/>
        <w:adjustRightInd/>
        <w:ind w:left="900"/>
        <w:jc w:val="both"/>
        <w:rPr>
          <w:rFonts w:asciiTheme="minorHAnsi" w:hAnsiTheme="minorHAnsi" w:cstheme="minorHAnsi"/>
          <w:b/>
          <w:sz w:val="22"/>
          <w:szCs w:val="22"/>
          <w:u w:val="single"/>
        </w:rPr>
      </w:pPr>
      <w:commentRangeStart w:id="4"/>
      <w:r w:rsidRPr="00BE3A8C">
        <w:rPr>
          <w:rFonts w:asciiTheme="minorHAnsi" w:hAnsiTheme="minorHAnsi" w:cstheme="minorHAnsi"/>
          <w:b/>
          <w:sz w:val="22"/>
          <w:szCs w:val="22"/>
          <w:u w:val="single"/>
        </w:rPr>
        <w:t>Fleet tracking</w:t>
      </w:r>
      <w:commentRangeEnd w:id="4"/>
      <w:r w:rsidR="0054492F">
        <w:rPr>
          <w:rStyle w:val="CommentReference"/>
        </w:rPr>
        <w:commentReference w:id="4"/>
      </w:r>
    </w:p>
    <w:p w14:paraId="1F4172CA" w14:textId="77777777" w:rsidR="005F5DEF" w:rsidRPr="00BE3A8C" w:rsidRDefault="00A14ADA"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The system should ably display the </w:t>
      </w:r>
      <w:commentRangeStart w:id="5"/>
      <w:r w:rsidRPr="00BE3A8C">
        <w:rPr>
          <w:rFonts w:asciiTheme="minorHAnsi" w:hAnsiTheme="minorHAnsi" w:cstheme="minorHAnsi"/>
          <w:szCs w:val="22"/>
        </w:rPr>
        <w:t xml:space="preserve">road network </w:t>
      </w:r>
      <w:commentRangeEnd w:id="5"/>
      <w:r w:rsidR="00B51346">
        <w:rPr>
          <w:rStyle w:val="CommentReference"/>
        </w:rPr>
        <w:commentReference w:id="5"/>
      </w:r>
      <w:r w:rsidRPr="00BE3A8C">
        <w:rPr>
          <w:rFonts w:asciiTheme="minorHAnsi" w:hAnsiTheme="minorHAnsi" w:cstheme="minorHAnsi"/>
          <w:szCs w:val="22"/>
        </w:rPr>
        <w:t>in Uganda</w:t>
      </w:r>
    </w:p>
    <w:p w14:paraId="2CDD5F43" w14:textId="77777777" w:rsidR="00A14ADA" w:rsidRPr="00BE3A8C" w:rsidRDefault="00A14ADA"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Allow for plotting all the United Nations offices exact locations and any other point of interest that may be made to the proposer.</w:t>
      </w:r>
    </w:p>
    <w:p w14:paraId="439C69CD" w14:textId="77777777" w:rsidR="005F5DEF" w:rsidRPr="00BE3A8C" w:rsidRDefault="00A14ADA"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Allow for users to zoom in and out of the maps</w:t>
      </w:r>
      <w:r w:rsidR="00321B1B" w:rsidRPr="00BE3A8C">
        <w:rPr>
          <w:rFonts w:asciiTheme="minorHAnsi" w:hAnsiTheme="minorHAnsi" w:cstheme="minorHAnsi"/>
          <w:szCs w:val="22"/>
        </w:rPr>
        <w:t>, allow for geo-fencing of each vehicle at any time.</w:t>
      </w:r>
    </w:p>
    <w:p w14:paraId="6293BCDB" w14:textId="77777777" w:rsidR="00135408" w:rsidRPr="00BE3A8C" w:rsidRDefault="00135408"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system should allow plotting of all points of interest by a user.</w:t>
      </w:r>
    </w:p>
    <w:p w14:paraId="58C1002A" w14:textId="77777777" w:rsidR="00321B1B" w:rsidRPr="00BE3A8C" w:rsidRDefault="00321B1B"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Allow for allocation of drivers to vehicles by administrator/transport manager both manually and automatically (by a driver entering the vehicle with an authorized key).</w:t>
      </w:r>
    </w:p>
    <w:p w14:paraId="7F302698" w14:textId="77777777" w:rsidR="004937A6" w:rsidRPr="00BE3A8C" w:rsidRDefault="004937A6"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System allow SMS texting to end-users</w:t>
      </w:r>
    </w:p>
    <w:p w14:paraId="75457F2A" w14:textId="77777777" w:rsidR="00321B1B" w:rsidRPr="00BE3A8C" w:rsidRDefault="004937A6"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Allow for printing of maps, reports and driver details</w:t>
      </w:r>
    </w:p>
    <w:p w14:paraId="062C6878" w14:textId="77777777" w:rsidR="004937A6" w:rsidRPr="00BE3A8C" w:rsidRDefault="004937A6" w:rsidP="00A61F80">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Allows for the users to send text based information to in-vehicle navigation devices</w:t>
      </w:r>
    </w:p>
    <w:p w14:paraId="70B080F5" w14:textId="77777777" w:rsidR="004937A6" w:rsidRPr="00BE3A8C" w:rsidRDefault="004937A6" w:rsidP="004937A6">
      <w:pPr>
        <w:widowControl/>
        <w:tabs>
          <w:tab w:val="left" w:pos="900"/>
        </w:tabs>
        <w:overflowPunct/>
        <w:adjustRightInd/>
        <w:ind w:left="1080"/>
        <w:jc w:val="both"/>
        <w:rPr>
          <w:rFonts w:asciiTheme="minorHAnsi" w:hAnsiTheme="minorHAnsi" w:cstheme="minorHAnsi"/>
          <w:szCs w:val="22"/>
        </w:rPr>
      </w:pPr>
    </w:p>
    <w:p w14:paraId="3E502E24" w14:textId="77777777" w:rsidR="00704FE5" w:rsidRPr="00BE3A8C" w:rsidRDefault="00704FE5" w:rsidP="004937A6">
      <w:pPr>
        <w:widowControl/>
        <w:tabs>
          <w:tab w:val="left" w:pos="900"/>
        </w:tabs>
        <w:overflowPunct/>
        <w:adjustRightInd/>
        <w:ind w:left="1080"/>
        <w:jc w:val="both"/>
        <w:rPr>
          <w:rFonts w:asciiTheme="minorHAnsi" w:hAnsiTheme="minorHAnsi" w:cstheme="minorHAnsi"/>
          <w:b/>
          <w:szCs w:val="22"/>
          <w:u w:val="single"/>
        </w:rPr>
      </w:pPr>
      <w:r w:rsidRPr="00BE3A8C">
        <w:rPr>
          <w:rFonts w:asciiTheme="minorHAnsi" w:hAnsiTheme="minorHAnsi" w:cstheme="minorHAnsi"/>
          <w:b/>
          <w:szCs w:val="22"/>
          <w:u w:val="single"/>
        </w:rPr>
        <w:t>System Alerts and Notifications</w:t>
      </w:r>
    </w:p>
    <w:p w14:paraId="2506EDBA" w14:textId="77777777" w:rsidR="00C64571" w:rsidRPr="00BE3A8C" w:rsidRDefault="00C64571" w:rsidP="00C64571">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system is able to send SMS, email and interactive pop-up alerts on the user desktop and or phone to pre-selected users when an event occurs. Events can include:</w:t>
      </w:r>
    </w:p>
    <w:p w14:paraId="15DAB976" w14:textId="56D27C24" w:rsidR="00C64571" w:rsidRPr="00BE3A8C" w:rsidRDefault="00C64571"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System</w:t>
      </w:r>
      <w:r w:rsidR="004C383C">
        <w:rPr>
          <w:rFonts w:asciiTheme="minorHAnsi" w:hAnsiTheme="minorHAnsi" w:cstheme="minorHAnsi"/>
          <w:szCs w:val="22"/>
        </w:rPr>
        <w:t xml:space="preserve"> malfunction – system component</w:t>
      </w:r>
      <w:r w:rsidRPr="00BE3A8C">
        <w:rPr>
          <w:rFonts w:asciiTheme="minorHAnsi" w:hAnsiTheme="minorHAnsi" w:cstheme="minorHAnsi"/>
          <w:szCs w:val="22"/>
        </w:rPr>
        <w:t xml:space="preserve"> that stops to work on a vehicle.</w:t>
      </w:r>
    </w:p>
    <w:p w14:paraId="0309A2E3" w14:textId="77777777" w:rsidR="00C64571" w:rsidRPr="00BE3A8C" w:rsidRDefault="00C64571"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 vehicle over-speeding and going beyond a set speed limit</w:t>
      </w:r>
    </w:p>
    <w:p w14:paraId="23BA88BA" w14:textId="3982BD56" w:rsidR="00C64571" w:rsidRPr="00BE3A8C" w:rsidRDefault="00C64571"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 vehicle enters a non-authorized zone on a map, or leaves a geo-fenced area and route</w:t>
      </w:r>
      <w:r w:rsidR="004C659C" w:rsidRPr="00BE3A8C">
        <w:rPr>
          <w:rFonts w:asciiTheme="minorHAnsi" w:hAnsiTheme="minorHAnsi" w:cstheme="minorHAnsi"/>
          <w:szCs w:val="22"/>
        </w:rPr>
        <w:t>.</w:t>
      </w:r>
      <w:r w:rsidR="004C383C">
        <w:rPr>
          <w:rFonts w:asciiTheme="minorHAnsi" w:hAnsiTheme="minorHAnsi" w:cstheme="minorHAnsi"/>
          <w:szCs w:val="22"/>
        </w:rPr>
        <w:t xml:space="preserve"> Option to immobilize vehi</w:t>
      </w:r>
      <w:r w:rsidR="005B3B8A">
        <w:rPr>
          <w:rFonts w:asciiTheme="minorHAnsi" w:hAnsiTheme="minorHAnsi" w:cstheme="minorHAnsi"/>
          <w:szCs w:val="22"/>
        </w:rPr>
        <w:t>c</w:t>
      </w:r>
      <w:r w:rsidR="004C383C">
        <w:rPr>
          <w:rFonts w:asciiTheme="minorHAnsi" w:hAnsiTheme="minorHAnsi" w:cstheme="minorHAnsi"/>
          <w:szCs w:val="22"/>
        </w:rPr>
        <w:t>le</w:t>
      </w:r>
    </w:p>
    <w:p w14:paraId="461C0C22" w14:textId="77777777" w:rsidR="004C659C" w:rsidRPr="00BE3A8C" w:rsidRDefault="004C659C"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 preselected mileage is reached by a particular vehicle.</w:t>
      </w:r>
    </w:p>
    <w:p w14:paraId="3D0A468C" w14:textId="77777777" w:rsidR="004C659C" w:rsidRPr="00BE3A8C" w:rsidRDefault="004C659C"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 maintenance activity is due based on a period or mileage.</w:t>
      </w:r>
    </w:p>
    <w:p w14:paraId="4E414CAA" w14:textId="77777777" w:rsidR="004C659C" w:rsidRPr="00BE3A8C" w:rsidRDefault="004C659C"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 maintenance activity is carried out before a preset period and mileage.</w:t>
      </w:r>
    </w:p>
    <w:p w14:paraId="3A26ED80" w14:textId="77777777" w:rsidR="004C659C" w:rsidRPr="00BE3A8C" w:rsidRDefault="004C659C"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 battery on the vehicle is low and in need of replacement.</w:t>
      </w:r>
    </w:p>
    <w:p w14:paraId="027215E1" w14:textId="77777777" w:rsidR="004C659C" w:rsidRPr="00BE3A8C" w:rsidRDefault="004C659C"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 vehicle is driven outside the authorized time, date and day.</w:t>
      </w:r>
    </w:p>
    <w:p w14:paraId="6DBE0C10" w14:textId="77777777" w:rsidR="004C659C" w:rsidRPr="00BE3A8C" w:rsidRDefault="004C659C"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 driver registered in the system has an expiring driving permit.</w:t>
      </w:r>
    </w:p>
    <w:p w14:paraId="2EE1ABEA" w14:textId="77777777" w:rsidR="004C659C" w:rsidRPr="00BE3A8C" w:rsidRDefault="004C659C" w:rsidP="00C64571">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A driver in an emergency</w:t>
      </w:r>
    </w:p>
    <w:p w14:paraId="228D025B" w14:textId="77777777" w:rsidR="004937A6" w:rsidRPr="00BE3A8C" w:rsidRDefault="007249A2" w:rsidP="00E07D81">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system should allow for alerts to be sent to specific users as well as to groups as might be required.</w:t>
      </w:r>
    </w:p>
    <w:p w14:paraId="16A02870" w14:textId="77777777" w:rsidR="004937A6" w:rsidRPr="00BE3A8C" w:rsidRDefault="004937A6" w:rsidP="004937A6">
      <w:pPr>
        <w:widowControl/>
        <w:tabs>
          <w:tab w:val="left" w:pos="900"/>
        </w:tabs>
        <w:overflowPunct/>
        <w:adjustRightInd/>
        <w:ind w:left="1080"/>
        <w:jc w:val="both"/>
        <w:rPr>
          <w:rFonts w:asciiTheme="minorHAnsi" w:hAnsiTheme="minorHAnsi" w:cstheme="minorHAnsi"/>
          <w:b/>
          <w:szCs w:val="22"/>
          <w:u w:val="single"/>
        </w:rPr>
      </w:pPr>
    </w:p>
    <w:p w14:paraId="193C2030" w14:textId="77777777" w:rsidR="00E07D81" w:rsidRPr="00BE3A8C" w:rsidRDefault="00E07D81" w:rsidP="005F5DEF">
      <w:pPr>
        <w:widowControl/>
        <w:tabs>
          <w:tab w:val="left" w:pos="900"/>
        </w:tabs>
        <w:overflowPunct/>
        <w:adjustRightInd/>
        <w:ind w:left="1080"/>
        <w:jc w:val="both"/>
        <w:rPr>
          <w:rFonts w:asciiTheme="minorHAnsi" w:hAnsiTheme="minorHAnsi" w:cstheme="minorHAnsi"/>
          <w:b/>
          <w:szCs w:val="22"/>
          <w:u w:val="single"/>
        </w:rPr>
      </w:pPr>
      <w:r w:rsidRPr="00BE3A8C">
        <w:rPr>
          <w:rFonts w:asciiTheme="minorHAnsi" w:hAnsiTheme="minorHAnsi" w:cstheme="minorHAnsi"/>
          <w:b/>
          <w:szCs w:val="22"/>
          <w:u w:val="single"/>
        </w:rPr>
        <w:t>System Accessibility</w:t>
      </w:r>
    </w:p>
    <w:p w14:paraId="32ABA090" w14:textId="77777777" w:rsidR="00E07D81" w:rsidRPr="00BE3A8C" w:rsidRDefault="00E07D81" w:rsidP="00E07D81">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The system should be fast </w:t>
      </w:r>
      <w:r w:rsidR="00135408" w:rsidRPr="00BE3A8C">
        <w:rPr>
          <w:rFonts w:asciiTheme="minorHAnsi" w:hAnsiTheme="minorHAnsi" w:cstheme="minorHAnsi"/>
          <w:szCs w:val="22"/>
        </w:rPr>
        <w:t>and web</w:t>
      </w:r>
      <w:r w:rsidRPr="00BE3A8C">
        <w:rPr>
          <w:rFonts w:asciiTheme="minorHAnsi" w:hAnsiTheme="minorHAnsi" w:cstheme="minorHAnsi"/>
          <w:szCs w:val="22"/>
        </w:rPr>
        <w:t>-enabled/based. The system should be accessible through all the standard and latest web based browsers.</w:t>
      </w:r>
    </w:p>
    <w:p w14:paraId="7D3B86F4" w14:textId="77777777" w:rsidR="00135408" w:rsidRPr="00BE3A8C" w:rsidRDefault="00135408" w:rsidP="00E07D81">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Users should be able to access the system with minimal interruption even in the places where internet connectivity is not stable.</w:t>
      </w:r>
    </w:p>
    <w:p w14:paraId="6FB54C41" w14:textId="77777777" w:rsidR="00135408" w:rsidRPr="00BE3A8C" w:rsidRDefault="00135408" w:rsidP="00E07D81">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system should be accessible on a Smart phone/ Web Enabled phones supporting multiple users accessing it on web-enabled telephones.</w:t>
      </w:r>
    </w:p>
    <w:p w14:paraId="193B3F25" w14:textId="77777777" w:rsidR="00135408" w:rsidRPr="00BE3A8C" w:rsidRDefault="00135408" w:rsidP="00E07D81">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The system should implement strong security for </w:t>
      </w:r>
      <w:r w:rsidR="008C664F" w:rsidRPr="00BE3A8C">
        <w:rPr>
          <w:rFonts w:asciiTheme="minorHAnsi" w:hAnsiTheme="minorHAnsi" w:cstheme="minorHAnsi"/>
          <w:szCs w:val="22"/>
        </w:rPr>
        <w:t>access with capability to define different levels of access for the users</w:t>
      </w:r>
      <w:r w:rsidRPr="00BE3A8C">
        <w:rPr>
          <w:rFonts w:asciiTheme="minorHAnsi" w:hAnsiTheme="minorHAnsi" w:cstheme="minorHAnsi"/>
          <w:szCs w:val="22"/>
        </w:rPr>
        <w:t>. The proposals should indicate the security features that the system supports.</w:t>
      </w:r>
    </w:p>
    <w:p w14:paraId="10F226B7" w14:textId="77777777" w:rsidR="008C664F" w:rsidRPr="00BE3A8C" w:rsidRDefault="008C664F" w:rsidP="008C664F">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system should have capability to store at least 6 years of historical trip data, with options of accessing longer periods from archived data.</w:t>
      </w:r>
    </w:p>
    <w:p w14:paraId="34C3FDC4" w14:textId="77777777" w:rsidR="008C664F" w:rsidRPr="00BE3A8C" w:rsidRDefault="008C664F" w:rsidP="008C664F">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The system should have capability of logging the passengers (UN Staff) in a vehicle through RFID card swipes and Non-UN Staff through touch pad/sign-in. </w:t>
      </w:r>
    </w:p>
    <w:p w14:paraId="5DEB2663" w14:textId="77777777" w:rsidR="007A3EA6" w:rsidRPr="00BE3A8C" w:rsidRDefault="007A3EA6" w:rsidP="005F5DEF">
      <w:pPr>
        <w:widowControl/>
        <w:tabs>
          <w:tab w:val="left" w:pos="900"/>
        </w:tabs>
        <w:overflowPunct/>
        <w:adjustRightInd/>
        <w:ind w:left="1080"/>
        <w:jc w:val="both"/>
        <w:rPr>
          <w:rFonts w:asciiTheme="minorHAnsi" w:hAnsiTheme="minorHAnsi" w:cstheme="minorHAnsi"/>
          <w:b/>
          <w:szCs w:val="22"/>
          <w:u w:val="single"/>
        </w:rPr>
      </w:pPr>
    </w:p>
    <w:p w14:paraId="212C8A2B" w14:textId="77777777" w:rsidR="005F5DEF" w:rsidRPr="00BE3A8C" w:rsidRDefault="004C659C" w:rsidP="005F5DEF">
      <w:pPr>
        <w:widowControl/>
        <w:tabs>
          <w:tab w:val="left" w:pos="900"/>
        </w:tabs>
        <w:overflowPunct/>
        <w:adjustRightInd/>
        <w:ind w:left="1080"/>
        <w:jc w:val="both"/>
        <w:rPr>
          <w:rFonts w:asciiTheme="minorHAnsi" w:hAnsiTheme="minorHAnsi" w:cstheme="minorHAnsi"/>
          <w:b/>
          <w:szCs w:val="22"/>
          <w:u w:val="single"/>
        </w:rPr>
      </w:pPr>
      <w:r w:rsidRPr="00BE3A8C">
        <w:rPr>
          <w:rFonts w:asciiTheme="minorHAnsi" w:hAnsiTheme="minorHAnsi" w:cstheme="minorHAnsi"/>
          <w:b/>
          <w:szCs w:val="22"/>
          <w:u w:val="single"/>
        </w:rPr>
        <w:t>Integration capabilities</w:t>
      </w:r>
    </w:p>
    <w:p w14:paraId="44BD642B" w14:textId="77777777" w:rsidR="005F5DEF" w:rsidRPr="00BE3A8C" w:rsidRDefault="004C659C" w:rsidP="004C659C">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 The system should have integration capabilities with other IT systems </w:t>
      </w:r>
      <w:r w:rsidR="00812B98" w:rsidRPr="00BE3A8C">
        <w:rPr>
          <w:rFonts w:asciiTheme="minorHAnsi" w:hAnsiTheme="minorHAnsi" w:cstheme="minorHAnsi"/>
          <w:szCs w:val="22"/>
        </w:rPr>
        <w:t>e.g.</w:t>
      </w:r>
      <w:r w:rsidRPr="00BE3A8C">
        <w:rPr>
          <w:rFonts w:asciiTheme="minorHAnsi" w:hAnsiTheme="minorHAnsi" w:cstheme="minorHAnsi"/>
          <w:szCs w:val="22"/>
        </w:rPr>
        <w:t xml:space="preserve"> with ERP systems.</w:t>
      </w:r>
    </w:p>
    <w:p w14:paraId="30B8A994" w14:textId="77777777" w:rsidR="004C659C" w:rsidRPr="00BE3A8C" w:rsidRDefault="004C659C" w:rsidP="004C659C">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system is flexible for future upgrades that might be required by agencies.</w:t>
      </w:r>
    </w:p>
    <w:p w14:paraId="374E5215" w14:textId="77777777" w:rsidR="008C664F" w:rsidRPr="00BE3A8C" w:rsidRDefault="008C664F" w:rsidP="004C659C">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System should have capability of integration with RFID UN enabled ID cards.</w:t>
      </w:r>
    </w:p>
    <w:p w14:paraId="52AFB5C3" w14:textId="77777777" w:rsidR="007A3EA6" w:rsidRPr="00BE3A8C" w:rsidRDefault="007A3EA6" w:rsidP="008A7B0E">
      <w:pPr>
        <w:widowControl/>
        <w:tabs>
          <w:tab w:val="left" w:pos="900"/>
        </w:tabs>
        <w:overflowPunct/>
        <w:adjustRightInd/>
        <w:ind w:left="1080"/>
        <w:jc w:val="both"/>
        <w:rPr>
          <w:rFonts w:asciiTheme="minorHAnsi" w:hAnsiTheme="minorHAnsi" w:cstheme="minorHAnsi"/>
          <w:b/>
          <w:szCs w:val="22"/>
          <w:u w:val="single"/>
        </w:rPr>
      </w:pPr>
    </w:p>
    <w:p w14:paraId="39DCD447" w14:textId="77777777" w:rsidR="004A517E" w:rsidRPr="00BE3A8C" w:rsidRDefault="008A7B0E" w:rsidP="008A7B0E">
      <w:pPr>
        <w:widowControl/>
        <w:tabs>
          <w:tab w:val="left" w:pos="900"/>
        </w:tabs>
        <w:overflowPunct/>
        <w:adjustRightInd/>
        <w:ind w:left="1080"/>
        <w:jc w:val="both"/>
        <w:rPr>
          <w:rFonts w:asciiTheme="minorHAnsi" w:hAnsiTheme="minorHAnsi" w:cstheme="minorHAnsi"/>
          <w:b/>
          <w:szCs w:val="22"/>
          <w:u w:val="single"/>
        </w:rPr>
      </w:pPr>
      <w:r w:rsidRPr="00BE3A8C">
        <w:rPr>
          <w:rFonts w:asciiTheme="minorHAnsi" w:hAnsiTheme="minorHAnsi" w:cstheme="minorHAnsi"/>
          <w:b/>
          <w:szCs w:val="22"/>
          <w:u w:val="single"/>
        </w:rPr>
        <w:t>Monitoring</w:t>
      </w:r>
    </w:p>
    <w:p w14:paraId="67C88AD9" w14:textId="77777777" w:rsidR="008A7B0E" w:rsidRPr="00BE3A8C" w:rsidRDefault="008A7B0E" w:rsidP="007A3EA6">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The system should allow for complex standard and customized reporting for users.</w:t>
      </w:r>
    </w:p>
    <w:p w14:paraId="1383859F" w14:textId="77777777" w:rsidR="007A3EA6" w:rsidRPr="00BE3A8C" w:rsidRDefault="007A3EA6" w:rsidP="007A3EA6">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Examples of standard reports can include:</w:t>
      </w:r>
    </w:p>
    <w:p w14:paraId="37A9CF9F" w14:textId="58B5804D" w:rsidR="007A3EA6" w:rsidRPr="00BE3A8C" w:rsidRDefault="007A3EA6" w:rsidP="007A3EA6">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Fuel consumption</w:t>
      </w:r>
      <w:r w:rsidR="005B3B8A">
        <w:rPr>
          <w:rFonts w:asciiTheme="minorHAnsi" w:hAnsiTheme="minorHAnsi" w:cstheme="minorHAnsi"/>
          <w:szCs w:val="22"/>
        </w:rPr>
        <w:t xml:space="preserve"> per vehicle,</w:t>
      </w:r>
      <w:r w:rsidRPr="00BE3A8C">
        <w:rPr>
          <w:rFonts w:asciiTheme="minorHAnsi" w:hAnsiTheme="minorHAnsi" w:cstheme="minorHAnsi"/>
          <w:szCs w:val="22"/>
        </w:rPr>
        <w:t xml:space="preserve"> per trip, per day, per week, per month and per year</w:t>
      </w:r>
    </w:p>
    <w:p w14:paraId="088EDCB5" w14:textId="7FA28FEA" w:rsidR="007A3EA6" w:rsidRPr="00BE3A8C" w:rsidRDefault="007A3EA6" w:rsidP="007A3EA6">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Fuel consumption details per vehicle including volume in litres per day</w:t>
      </w:r>
      <w:r w:rsidR="005B3B8A" w:rsidRPr="00BE3A8C">
        <w:rPr>
          <w:rFonts w:asciiTheme="minorHAnsi" w:hAnsiTheme="minorHAnsi" w:cstheme="minorHAnsi"/>
          <w:szCs w:val="22"/>
        </w:rPr>
        <w:t>, per week, per month and per year</w:t>
      </w:r>
    </w:p>
    <w:p w14:paraId="6BB5CC57" w14:textId="06D9794D" w:rsidR="007A3EA6" w:rsidRPr="00BE3A8C" w:rsidRDefault="007A3EA6" w:rsidP="007A3EA6">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Cost of maintenance for vehicles</w:t>
      </w:r>
      <w:r w:rsidR="005B3B8A">
        <w:rPr>
          <w:rFonts w:asciiTheme="minorHAnsi" w:hAnsiTheme="minorHAnsi" w:cstheme="minorHAnsi"/>
          <w:szCs w:val="22"/>
        </w:rPr>
        <w:t xml:space="preserve"> - expressed per vehicle and per km</w:t>
      </w:r>
    </w:p>
    <w:p w14:paraId="386D1579" w14:textId="77777777" w:rsidR="007A3EA6" w:rsidRPr="00BE3A8C" w:rsidRDefault="007A3EA6" w:rsidP="007A3EA6">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Cost of fleet maintenance per agency, per location.</w:t>
      </w:r>
    </w:p>
    <w:p w14:paraId="4BDDA423" w14:textId="77777777" w:rsidR="007A3EA6" w:rsidRPr="00BE3A8C" w:rsidRDefault="007A3EA6" w:rsidP="007A3EA6">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Co-shared transport (e.g more than one agency using a car  for a trip) between UN agencies</w:t>
      </w:r>
    </w:p>
    <w:p w14:paraId="10EEC31C" w14:textId="77777777" w:rsidR="007A3EA6" w:rsidRPr="00BE3A8C" w:rsidRDefault="007A3EA6" w:rsidP="007A3EA6">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Cost of trips by category: Field Monitoring, Meetings, Airport-pickups etc</w:t>
      </w:r>
    </w:p>
    <w:p w14:paraId="32BFCE55" w14:textId="44343EBF" w:rsidR="007A3EA6" w:rsidRPr="00BE3A8C" w:rsidRDefault="007A3EA6" w:rsidP="007A3EA6">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Number of accidents </w:t>
      </w:r>
      <w:r w:rsidR="005B3B8A">
        <w:rPr>
          <w:rFonts w:asciiTheme="minorHAnsi" w:hAnsiTheme="minorHAnsi" w:cstheme="minorHAnsi"/>
          <w:szCs w:val="22"/>
        </w:rPr>
        <w:t xml:space="preserve">per vehicle, </w:t>
      </w:r>
      <w:r w:rsidRPr="00BE3A8C">
        <w:rPr>
          <w:rFonts w:asciiTheme="minorHAnsi" w:hAnsiTheme="minorHAnsi" w:cstheme="minorHAnsi"/>
          <w:szCs w:val="22"/>
        </w:rPr>
        <w:t>per agency</w:t>
      </w:r>
    </w:p>
    <w:p w14:paraId="035B5F76" w14:textId="77777777" w:rsidR="007A3EA6" w:rsidRPr="00BE3A8C" w:rsidRDefault="007A3EA6" w:rsidP="007A3EA6">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 xml:space="preserve">Number of alerts by agency, by vehicle </w:t>
      </w:r>
    </w:p>
    <w:p w14:paraId="6369D768" w14:textId="77777777" w:rsidR="007A3EA6" w:rsidRPr="00BE3A8C" w:rsidRDefault="007A3EA6" w:rsidP="007A3EA6">
      <w:pPr>
        <w:pStyle w:val="ListParagraph"/>
        <w:widowControl/>
        <w:numPr>
          <w:ilvl w:val="2"/>
          <w:numId w:val="20"/>
        </w:numPr>
        <w:tabs>
          <w:tab w:val="left" w:pos="900"/>
        </w:tabs>
        <w:overflowPunct/>
        <w:adjustRightInd/>
        <w:spacing w:line="240" w:lineRule="auto"/>
        <w:jc w:val="both"/>
        <w:rPr>
          <w:rFonts w:asciiTheme="minorHAnsi" w:hAnsiTheme="minorHAnsi" w:cstheme="minorHAnsi"/>
          <w:szCs w:val="22"/>
        </w:rPr>
      </w:pPr>
      <w:r w:rsidRPr="00BE3A8C">
        <w:rPr>
          <w:rFonts w:asciiTheme="minorHAnsi" w:hAnsiTheme="minorHAnsi" w:cstheme="minorHAnsi"/>
          <w:szCs w:val="22"/>
        </w:rPr>
        <w:t>Most common reason for alerts</w:t>
      </w:r>
    </w:p>
    <w:p w14:paraId="6E798AB1" w14:textId="600F40C2" w:rsidR="007A3EA6" w:rsidRPr="00BE3A8C" w:rsidRDefault="005B3B8A" w:rsidP="009B14DC">
      <w:pPr>
        <w:pStyle w:val="ListParagraph"/>
        <w:widowControl/>
        <w:numPr>
          <w:ilvl w:val="1"/>
          <w:numId w:val="20"/>
        </w:numPr>
        <w:tabs>
          <w:tab w:val="left" w:pos="900"/>
        </w:tabs>
        <w:overflowPunct/>
        <w:adjustRightInd/>
        <w:spacing w:line="240" w:lineRule="auto"/>
        <w:jc w:val="both"/>
        <w:rPr>
          <w:rFonts w:asciiTheme="minorHAnsi" w:hAnsiTheme="minorHAnsi" w:cstheme="minorHAnsi"/>
          <w:szCs w:val="22"/>
        </w:rPr>
      </w:pPr>
      <w:r>
        <w:rPr>
          <w:rFonts w:asciiTheme="minorHAnsi" w:hAnsiTheme="minorHAnsi" w:cstheme="minorHAnsi"/>
          <w:szCs w:val="22"/>
        </w:rPr>
        <w:t xml:space="preserve">Ability to customize our own report - </w:t>
      </w:r>
      <w:r w:rsidR="007A3EA6" w:rsidRPr="00BE3A8C">
        <w:rPr>
          <w:rFonts w:asciiTheme="minorHAnsi" w:hAnsiTheme="minorHAnsi" w:cstheme="minorHAnsi"/>
          <w:szCs w:val="22"/>
        </w:rPr>
        <w:t>Customized reports should allow for specifying different categories e.g agency, duration, fuel, maintenance, insurance etc.</w:t>
      </w:r>
    </w:p>
    <w:p w14:paraId="47CAA74E" w14:textId="77777777" w:rsidR="00832980" w:rsidRPr="00BE3A8C" w:rsidRDefault="00832980" w:rsidP="009B14DC">
      <w:pPr>
        <w:widowControl/>
        <w:tabs>
          <w:tab w:val="left" w:pos="900"/>
        </w:tabs>
        <w:overflowPunct/>
        <w:adjustRightInd/>
        <w:jc w:val="both"/>
        <w:rPr>
          <w:rFonts w:asciiTheme="minorHAnsi" w:hAnsiTheme="minorHAnsi" w:cstheme="minorHAnsi"/>
          <w:sz w:val="22"/>
          <w:szCs w:val="22"/>
        </w:rPr>
      </w:pPr>
    </w:p>
    <w:p w14:paraId="448130AE" w14:textId="77777777" w:rsidR="009B14DC" w:rsidRPr="00BE3A8C" w:rsidRDefault="00832980" w:rsidP="00832980">
      <w:pPr>
        <w:pStyle w:val="ListParagraph"/>
        <w:widowControl/>
        <w:numPr>
          <w:ilvl w:val="0"/>
          <w:numId w:val="66"/>
        </w:numPr>
        <w:tabs>
          <w:tab w:val="left" w:pos="900"/>
        </w:tabs>
        <w:overflowPunct/>
        <w:adjustRightInd/>
        <w:jc w:val="both"/>
        <w:rPr>
          <w:rFonts w:asciiTheme="minorHAnsi" w:hAnsiTheme="minorHAnsi" w:cstheme="minorHAnsi"/>
          <w:szCs w:val="22"/>
        </w:rPr>
      </w:pPr>
      <w:r w:rsidRPr="00BE3A8C">
        <w:rPr>
          <w:rFonts w:asciiTheme="minorHAnsi" w:hAnsiTheme="minorHAnsi" w:cstheme="minorHAnsi"/>
          <w:szCs w:val="22"/>
        </w:rPr>
        <w:t xml:space="preserve">Enlist the expected outputs to be delivered, and when should they be completed.  </w:t>
      </w:r>
    </w:p>
    <w:p w14:paraId="2B3558C8" w14:textId="77777777" w:rsidR="00832980" w:rsidRPr="007A243C" w:rsidRDefault="00832980" w:rsidP="00832980">
      <w:pPr>
        <w:pStyle w:val="ListParagraph"/>
        <w:widowControl/>
        <w:tabs>
          <w:tab w:val="left" w:pos="900"/>
        </w:tabs>
        <w:overflowPunct/>
        <w:adjustRightInd/>
        <w:spacing w:line="240" w:lineRule="auto"/>
        <w:jc w:val="both"/>
        <w:rPr>
          <w:rFonts w:asciiTheme="minorHAnsi" w:hAnsiTheme="minorHAnsi" w:cstheme="minorHAnsi"/>
          <w:color w:val="7030A0"/>
          <w:szCs w:val="22"/>
        </w:rPr>
      </w:pPr>
      <w:r w:rsidRPr="007A243C">
        <w:rPr>
          <w:rFonts w:asciiTheme="minorHAnsi" w:hAnsiTheme="minorHAnsi" w:cstheme="minorHAnsi"/>
          <w:color w:val="7030A0"/>
          <w:szCs w:val="22"/>
        </w:rPr>
        <w:t>The selected vendor will implement the FMS basing on the requirements defined above. In agreement with the OMT the vendor will support the role out and training of staff in the agencies on the use of the system and provide support for a period of 1 year.</w:t>
      </w:r>
    </w:p>
    <w:tbl>
      <w:tblPr>
        <w:tblStyle w:val="GridTable4"/>
        <w:tblW w:w="8730" w:type="dxa"/>
        <w:tblInd w:w="715" w:type="dxa"/>
        <w:tblLook w:val="04A0" w:firstRow="1" w:lastRow="0" w:firstColumn="1" w:lastColumn="0" w:noHBand="0" w:noVBand="1"/>
      </w:tblPr>
      <w:tblGrid>
        <w:gridCol w:w="2937"/>
        <w:gridCol w:w="983"/>
        <w:gridCol w:w="1030"/>
        <w:gridCol w:w="1092"/>
        <w:gridCol w:w="888"/>
        <w:gridCol w:w="897"/>
        <w:gridCol w:w="903"/>
      </w:tblGrid>
      <w:tr w:rsidR="007A243C" w:rsidRPr="007A243C" w14:paraId="27917746" w14:textId="77777777" w:rsidTr="007A243C">
        <w:trPr>
          <w:cnfStyle w:val="100000000000" w:firstRow="1" w:lastRow="0" w:firstColumn="0" w:lastColumn="0" w:oddVBand="0" w:evenVBand="0" w:oddHBand="0"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937" w:type="dxa"/>
            <w:shd w:val="clear" w:color="auto" w:fill="auto"/>
          </w:tcPr>
          <w:p w14:paraId="389BB4C4" w14:textId="77777777" w:rsidR="00136F7C" w:rsidRPr="007A243C" w:rsidRDefault="00136F7C" w:rsidP="00832980">
            <w:pPr>
              <w:pStyle w:val="ListParagraph"/>
              <w:widowControl/>
              <w:tabs>
                <w:tab w:val="left" w:pos="900"/>
              </w:tabs>
              <w:overflowPunct/>
              <w:adjustRightInd/>
              <w:spacing w:line="240" w:lineRule="auto"/>
              <w:ind w:left="0"/>
              <w:jc w:val="both"/>
              <w:rPr>
                <w:rFonts w:asciiTheme="minorHAnsi" w:hAnsiTheme="minorHAnsi" w:cstheme="minorHAnsi"/>
                <w:color w:val="7030A0"/>
                <w:sz w:val="18"/>
                <w:szCs w:val="22"/>
              </w:rPr>
            </w:pPr>
            <w:r w:rsidRPr="007A243C">
              <w:rPr>
                <w:rFonts w:asciiTheme="minorHAnsi" w:hAnsiTheme="minorHAnsi" w:cstheme="minorHAnsi"/>
                <w:color w:val="7030A0"/>
                <w:sz w:val="18"/>
                <w:szCs w:val="22"/>
              </w:rPr>
              <w:t>Activity</w:t>
            </w:r>
          </w:p>
        </w:tc>
        <w:tc>
          <w:tcPr>
            <w:tcW w:w="983" w:type="dxa"/>
            <w:shd w:val="clear" w:color="auto" w:fill="auto"/>
          </w:tcPr>
          <w:p w14:paraId="4872A150" w14:textId="77777777" w:rsidR="00136F7C" w:rsidRPr="007A243C" w:rsidRDefault="00136F7C" w:rsidP="00832980">
            <w:pPr>
              <w:pStyle w:val="ListParagraph"/>
              <w:widowControl/>
              <w:tabs>
                <w:tab w:val="left" w:pos="900"/>
              </w:tabs>
              <w:overflowPunct/>
              <w:adjustRightInd/>
              <w:spacing w:line="240" w:lineRule="auto"/>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7030A0"/>
                <w:sz w:val="18"/>
                <w:szCs w:val="22"/>
              </w:rPr>
            </w:pPr>
            <w:r w:rsidRPr="007A243C">
              <w:rPr>
                <w:rFonts w:asciiTheme="minorHAnsi" w:hAnsiTheme="minorHAnsi" w:cstheme="minorHAnsi"/>
                <w:color w:val="7030A0"/>
                <w:sz w:val="18"/>
                <w:szCs w:val="22"/>
              </w:rPr>
              <w:t>Nov 2015</w:t>
            </w:r>
          </w:p>
        </w:tc>
        <w:tc>
          <w:tcPr>
            <w:tcW w:w="1030" w:type="dxa"/>
            <w:shd w:val="clear" w:color="auto" w:fill="auto"/>
          </w:tcPr>
          <w:p w14:paraId="70A3594B" w14:textId="77777777" w:rsidR="00136F7C" w:rsidRPr="007A243C" w:rsidRDefault="00136F7C" w:rsidP="00832980">
            <w:pPr>
              <w:pStyle w:val="ListParagraph"/>
              <w:widowControl/>
              <w:tabs>
                <w:tab w:val="left" w:pos="900"/>
              </w:tabs>
              <w:overflowPunct/>
              <w:adjustRightInd/>
              <w:spacing w:line="240" w:lineRule="auto"/>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7030A0"/>
                <w:sz w:val="18"/>
                <w:szCs w:val="22"/>
              </w:rPr>
            </w:pPr>
            <w:r w:rsidRPr="007A243C">
              <w:rPr>
                <w:rFonts w:asciiTheme="minorHAnsi" w:hAnsiTheme="minorHAnsi" w:cstheme="minorHAnsi"/>
                <w:color w:val="7030A0"/>
                <w:sz w:val="18"/>
                <w:szCs w:val="22"/>
              </w:rPr>
              <w:t>December</w:t>
            </w:r>
          </w:p>
        </w:tc>
        <w:tc>
          <w:tcPr>
            <w:tcW w:w="1092" w:type="dxa"/>
            <w:shd w:val="clear" w:color="auto" w:fill="auto"/>
          </w:tcPr>
          <w:p w14:paraId="45A58D47" w14:textId="77777777" w:rsidR="00136F7C" w:rsidRPr="007A243C" w:rsidRDefault="00136F7C" w:rsidP="00832980">
            <w:pPr>
              <w:pStyle w:val="ListParagraph"/>
              <w:widowControl/>
              <w:tabs>
                <w:tab w:val="left" w:pos="900"/>
              </w:tabs>
              <w:overflowPunct/>
              <w:adjustRightInd/>
              <w:spacing w:line="240" w:lineRule="auto"/>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7030A0"/>
                <w:sz w:val="18"/>
                <w:szCs w:val="22"/>
              </w:rPr>
            </w:pPr>
            <w:r w:rsidRPr="007A243C">
              <w:rPr>
                <w:rFonts w:asciiTheme="minorHAnsi" w:hAnsiTheme="minorHAnsi" w:cstheme="minorHAnsi"/>
                <w:color w:val="7030A0"/>
                <w:sz w:val="18"/>
                <w:szCs w:val="22"/>
              </w:rPr>
              <w:t>January</w:t>
            </w:r>
            <w:r w:rsidR="007A243C" w:rsidRPr="007A243C">
              <w:rPr>
                <w:rFonts w:asciiTheme="minorHAnsi" w:hAnsiTheme="minorHAnsi" w:cstheme="minorHAnsi"/>
                <w:color w:val="7030A0"/>
                <w:sz w:val="18"/>
                <w:szCs w:val="22"/>
              </w:rPr>
              <w:t>----</w:t>
            </w:r>
          </w:p>
        </w:tc>
        <w:tc>
          <w:tcPr>
            <w:tcW w:w="888" w:type="dxa"/>
            <w:shd w:val="clear" w:color="auto" w:fill="auto"/>
          </w:tcPr>
          <w:p w14:paraId="7B29C085" w14:textId="77777777" w:rsidR="00136F7C" w:rsidRPr="007A243C" w:rsidRDefault="00136F7C" w:rsidP="00832980">
            <w:pPr>
              <w:pStyle w:val="ListParagraph"/>
              <w:widowControl/>
              <w:tabs>
                <w:tab w:val="left" w:pos="900"/>
              </w:tabs>
              <w:overflowPunct/>
              <w:adjustRightInd/>
              <w:spacing w:line="240" w:lineRule="auto"/>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7030A0"/>
                <w:sz w:val="18"/>
                <w:szCs w:val="22"/>
              </w:rPr>
            </w:pPr>
            <w:r w:rsidRPr="007A243C">
              <w:rPr>
                <w:rFonts w:asciiTheme="minorHAnsi" w:hAnsiTheme="minorHAnsi" w:cstheme="minorHAnsi"/>
                <w:color w:val="7030A0"/>
                <w:sz w:val="18"/>
                <w:szCs w:val="22"/>
              </w:rPr>
              <w:t>Feb 2016</w:t>
            </w:r>
          </w:p>
        </w:tc>
        <w:tc>
          <w:tcPr>
            <w:tcW w:w="897" w:type="dxa"/>
            <w:shd w:val="clear" w:color="auto" w:fill="FFFFFF" w:themeFill="background1"/>
          </w:tcPr>
          <w:p w14:paraId="0BCBA575" w14:textId="77777777" w:rsidR="00136F7C" w:rsidRPr="007A243C" w:rsidRDefault="007A243C" w:rsidP="00832980">
            <w:pPr>
              <w:pStyle w:val="ListParagraph"/>
              <w:widowControl/>
              <w:tabs>
                <w:tab w:val="left" w:pos="900"/>
              </w:tabs>
              <w:overflowPunct/>
              <w:adjustRightInd/>
              <w:spacing w:line="240" w:lineRule="auto"/>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7030A0"/>
                <w:sz w:val="18"/>
                <w:szCs w:val="22"/>
              </w:rPr>
            </w:pPr>
            <w:r w:rsidRPr="007A243C">
              <w:rPr>
                <w:rFonts w:asciiTheme="minorHAnsi" w:hAnsiTheme="minorHAnsi" w:cstheme="minorHAnsi"/>
                <w:color w:val="7030A0"/>
                <w:sz w:val="18"/>
                <w:szCs w:val="22"/>
              </w:rPr>
              <w:t>-----------</w:t>
            </w:r>
          </w:p>
        </w:tc>
        <w:tc>
          <w:tcPr>
            <w:tcW w:w="903" w:type="dxa"/>
            <w:shd w:val="clear" w:color="auto" w:fill="FFFFFF" w:themeFill="background1"/>
          </w:tcPr>
          <w:p w14:paraId="1E9725CA" w14:textId="77777777" w:rsidR="00136F7C" w:rsidRPr="007A243C" w:rsidRDefault="007A243C" w:rsidP="00832980">
            <w:pPr>
              <w:pStyle w:val="ListParagraph"/>
              <w:widowControl/>
              <w:tabs>
                <w:tab w:val="left" w:pos="900"/>
              </w:tabs>
              <w:overflowPunct/>
              <w:adjustRightInd/>
              <w:spacing w:line="240" w:lineRule="auto"/>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7030A0"/>
                <w:sz w:val="18"/>
                <w:szCs w:val="22"/>
              </w:rPr>
            </w:pPr>
            <w:r w:rsidRPr="007A243C">
              <w:rPr>
                <w:rFonts w:asciiTheme="minorHAnsi" w:hAnsiTheme="minorHAnsi" w:cstheme="minorHAnsi"/>
                <w:color w:val="7030A0"/>
                <w:sz w:val="18"/>
                <w:szCs w:val="22"/>
              </w:rPr>
              <w:t>Dec 2016</w:t>
            </w:r>
          </w:p>
        </w:tc>
      </w:tr>
      <w:tr w:rsidR="007A243C" w:rsidRPr="007A243C" w14:paraId="7C40A597" w14:textId="77777777" w:rsidTr="007A243C">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937" w:type="dxa"/>
            <w:shd w:val="clear" w:color="auto" w:fill="auto"/>
          </w:tcPr>
          <w:p w14:paraId="12997773" w14:textId="77777777" w:rsidR="00136F7C" w:rsidRPr="007A243C" w:rsidRDefault="00136F7C" w:rsidP="00832980">
            <w:pPr>
              <w:pStyle w:val="ListParagraph"/>
              <w:widowControl/>
              <w:tabs>
                <w:tab w:val="left" w:pos="900"/>
              </w:tabs>
              <w:overflowPunct/>
              <w:adjustRightInd/>
              <w:spacing w:line="240" w:lineRule="auto"/>
              <w:ind w:left="0"/>
              <w:jc w:val="both"/>
              <w:rPr>
                <w:rFonts w:asciiTheme="minorHAnsi" w:hAnsiTheme="minorHAnsi" w:cstheme="minorHAnsi"/>
                <w:b w:val="0"/>
                <w:color w:val="7030A0"/>
                <w:szCs w:val="22"/>
              </w:rPr>
            </w:pPr>
            <w:r w:rsidRPr="007A243C">
              <w:rPr>
                <w:rFonts w:asciiTheme="minorHAnsi" w:hAnsiTheme="minorHAnsi" w:cstheme="minorHAnsi"/>
                <w:b w:val="0"/>
                <w:color w:val="7030A0"/>
                <w:sz w:val="20"/>
                <w:szCs w:val="22"/>
              </w:rPr>
              <w:t>Selection FMS to be implemented</w:t>
            </w:r>
          </w:p>
        </w:tc>
        <w:tc>
          <w:tcPr>
            <w:tcW w:w="983" w:type="dxa"/>
            <w:shd w:val="clear" w:color="auto" w:fill="7F7F7F" w:themeFill="text1" w:themeFillTint="80"/>
          </w:tcPr>
          <w:p w14:paraId="2488210A"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1030" w:type="dxa"/>
            <w:shd w:val="clear" w:color="auto" w:fill="auto"/>
          </w:tcPr>
          <w:p w14:paraId="15684132"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1092" w:type="dxa"/>
            <w:shd w:val="clear" w:color="auto" w:fill="auto"/>
          </w:tcPr>
          <w:p w14:paraId="5B99D65B"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888" w:type="dxa"/>
            <w:shd w:val="clear" w:color="auto" w:fill="auto"/>
          </w:tcPr>
          <w:p w14:paraId="37C14DEE"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897" w:type="dxa"/>
            <w:shd w:val="clear" w:color="auto" w:fill="FFFFFF" w:themeFill="background1"/>
          </w:tcPr>
          <w:p w14:paraId="0DD77A62"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903" w:type="dxa"/>
            <w:shd w:val="clear" w:color="auto" w:fill="FFFFFF" w:themeFill="background1"/>
          </w:tcPr>
          <w:p w14:paraId="1E7EA9B1"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r>
      <w:tr w:rsidR="007A243C" w:rsidRPr="007A243C" w14:paraId="08EFF756" w14:textId="77777777" w:rsidTr="007A243C">
        <w:trPr>
          <w:trHeight w:val="275"/>
        </w:trPr>
        <w:tc>
          <w:tcPr>
            <w:cnfStyle w:val="001000000000" w:firstRow="0" w:lastRow="0" w:firstColumn="1" w:lastColumn="0" w:oddVBand="0" w:evenVBand="0" w:oddHBand="0" w:evenHBand="0" w:firstRowFirstColumn="0" w:firstRowLastColumn="0" w:lastRowFirstColumn="0" w:lastRowLastColumn="0"/>
            <w:tcW w:w="2937" w:type="dxa"/>
            <w:shd w:val="clear" w:color="auto" w:fill="auto"/>
          </w:tcPr>
          <w:p w14:paraId="571D9E32" w14:textId="77777777" w:rsidR="00136F7C" w:rsidRPr="007A243C" w:rsidRDefault="00136F7C" w:rsidP="00832980">
            <w:pPr>
              <w:pStyle w:val="ListParagraph"/>
              <w:widowControl/>
              <w:tabs>
                <w:tab w:val="left" w:pos="900"/>
              </w:tabs>
              <w:overflowPunct/>
              <w:adjustRightInd/>
              <w:spacing w:line="240" w:lineRule="auto"/>
              <w:ind w:left="0"/>
              <w:jc w:val="both"/>
              <w:rPr>
                <w:rFonts w:asciiTheme="minorHAnsi" w:hAnsiTheme="minorHAnsi" w:cstheme="minorHAnsi"/>
                <w:b w:val="0"/>
                <w:color w:val="7030A0"/>
                <w:sz w:val="20"/>
                <w:szCs w:val="22"/>
              </w:rPr>
            </w:pPr>
            <w:r w:rsidRPr="007A243C">
              <w:rPr>
                <w:rFonts w:asciiTheme="minorHAnsi" w:hAnsiTheme="minorHAnsi" w:cstheme="minorHAnsi"/>
                <w:b w:val="0"/>
                <w:color w:val="7030A0"/>
                <w:sz w:val="20"/>
                <w:szCs w:val="22"/>
              </w:rPr>
              <w:t>Implementation of FMS in agencies</w:t>
            </w:r>
          </w:p>
        </w:tc>
        <w:tc>
          <w:tcPr>
            <w:tcW w:w="983" w:type="dxa"/>
            <w:shd w:val="clear" w:color="auto" w:fill="auto"/>
          </w:tcPr>
          <w:p w14:paraId="264AC63F"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1030" w:type="dxa"/>
            <w:shd w:val="clear" w:color="auto" w:fill="7F7F7F" w:themeFill="text1" w:themeFillTint="80"/>
          </w:tcPr>
          <w:p w14:paraId="1DA42FD0"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1092" w:type="dxa"/>
            <w:shd w:val="clear" w:color="auto" w:fill="7F7F7F" w:themeFill="text1" w:themeFillTint="80"/>
          </w:tcPr>
          <w:p w14:paraId="3ECAF8A2"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888" w:type="dxa"/>
            <w:shd w:val="clear" w:color="auto" w:fill="auto"/>
          </w:tcPr>
          <w:p w14:paraId="0BB12FED"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897" w:type="dxa"/>
            <w:shd w:val="clear" w:color="auto" w:fill="FFFFFF" w:themeFill="background1"/>
          </w:tcPr>
          <w:p w14:paraId="27885F1B"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903" w:type="dxa"/>
            <w:shd w:val="clear" w:color="auto" w:fill="FFFFFF" w:themeFill="background1"/>
          </w:tcPr>
          <w:p w14:paraId="35B557A4"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r>
      <w:tr w:rsidR="007A243C" w:rsidRPr="007A243C" w14:paraId="0BF6F0B9" w14:textId="77777777" w:rsidTr="007A243C">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937" w:type="dxa"/>
            <w:shd w:val="clear" w:color="auto" w:fill="auto"/>
          </w:tcPr>
          <w:p w14:paraId="78F06007" w14:textId="77777777" w:rsidR="00136F7C" w:rsidRPr="007A243C" w:rsidRDefault="00136F7C" w:rsidP="00832980">
            <w:pPr>
              <w:pStyle w:val="ListParagraph"/>
              <w:widowControl/>
              <w:tabs>
                <w:tab w:val="left" w:pos="900"/>
              </w:tabs>
              <w:overflowPunct/>
              <w:adjustRightInd/>
              <w:spacing w:line="240" w:lineRule="auto"/>
              <w:ind w:left="0"/>
              <w:jc w:val="both"/>
              <w:rPr>
                <w:rFonts w:asciiTheme="minorHAnsi" w:hAnsiTheme="minorHAnsi" w:cstheme="minorHAnsi"/>
                <w:b w:val="0"/>
                <w:color w:val="7030A0"/>
                <w:sz w:val="20"/>
                <w:szCs w:val="22"/>
              </w:rPr>
            </w:pPr>
            <w:r w:rsidRPr="007A243C">
              <w:rPr>
                <w:rFonts w:asciiTheme="minorHAnsi" w:hAnsiTheme="minorHAnsi" w:cstheme="minorHAnsi"/>
                <w:b w:val="0"/>
                <w:color w:val="7030A0"/>
                <w:sz w:val="20"/>
                <w:szCs w:val="22"/>
              </w:rPr>
              <w:t>Training and Commissioning of System</w:t>
            </w:r>
          </w:p>
        </w:tc>
        <w:tc>
          <w:tcPr>
            <w:tcW w:w="983" w:type="dxa"/>
            <w:shd w:val="clear" w:color="auto" w:fill="auto"/>
          </w:tcPr>
          <w:p w14:paraId="38A0D8D1"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1030" w:type="dxa"/>
            <w:shd w:val="clear" w:color="auto" w:fill="7F7F7F" w:themeFill="text1" w:themeFillTint="80"/>
          </w:tcPr>
          <w:p w14:paraId="0DAA8F8A"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1092" w:type="dxa"/>
            <w:shd w:val="clear" w:color="auto" w:fill="7F7F7F" w:themeFill="text1" w:themeFillTint="80"/>
          </w:tcPr>
          <w:p w14:paraId="63514ACB"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888" w:type="dxa"/>
            <w:shd w:val="clear" w:color="auto" w:fill="7F7F7F" w:themeFill="text1" w:themeFillTint="80"/>
          </w:tcPr>
          <w:p w14:paraId="40AF2749"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897" w:type="dxa"/>
            <w:shd w:val="clear" w:color="auto" w:fill="FFFFFF" w:themeFill="background1"/>
          </w:tcPr>
          <w:p w14:paraId="1A82F7AF"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c>
          <w:tcPr>
            <w:tcW w:w="903" w:type="dxa"/>
            <w:shd w:val="clear" w:color="auto" w:fill="FFFFFF" w:themeFill="background1"/>
          </w:tcPr>
          <w:p w14:paraId="2D64B816" w14:textId="77777777" w:rsidR="00136F7C" w:rsidRPr="007A243C" w:rsidRDefault="00136F7C" w:rsidP="00832980">
            <w:pPr>
              <w:pStyle w:val="ListParagraph"/>
              <w:widowControl/>
              <w:tabs>
                <w:tab w:val="left" w:pos="900"/>
              </w:tabs>
              <w:overflowPunct/>
              <w:adjustRightInd/>
              <w:spacing w:line="240" w:lineRule="auto"/>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030A0"/>
                <w:szCs w:val="22"/>
              </w:rPr>
            </w:pPr>
          </w:p>
        </w:tc>
      </w:tr>
      <w:tr w:rsidR="007A243C" w:rsidRPr="007A243C" w14:paraId="3D1DC894" w14:textId="77777777" w:rsidTr="007A243C">
        <w:trPr>
          <w:trHeight w:val="261"/>
        </w:trPr>
        <w:tc>
          <w:tcPr>
            <w:cnfStyle w:val="001000000000" w:firstRow="0" w:lastRow="0" w:firstColumn="1" w:lastColumn="0" w:oddVBand="0" w:evenVBand="0" w:oddHBand="0" w:evenHBand="0" w:firstRowFirstColumn="0" w:firstRowLastColumn="0" w:lastRowFirstColumn="0" w:lastRowLastColumn="0"/>
            <w:tcW w:w="2937" w:type="dxa"/>
            <w:shd w:val="clear" w:color="auto" w:fill="auto"/>
          </w:tcPr>
          <w:p w14:paraId="1B7D9CAF" w14:textId="77777777" w:rsidR="00136F7C" w:rsidRPr="007A243C" w:rsidRDefault="00136F7C" w:rsidP="00832980">
            <w:pPr>
              <w:pStyle w:val="ListParagraph"/>
              <w:widowControl/>
              <w:tabs>
                <w:tab w:val="left" w:pos="900"/>
              </w:tabs>
              <w:overflowPunct/>
              <w:adjustRightInd/>
              <w:spacing w:line="240" w:lineRule="auto"/>
              <w:ind w:left="0"/>
              <w:jc w:val="both"/>
              <w:rPr>
                <w:rFonts w:asciiTheme="minorHAnsi" w:hAnsiTheme="minorHAnsi" w:cstheme="minorHAnsi"/>
                <w:b w:val="0"/>
                <w:color w:val="7030A0"/>
                <w:sz w:val="20"/>
                <w:szCs w:val="22"/>
              </w:rPr>
            </w:pPr>
            <w:r w:rsidRPr="007A243C">
              <w:rPr>
                <w:rFonts w:asciiTheme="minorHAnsi" w:hAnsiTheme="minorHAnsi" w:cstheme="minorHAnsi"/>
                <w:b w:val="0"/>
                <w:color w:val="7030A0"/>
                <w:sz w:val="20"/>
                <w:szCs w:val="22"/>
              </w:rPr>
              <w:t>Maintenance/support and installation on new vehicles</w:t>
            </w:r>
          </w:p>
        </w:tc>
        <w:tc>
          <w:tcPr>
            <w:tcW w:w="983" w:type="dxa"/>
            <w:shd w:val="clear" w:color="auto" w:fill="auto"/>
          </w:tcPr>
          <w:p w14:paraId="3CF0B73F"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1030" w:type="dxa"/>
            <w:shd w:val="clear" w:color="auto" w:fill="FFFFFF" w:themeFill="background1"/>
          </w:tcPr>
          <w:p w14:paraId="79B2C546"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1092" w:type="dxa"/>
            <w:shd w:val="clear" w:color="auto" w:fill="FFFFFF" w:themeFill="background1"/>
          </w:tcPr>
          <w:p w14:paraId="5A470304"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888" w:type="dxa"/>
            <w:shd w:val="clear" w:color="auto" w:fill="7F7F7F" w:themeFill="text1" w:themeFillTint="80"/>
          </w:tcPr>
          <w:p w14:paraId="714BA291"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897" w:type="dxa"/>
            <w:shd w:val="clear" w:color="auto" w:fill="7F7F7F" w:themeFill="text1" w:themeFillTint="80"/>
          </w:tcPr>
          <w:p w14:paraId="7DA88703"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c>
          <w:tcPr>
            <w:tcW w:w="903" w:type="dxa"/>
            <w:shd w:val="clear" w:color="auto" w:fill="7F7F7F" w:themeFill="text1" w:themeFillTint="80"/>
          </w:tcPr>
          <w:p w14:paraId="4550857C" w14:textId="77777777" w:rsidR="00136F7C" w:rsidRPr="007A243C" w:rsidRDefault="00136F7C" w:rsidP="00832980">
            <w:pPr>
              <w:pStyle w:val="ListParagraph"/>
              <w:widowControl/>
              <w:tabs>
                <w:tab w:val="left" w:pos="900"/>
              </w:tabs>
              <w:overflowPunct/>
              <w:adjustRightInd/>
              <w:spacing w:line="240" w:lineRule="auto"/>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7030A0"/>
                <w:szCs w:val="22"/>
              </w:rPr>
            </w:pPr>
          </w:p>
        </w:tc>
      </w:tr>
    </w:tbl>
    <w:p w14:paraId="3AA4AA23" w14:textId="77777777" w:rsidR="00832980" w:rsidRPr="007A243C" w:rsidRDefault="00832980" w:rsidP="00832980">
      <w:pPr>
        <w:pStyle w:val="ListParagraph"/>
        <w:widowControl/>
        <w:tabs>
          <w:tab w:val="left" w:pos="900"/>
        </w:tabs>
        <w:overflowPunct/>
        <w:adjustRightInd/>
        <w:spacing w:line="240" w:lineRule="auto"/>
        <w:jc w:val="both"/>
        <w:rPr>
          <w:rFonts w:asciiTheme="minorHAnsi" w:hAnsiTheme="minorHAnsi" w:cstheme="minorHAnsi"/>
          <w:color w:val="7030A0"/>
          <w:szCs w:val="22"/>
        </w:rPr>
      </w:pPr>
    </w:p>
    <w:p w14:paraId="5A1FC86C" w14:textId="77777777" w:rsidR="009B14DC" w:rsidRPr="009B14DC" w:rsidRDefault="009B14DC" w:rsidP="009B14DC">
      <w:pPr>
        <w:widowControl/>
        <w:tabs>
          <w:tab w:val="left" w:pos="900"/>
        </w:tabs>
        <w:overflowPunct/>
        <w:adjustRightInd/>
        <w:jc w:val="both"/>
        <w:rPr>
          <w:rFonts w:asciiTheme="minorHAnsi" w:hAnsiTheme="minorHAnsi" w:cstheme="minorHAnsi"/>
          <w:szCs w:val="22"/>
        </w:rPr>
      </w:pPr>
    </w:p>
    <w:p w14:paraId="1058AA8F" w14:textId="77777777" w:rsidR="007B3B50" w:rsidRPr="00003E01" w:rsidRDefault="007B3B50" w:rsidP="007B3B50">
      <w:pPr>
        <w:tabs>
          <w:tab w:val="left" w:pos="450"/>
        </w:tabs>
        <w:ind w:left="450" w:hanging="450"/>
        <w:jc w:val="both"/>
        <w:rPr>
          <w:rFonts w:asciiTheme="minorHAnsi" w:hAnsiTheme="minorHAnsi" w:cstheme="minorHAnsi"/>
          <w:b/>
          <w:bCs/>
          <w:i/>
          <w:sz w:val="22"/>
          <w:szCs w:val="22"/>
        </w:rPr>
      </w:pPr>
      <w:r w:rsidRPr="00003E01">
        <w:rPr>
          <w:rFonts w:asciiTheme="minorHAnsi" w:hAnsiTheme="minorHAnsi" w:cstheme="minorHAnsi"/>
          <w:b/>
          <w:bCs/>
          <w:i/>
          <w:sz w:val="22"/>
          <w:szCs w:val="22"/>
        </w:rPr>
        <w:t>E.</w:t>
      </w:r>
      <w:r w:rsidRPr="00003E01">
        <w:rPr>
          <w:rFonts w:asciiTheme="minorHAnsi" w:hAnsiTheme="minorHAnsi" w:cstheme="minorHAnsi"/>
          <w:b/>
          <w:bCs/>
          <w:i/>
          <w:sz w:val="22"/>
          <w:szCs w:val="22"/>
        </w:rPr>
        <w:tab/>
        <w:t>Institutional Arrangement</w:t>
      </w:r>
    </w:p>
    <w:p w14:paraId="3493E2D4" w14:textId="77777777" w:rsidR="007B3B50" w:rsidRPr="00003E01" w:rsidRDefault="007B3B50" w:rsidP="007B3B50">
      <w:pPr>
        <w:ind w:left="1134" w:hanging="426"/>
        <w:jc w:val="both"/>
        <w:rPr>
          <w:rFonts w:asciiTheme="minorHAnsi" w:hAnsiTheme="minorHAnsi" w:cstheme="minorHAnsi"/>
          <w:b/>
          <w:bCs/>
          <w:sz w:val="22"/>
          <w:szCs w:val="22"/>
        </w:rPr>
      </w:pPr>
    </w:p>
    <w:p w14:paraId="28719F4E" w14:textId="77777777" w:rsidR="007B3B50" w:rsidRPr="007A243C" w:rsidRDefault="009B14DC" w:rsidP="007B6389">
      <w:pPr>
        <w:widowControl/>
        <w:numPr>
          <w:ilvl w:val="0"/>
          <w:numId w:val="32"/>
        </w:numPr>
        <w:tabs>
          <w:tab w:val="num" w:pos="990"/>
        </w:tabs>
        <w:overflowPunct/>
        <w:adjustRightInd/>
        <w:ind w:left="990" w:hanging="462"/>
        <w:jc w:val="both"/>
        <w:rPr>
          <w:rFonts w:asciiTheme="minorHAnsi" w:hAnsiTheme="minorHAnsi" w:cstheme="minorHAnsi"/>
          <w:color w:val="7030A0"/>
          <w:sz w:val="22"/>
          <w:szCs w:val="22"/>
        </w:rPr>
      </w:pPr>
      <w:r w:rsidRPr="007A243C">
        <w:rPr>
          <w:rFonts w:asciiTheme="minorHAnsi" w:hAnsiTheme="minorHAnsi" w:cstheme="minorHAnsi"/>
          <w:color w:val="7030A0"/>
          <w:sz w:val="22"/>
          <w:szCs w:val="22"/>
        </w:rPr>
        <w:t>The UNICTWG will directly supervise the FMS project on behalf of the UN OMT</w:t>
      </w:r>
      <w:r w:rsidR="001D0605">
        <w:rPr>
          <w:rFonts w:asciiTheme="minorHAnsi" w:hAnsiTheme="minorHAnsi" w:cstheme="minorHAnsi"/>
          <w:color w:val="7030A0"/>
          <w:sz w:val="22"/>
          <w:szCs w:val="22"/>
        </w:rPr>
        <w:t xml:space="preserve"> in liaison with the Team Leader from the selected </w:t>
      </w:r>
      <w:r w:rsidR="00D92423">
        <w:rPr>
          <w:rFonts w:asciiTheme="minorHAnsi" w:hAnsiTheme="minorHAnsi" w:cstheme="minorHAnsi"/>
          <w:color w:val="7030A0"/>
          <w:sz w:val="22"/>
          <w:szCs w:val="22"/>
        </w:rPr>
        <w:t>provider</w:t>
      </w:r>
      <w:r w:rsidRPr="007A243C">
        <w:rPr>
          <w:rFonts w:asciiTheme="minorHAnsi" w:hAnsiTheme="minorHAnsi" w:cstheme="minorHAnsi"/>
          <w:color w:val="7030A0"/>
          <w:sz w:val="22"/>
          <w:szCs w:val="22"/>
        </w:rPr>
        <w:t xml:space="preserve">. The UNICTWG will ensure that all the technical requirements as outlined above are met and delivered on time and within budget by the contractor.  </w:t>
      </w:r>
    </w:p>
    <w:p w14:paraId="29F94755" w14:textId="1A8C85F8" w:rsidR="007B3B50" w:rsidRPr="007A243C" w:rsidRDefault="007A243C" w:rsidP="007A243C">
      <w:pPr>
        <w:widowControl/>
        <w:numPr>
          <w:ilvl w:val="0"/>
          <w:numId w:val="32"/>
        </w:numPr>
        <w:tabs>
          <w:tab w:val="num" w:pos="990"/>
        </w:tabs>
        <w:overflowPunct/>
        <w:adjustRightInd/>
        <w:ind w:left="990" w:hanging="462"/>
        <w:jc w:val="both"/>
        <w:rPr>
          <w:rFonts w:asciiTheme="minorHAnsi" w:hAnsiTheme="minorHAnsi" w:cstheme="minorHAnsi"/>
          <w:color w:val="7030A0"/>
          <w:sz w:val="22"/>
          <w:szCs w:val="22"/>
        </w:rPr>
      </w:pPr>
      <w:r w:rsidRPr="007A243C">
        <w:rPr>
          <w:rFonts w:asciiTheme="minorHAnsi" w:hAnsiTheme="minorHAnsi" w:cstheme="minorHAnsi"/>
          <w:color w:val="7030A0"/>
          <w:sz w:val="22"/>
          <w:szCs w:val="22"/>
        </w:rPr>
        <w:t xml:space="preserve">The project progress will be monitored on a monthly basis by the UNICTWG. There will be an inception report and </w:t>
      </w:r>
      <w:r w:rsidR="000D29DF">
        <w:rPr>
          <w:rFonts w:asciiTheme="minorHAnsi" w:hAnsiTheme="minorHAnsi" w:cstheme="minorHAnsi"/>
          <w:color w:val="7030A0"/>
          <w:sz w:val="22"/>
          <w:szCs w:val="22"/>
        </w:rPr>
        <w:t xml:space="preserve">update </w:t>
      </w:r>
      <w:r w:rsidRPr="007A243C">
        <w:rPr>
          <w:rFonts w:asciiTheme="minorHAnsi" w:hAnsiTheme="minorHAnsi" w:cstheme="minorHAnsi"/>
          <w:color w:val="7030A0"/>
          <w:sz w:val="22"/>
          <w:szCs w:val="22"/>
        </w:rPr>
        <w:t>presentation</w:t>
      </w:r>
      <w:r w:rsidR="000D29DF">
        <w:rPr>
          <w:rFonts w:asciiTheme="minorHAnsi" w:hAnsiTheme="minorHAnsi" w:cstheme="minorHAnsi"/>
          <w:color w:val="7030A0"/>
          <w:sz w:val="22"/>
          <w:szCs w:val="22"/>
        </w:rPr>
        <w:t>s</w:t>
      </w:r>
      <w:r w:rsidRPr="007A243C">
        <w:rPr>
          <w:rFonts w:asciiTheme="minorHAnsi" w:hAnsiTheme="minorHAnsi" w:cstheme="minorHAnsi"/>
          <w:color w:val="7030A0"/>
          <w:sz w:val="22"/>
          <w:szCs w:val="22"/>
        </w:rPr>
        <w:t xml:space="preserve"> to the OMT on dates to be communicated by the UNICTWG</w:t>
      </w:r>
      <w:r w:rsidR="000D29DF">
        <w:rPr>
          <w:rFonts w:asciiTheme="minorHAnsi" w:hAnsiTheme="minorHAnsi" w:cstheme="minorHAnsi"/>
          <w:color w:val="7030A0"/>
          <w:sz w:val="22"/>
          <w:szCs w:val="22"/>
        </w:rPr>
        <w:t xml:space="preserve"> in consultation with the Team Leader</w:t>
      </w:r>
      <w:r w:rsidRPr="007A243C">
        <w:rPr>
          <w:rFonts w:asciiTheme="minorHAnsi" w:hAnsiTheme="minorHAnsi" w:cstheme="minorHAnsi"/>
          <w:color w:val="7030A0"/>
          <w:sz w:val="22"/>
          <w:szCs w:val="22"/>
        </w:rPr>
        <w:t>.</w:t>
      </w:r>
    </w:p>
    <w:p w14:paraId="5B32531B" w14:textId="77777777" w:rsidR="007B3B50" w:rsidRPr="00003E01" w:rsidRDefault="007B3B50" w:rsidP="007B3B50">
      <w:pPr>
        <w:ind w:left="1134" w:hanging="426"/>
        <w:jc w:val="both"/>
        <w:rPr>
          <w:rFonts w:asciiTheme="minorHAnsi" w:hAnsiTheme="minorHAnsi" w:cstheme="minorHAnsi"/>
          <w:b/>
          <w:bCs/>
          <w:sz w:val="22"/>
          <w:szCs w:val="22"/>
        </w:rPr>
      </w:pPr>
    </w:p>
    <w:p w14:paraId="34AB1ABC" w14:textId="77777777" w:rsidR="007B3B50" w:rsidRPr="00003E01" w:rsidRDefault="007B3B50" w:rsidP="007B3B50">
      <w:pPr>
        <w:ind w:left="450" w:hanging="426"/>
        <w:jc w:val="both"/>
        <w:rPr>
          <w:rFonts w:asciiTheme="minorHAnsi" w:hAnsiTheme="minorHAnsi" w:cstheme="minorHAnsi"/>
          <w:b/>
          <w:bCs/>
          <w:i/>
          <w:sz w:val="22"/>
          <w:szCs w:val="22"/>
        </w:rPr>
      </w:pPr>
      <w:r w:rsidRPr="00003E01">
        <w:rPr>
          <w:rFonts w:asciiTheme="minorHAnsi" w:hAnsiTheme="minorHAnsi" w:cstheme="minorHAnsi"/>
          <w:b/>
          <w:bCs/>
          <w:i/>
          <w:sz w:val="22"/>
          <w:szCs w:val="22"/>
        </w:rPr>
        <w:t>F.</w:t>
      </w:r>
      <w:r w:rsidRPr="00003E01">
        <w:rPr>
          <w:rFonts w:asciiTheme="minorHAnsi" w:hAnsiTheme="minorHAnsi" w:cstheme="minorHAnsi"/>
          <w:b/>
          <w:bCs/>
          <w:i/>
          <w:sz w:val="22"/>
          <w:szCs w:val="22"/>
        </w:rPr>
        <w:tab/>
        <w:t xml:space="preserve">Duration of the Work </w:t>
      </w:r>
    </w:p>
    <w:p w14:paraId="232D75AA" w14:textId="77777777" w:rsidR="007B3B50" w:rsidRPr="00003E01" w:rsidRDefault="007B3B50" w:rsidP="007B3B50">
      <w:pPr>
        <w:ind w:left="1134" w:hanging="426"/>
        <w:jc w:val="both"/>
        <w:rPr>
          <w:rFonts w:asciiTheme="minorHAnsi" w:hAnsiTheme="minorHAnsi" w:cstheme="minorHAnsi"/>
          <w:sz w:val="22"/>
          <w:szCs w:val="22"/>
        </w:rPr>
      </w:pPr>
    </w:p>
    <w:p w14:paraId="2207CCA8" w14:textId="77777777" w:rsidR="007B3B50" w:rsidRPr="0062200A" w:rsidRDefault="007A243C" w:rsidP="007B6389">
      <w:pPr>
        <w:widowControl/>
        <w:numPr>
          <w:ilvl w:val="0"/>
          <w:numId w:val="33"/>
        </w:numPr>
        <w:overflowPunct/>
        <w:adjustRightInd/>
        <w:ind w:left="720"/>
        <w:jc w:val="both"/>
        <w:rPr>
          <w:rFonts w:asciiTheme="minorHAnsi" w:hAnsiTheme="minorHAnsi" w:cstheme="minorHAnsi"/>
          <w:color w:val="7030A0"/>
          <w:sz w:val="22"/>
          <w:szCs w:val="22"/>
        </w:rPr>
      </w:pPr>
      <w:r w:rsidRPr="0062200A">
        <w:rPr>
          <w:rFonts w:asciiTheme="minorHAnsi" w:hAnsiTheme="minorHAnsi" w:cstheme="minorHAnsi"/>
          <w:color w:val="7030A0"/>
          <w:sz w:val="22"/>
          <w:szCs w:val="22"/>
        </w:rPr>
        <w:t>The first phase of the FMS project should be completed by January 2016. This will involve the development of the system, customization and installation of the contracted monitoring devices and training of end-users.</w:t>
      </w:r>
    </w:p>
    <w:p w14:paraId="204310F7" w14:textId="77777777" w:rsidR="007B3B50" w:rsidRPr="009B1D3C" w:rsidRDefault="0062200A" w:rsidP="009B1D3C">
      <w:pPr>
        <w:widowControl/>
        <w:numPr>
          <w:ilvl w:val="0"/>
          <w:numId w:val="33"/>
        </w:numPr>
        <w:overflowPunct/>
        <w:adjustRightInd/>
        <w:ind w:left="720"/>
        <w:jc w:val="both"/>
        <w:rPr>
          <w:rFonts w:asciiTheme="minorHAnsi" w:hAnsiTheme="minorHAnsi" w:cstheme="minorHAnsi"/>
          <w:color w:val="7030A0"/>
          <w:sz w:val="22"/>
          <w:szCs w:val="22"/>
        </w:rPr>
      </w:pPr>
      <w:r w:rsidRPr="0062200A">
        <w:rPr>
          <w:rFonts w:asciiTheme="minorHAnsi" w:hAnsiTheme="minorHAnsi" w:cstheme="minorHAnsi"/>
          <w:color w:val="7030A0"/>
          <w:sz w:val="22"/>
          <w:szCs w:val="22"/>
        </w:rPr>
        <w:t xml:space="preserve">The second phase of the FMS project will involve the periodic </w:t>
      </w:r>
      <w:r>
        <w:rPr>
          <w:rFonts w:asciiTheme="minorHAnsi" w:hAnsiTheme="minorHAnsi" w:cstheme="minorHAnsi"/>
          <w:color w:val="7030A0"/>
          <w:sz w:val="22"/>
          <w:szCs w:val="22"/>
        </w:rPr>
        <w:t xml:space="preserve">installation of selected vehicle monitoring devices on new vehicles and provision of </w:t>
      </w:r>
      <w:r w:rsidR="009B1D3C">
        <w:rPr>
          <w:rFonts w:asciiTheme="minorHAnsi" w:hAnsiTheme="minorHAnsi" w:cstheme="minorHAnsi"/>
          <w:color w:val="7030A0"/>
          <w:sz w:val="22"/>
          <w:szCs w:val="22"/>
        </w:rPr>
        <w:t xml:space="preserve">maintenance and support for UN agencies. </w:t>
      </w:r>
      <w:r w:rsidR="00D92423">
        <w:rPr>
          <w:rFonts w:asciiTheme="minorHAnsi" w:hAnsiTheme="minorHAnsi" w:cstheme="minorHAnsi"/>
          <w:color w:val="7030A0"/>
          <w:sz w:val="22"/>
          <w:szCs w:val="22"/>
        </w:rPr>
        <w:t>This second phase is envisaged to run through to December 2016  and will be renewed based on performance</w:t>
      </w:r>
    </w:p>
    <w:p w14:paraId="47EE9598" w14:textId="77777777" w:rsidR="007B3B50" w:rsidRPr="008515F8" w:rsidRDefault="007B3B50" w:rsidP="008515F8">
      <w:pPr>
        <w:pStyle w:val="Heading9"/>
        <w:tabs>
          <w:tab w:val="left" w:pos="450"/>
        </w:tabs>
        <w:spacing w:before="0"/>
        <w:ind w:left="450" w:hanging="450"/>
        <w:rPr>
          <w:rFonts w:asciiTheme="minorHAnsi" w:hAnsiTheme="minorHAnsi" w:cstheme="minorHAnsi"/>
          <w:b/>
          <w:i/>
          <w:sz w:val="22"/>
          <w:szCs w:val="22"/>
        </w:rPr>
      </w:pPr>
      <w:r w:rsidRPr="00003E01">
        <w:rPr>
          <w:rFonts w:asciiTheme="minorHAnsi" w:hAnsiTheme="minorHAnsi" w:cstheme="minorHAnsi"/>
          <w:b/>
          <w:i/>
          <w:sz w:val="22"/>
          <w:szCs w:val="22"/>
        </w:rPr>
        <w:t>G.</w:t>
      </w:r>
      <w:r w:rsidRPr="00003E01">
        <w:rPr>
          <w:rFonts w:asciiTheme="minorHAnsi" w:hAnsiTheme="minorHAnsi" w:cstheme="minorHAnsi"/>
          <w:b/>
          <w:i/>
          <w:sz w:val="22"/>
          <w:szCs w:val="22"/>
        </w:rPr>
        <w:tab/>
        <w:t>Location of Work</w:t>
      </w:r>
    </w:p>
    <w:p w14:paraId="26EDB519" w14:textId="1BFC328B" w:rsidR="007B3B50" w:rsidRPr="006900F4" w:rsidRDefault="008515F8" w:rsidP="006900F4">
      <w:pPr>
        <w:widowControl/>
        <w:numPr>
          <w:ilvl w:val="0"/>
          <w:numId w:val="33"/>
        </w:numPr>
        <w:overflowPunct/>
        <w:adjustRightInd/>
        <w:ind w:left="720"/>
        <w:jc w:val="both"/>
        <w:rPr>
          <w:rFonts w:asciiTheme="minorHAnsi" w:hAnsiTheme="minorHAnsi" w:cstheme="minorHAnsi"/>
          <w:color w:val="7030A0"/>
          <w:sz w:val="22"/>
          <w:szCs w:val="22"/>
        </w:rPr>
      </w:pPr>
      <w:r w:rsidRPr="006900F4">
        <w:rPr>
          <w:rFonts w:asciiTheme="minorHAnsi" w:hAnsiTheme="minorHAnsi" w:cstheme="minorHAnsi"/>
          <w:color w:val="7030A0"/>
          <w:sz w:val="22"/>
          <w:szCs w:val="22"/>
        </w:rPr>
        <w:t>The UN vehicles will be in Uganda with no travel</w:t>
      </w:r>
      <w:r w:rsidR="00D92423" w:rsidRPr="006900F4">
        <w:rPr>
          <w:rFonts w:asciiTheme="minorHAnsi" w:hAnsiTheme="minorHAnsi" w:cstheme="minorHAnsi"/>
          <w:color w:val="7030A0"/>
          <w:sz w:val="22"/>
          <w:szCs w:val="22"/>
        </w:rPr>
        <w:t xml:space="preserve"> outside the country</w:t>
      </w:r>
      <w:r w:rsidRPr="006900F4">
        <w:rPr>
          <w:rFonts w:asciiTheme="minorHAnsi" w:hAnsiTheme="minorHAnsi" w:cstheme="minorHAnsi"/>
          <w:color w:val="7030A0"/>
          <w:sz w:val="22"/>
          <w:szCs w:val="22"/>
        </w:rPr>
        <w:t>. The UN has several offices in different regions/districts of the country and some vehicles w</w:t>
      </w:r>
      <w:r w:rsidR="00D92423" w:rsidRPr="006900F4">
        <w:rPr>
          <w:rFonts w:asciiTheme="minorHAnsi" w:hAnsiTheme="minorHAnsi" w:cstheme="minorHAnsi"/>
          <w:color w:val="7030A0"/>
          <w:sz w:val="22"/>
          <w:szCs w:val="22"/>
        </w:rPr>
        <w:t>ill be based in these locations</w:t>
      </w:r>
      <w:r w:rsidR="003635EB">
        <w:rPr>
          <w:rFonts w:asciiTheme="minorHAnsi" w:hAnsiTheme="minorHAnsi" w:cstheme="minorHAnsi"/>
          <w:color w:val="7030A0"/>
          <w:sz w:val="22"/>
          <w:szCs w:val="22"/>
        </w:rPr>
        <w:t>. T</w:t>
      </w:r>
      <w:r w:rsidR="00D92423" w:rsidRPr="006900F4">
        <w:rPr>
          <w:rFonts w:asciiTheme="minorHAnsi" w:hAnsiTheme="minorHAnsi" w:cstheme="minorHAnsi"/>
          <w:color w:val="7030A0"/>
          <w:sz w:val="22"/>
          <w:szCs w:val="22"/>
        </w:rPr>
        <w:t>hese duty stations include but are not limited to Gulu, Moroto and Mbarara etc.</w:t>
      </w:r>
    </w:p>
    <w:p w14:paraId="08494180" w14:textId="77777777" w:rsidR="007B3B50" w:rsidRPr="00003E01" w:rsidRDefault="007B3B50" w:rsidP="007B3B50">
      <w:pPr>
        <w:ind w:left="1134"/>
        <w:jc w:val="both"/>
        <w:rPr>
          <w:rFonts w:asciiTheme="minorHAnsi" w:hAnsiTheme="minorHAnsi" w:cstheme="minorHAnsi"/>
          <w:b/>
          <w:bCs/>
          <w:sz w:val="22"/>
          <w:szCs w:val="22"/>
        </w:rPr>
      </w:pPr>
    </w:p>
    <w:p w14:paraId="7D626E90" w14:textId="77777777" w:rsidR="007B3B50" w:rsidRPr="00003E01" w:rsidRDefault="007B3B50" w:rsidP="007B3B50">
      <w:pPr>
        <w:ind w:left="450" w:hanging="426"/>
        <w:jc w:val="both"/>
        <w:rPr>
          <w:rFonts w:asciiTheme="minorHAnsi" w:hAnsiTheme="minorHAnsi" w:cstheme="minorHAnsi"/>
          <w:b/>
          <w:bCs/>
          <w:i/>
          <w:sz w:val="22"/>
          <w:szCs w:val="22"/>
        </w:rPr>
      </w:pPr>
      <w:r w:rsidRPr="00003E01">
        <w:rPr>
          <w:rFonts w:asciiTheme="minorHAnsi" w:hAnsiTheme="minorHAnsi" w:cstheme="minorHAnsi"/>
          <w:b/>
          <w:bCs/>
          <w:i/>
          <w:sz w:val="22"/>
          <w:szCs w:val="22"/>
        </w:rPr>
        <w:t>H.</w:t>
      </w:r>
      <w:r w:rsidRPr="00003E01">
        <w:rPr>
          <w:rFonts w:asciiTheme="minorHAnsi" w:hAnsiTheme="minorHAnsi" w:cstheme="minorHAnsi"/>
          <w:b/>
          <w:bCs/>
          <w:i/>
          <w:sz w:val="22"/>
          <w:szCs w:val="22"/>
        </w:rPr>
        <w:tab/>
        <w:t>Qualifications of the Successful Service Provider at Various Levels</w:t>
      </w:r>
    </w:p>
    <w:p w14:paraId="44388AD1" w14:textId="77777777" w:rsidR="007B3B50" w:rsidRPr="00003E01" w:rsidRDefault="007B3B50" w:rsidP="007B3B50">
      <w:pPr>
        <w:jc w:val="both"/>
        <w:rPr>
          <w:rFonts w:asciiTheme="minorHAnsi" w:hAnsiTheme="minorHAnsi" w:cstheme="minorHAnsi"/>
          <w:sz w:val="22"/>
          <w:szCs w:val="22"/>
        </w:rPr>
      </w:pPr>
    </w:p>
    <w:p w14:paraId="48323B2F" w14:textId="4F9ECF33" w:rsidR="008515F8" w:rsidRDefault="008515F8" w:rsidP="007B6389">
      <w:pPr>
        <w:widowControl/>
        <w:numPr>
          <w:ilvl w:val="0"/>
          <w:numId w:val="35"/>
        </w:numPr>
        <w:overflowPunct/>
        <w:adjustRightInd/>
        <w:ind w:left="720"/>
        <w:jc w:val="both"/>
        <w:rPr>
          <w:rFonts w:asciiTheme="minorHAnsi" w:hAnsiTheme="minorHAnsi" w:cstheme="minorHAnsi"/>
          <w:color w:val="7030A0"/>
          <w:sz w:val="22"/>
          <w:szCs w:val="22"/>
        </w:rPr>
      </w:pPr>
      <w:r w:rsidRPr="006900F4">
        <w:rPr>
          <w:rFonts w:asciiTheme="minorHAnsi" w:hAnsiTheme="minorHAnsi" w:cstheme="minorHAnsi"/>
          <w:color w:val="7030A0"/>
          <w:sz w:val="22"/>
          <w:szCs w:val="22"/>
        </w:rPr>
        <w:t xml:space="preserve">The successful </w:t>
      </w:r>
      <w:r w:rsidR="000712CE">
        <w:rPr>
          <w:rFonts w:asciiTheme="minorHAnsi" w:hAnsiTheme="minorHAnsi" w:cstheme="minorHAnsi"/>
          <w:color w:val="7030A0"/>
          <w:sz w:val="22"/>
          <w:szCs w:val="22"/>
        </w:rPr>
        <w:t>contractor</w:t>
      </w:r>
      <w:r w:rsidRPr="006900F4">
        <w:rPr>
          <w:rFonts w:asciiTheme="minorHAnsi" w:hAnsiTheme="minorHAnsi" w:cstheme="minorHAnsi"/>
          <w:color w:val="7030A0"/>
          <w:sz w:val="22"/>
          <w:szCs w:val="22"/>
        </w:rPr>
        <w:t xml:space="preserve"> should be one with a proven track record in fleet management at national and international level. </w:t>
      </w:r>
      <w:r w:rsidR="006900F4" w:rsidRPr="006900F4">
        <w:rPr>
          <w:rFonts w:asciiTheme="minorHAnsi" w:hAnsiTheme="minorHAnsi" w:cstheme="minorHAnsi"/>
          <w:color w:val="7030A0"/>
          <w:sz w:val="22"/>
          <w:szCs w:val="22"/>
        </w:rPr>
        <w:t xml:space="preserve">The provider should have a </w:t>
      </w:r>
      <w:r w:rsidRPr="006900F4">
        <w:rPr>
          <w:rFonts w:asciiTheme="minorHAnsi" w:hAnsiTheme="minorHAnsi" w:cstheme="minorHAnsi"/>
          <w:color w:val="7030A0"/>
          <w:sz w:val="22"/>
          <w:szCs w:val="22"/>
        </w:rPr>
        <w:t xml:space="preserve">track record of implementing vehicle monitoring and tracking systems with </w:t>
      </w:r>
      <w:r w:rsidR="006900F4" w:rsidRPr="006900F4">
        <w:rPr>
          <w:rFonts w:asciiTheme="minorHAnsi" w:hAnsiTheme="minorHAnsi" w:cstheme="minorHAnsi"/>
          <w:color w:val="7030A0"/>
          <w:sz w:val="22"/>
          <w:szCs w:val="22"/>
        </w:rPr>
        <w:t xml:space="preserve">different proposed </w:t>
      </w:r>
      <w:r w:rsidRPr="006900F4">
        <w:rPr>
          <w:rFonts w:asciiTheme="minorHAnsi" w:hAnsiTheme="minorHAnsi" w:cstheme="minorHAnsi"/>
          <w:color w:val="7030A0"/>
          <w:sz w:val="22"/>
          <w:szCs w:val="22"/>
        </w:rPr>
        <w:t>technologies.</w:t>
      </w:r>
    </w:p>
    <w:p w14:paraId="4A1549F3" w14:textId="77777777" w:rsidR="00E71EA7" w:rsidRPr="006900F4" w:rsidRDefault="00E71EA7" w:rsidP="007B6389">
      <w:pPr>
        <w:widowControl/>
        <w:numPr>
          <w:ilvl w:val="0"/>
          <w:numId w:val="35"/>
        </w:numPr>
        <w:overflowPunct/>
        <w:adjustRightInd/>
        <w:ind w:left="720"/>
        <w:jc w:val="both"/>
        <w:rPr>
          <w:rFonts w:asciiTheme="minorHAnsi" w:hAnsiTheme="minorHAnsi" w:cstheme="minorHAnsi"/>
          <w:color w:val="7030A0"/>
          <w:sz w:val="22"/>
          <w:szCs w:val="22"/>
        </w:rPr>
      </w:pPr>
      <w:r>
        <w:rPr>
          <w:rFonts w:asciiTheme="minorHAnsi" w:hAnsiTheme="minorHAnsi" w:cstheme="minorHAnsi"/>
          <w:color w:val="7030A0"/>
          <w:sz w:val="22"/>
          <w:szCs w:val="22"/>
        </w:rPr>
        <w:t>Evidence of effective partnership with network providers to provide effective coverage based on the technologies (GSM, GPS, EDGE, 3G/4G etc.) provided in proposed solution.</w:t>
      </w:r>
    </w:p>
    <w:p w14:paraId="2DC2BAE2" w14:textId="77777777" w:rsidR="007B3B50" w:rsidRPr="006900F4" w:rsidRDefault="00DF2D30" w:rsidP="000D29DF">
      <w:pPr>
        <w:widowControl/>
        <w:numPr>
          <w:ilvl w:val="0"/>
          <w:numId w:val="35"/>
        </w:numPr>
        <w:overflowPunct/>
        <w:adjustRightInd/>
        <w:ind w:left="720"/>
        <w:jc w:val="both"/>
        <w:rPr>
          <w:rFonts w:asciiTheme="minorHAnsi" w:hAnsiTheme="minorHAnsi" w:cstheme="minorHAnsi"/>
          <w:color w:val="7030A0"/>
          <w:sz w:val="22"/>
          <w:szCs w:val="22"/>
        </w:rPr>
      </w:pPr>
      <w:r w:rsidRPr="006900F4">
        <w:rPr>
          <w:rFonts w:asciiTheme="minorHAnsi" w:hAnsiTheme="minorHAnsi" w:cstheme="minorHAnsi"/>
          <w:color w:val="7030A0"/>
          <w:sz w:val="22"/>
          <w:szCs w:val="22"/>
        </w:rPr>
        <w:t xml:space="preserve"> The firm should have at least 3 team members including the Project Manager/Task Manager</w:t>
      </w:r>
      <w:r w:rsidR="007062CD" w:rsidRPr="006900F4">
        <w:rPr>
          <w:rFonts w:asciiTheme="minorHAnsi" w:hAnsiTheme="minorHAnsi" w:cstheme="minorHAnsi"/>
          <w:color w:val="7030A0"/>
          <w:sz w:val="22"/>
          <w:szCs w:val="22"/>
        </w:rPr>
        <w:t>, Senior Systems Expert and Junior systems engineer with relevant experience in similar projects at national and international level, training experience and professional experience in fleet management systems.</w:t>
      </w:r>
      <w:r w:rsidR="007B3B50" w:rsidRPr="006900F4">
        <w:rPr>
          <w:rFonts w:asciiTheme="minorHAnsi" w:hAnsiTheme="minorHAnsi" w:cstheme="minorHAnsi"/>
          <w:color w:val="7030A0"/>
          <w:sz w:val="22"/>
          <w:szCs w:val="22"/>
        </w:rPr>
        <w:t xml:space="preserve"> </w:t>
      </w:r>
      <w:r w:rsidR="00EA1C76">
        <w:rPr>
          <w:rFonts w:asciiTheme="minorHAnsi" w:hAnsiTheme="minorHAnsi" w:cstheme="minorHAnsi"/>
          <w:color w:val="7030A0"/>
          <w:sz w:val="22"/>
          <w:szCs w:val="22"/>
        </w:rPr>
        <w:t>(</w:t>
      </w:r>
      <w:r w:rsidR="00EA1C76" w:rsidRPr="00EA1C76">
        <w:rPr>
          <w:rFonts w:asciiTheme="minorHAnsi" w:hAnsiTheme="minorHAnsi" w:cstheme="minorHAnsi"/>
          <w:i/>
          <w:color w:val="7030A0"/>
          <w:sz w:val="20"/>
          <w:szCs w:val="22"/>
        </w:rPr>
        <w:t>Please review section on Management Structure</w:t>
      </w:r>
      <w:r w:rsidR="00EA1C76">
        <w:rPr>
          <w:rFonts w:asciiTheme="minorHAnsi" w:hAnsiTheme="minorHAnsi" w:cstheme="minorHAnsi"/>
          <w:i/>
          <w:color w:val="7030A0"/>
          <w:sz w:val="20"/>
          <w:szCs w:val="22"/>
        </w:rPr>
        <w:t xml:space="preserve"> and provide documented proof</w:t>
      </w:r>
      <w:r w:rsidR="00EA1C76">
        <w:rPr>
          <w:rFonts w:asciiTheme="minorHAnsi" w:hAnsiTheme="minorHAnsi" w:cstheme="minorHAnsi"/>
          <w:color w:val="7030A0"/>
          <w:sz w:val="22"/>
          <w:szCs w:val="22"/>
        </w:rPr>
        <w:t>).</w:t>
      </w:r>
    </w:p>
    <w:p w14:paraId="22882E25" w14:textId="77777777" w:rsidR="007B3B50" w:rsidRPr="006900F4" w:rsidRDefault="007B3B50" w:rsidP="007B6389">
      <w:pPr>
        <w:widowControl/>
        <w:numPr>
          <w:ilvl w:val="0"/>
          <w:numId w:val="35"/>
        </w:numPr>
        <w:overflowPunct/>
        <w:adjustRightInd/>
        <w:ind w:left="720"/>
        <w:jc w:val="both"/>
        <w:rPr>
          <w:rFonts w:asciiTheme="minorHAnsi" w:hAnsiTheme="minorHAnsi" w:cstheme="minorHAnsi"/>
          <w:color w:val="7030A0"/>
          <w:sz w:val="22"/>
          <w:szCs w:val="22"/>
        </w:rPr>
      </w:pPr>
      <w:r w:rsidRPr="006900F4">
        <w:rPr>
          <w:rFonts w:asciiTheme="minorHAnsi" w:hAnsiTheme="minorHAnsi" w:cstheme="minorHAnsi"/>
          <w:color w:val="7030A0"/>
          <w:sz w:val="22"/>
          <w:szCs w:val="22"/>
        </w:rPr>
        <w:t>Determine / Identify the following for the Team Leader, the Team Members, and other experts that may be required:</w:t>
      </w:r>
    </w:p>
    <w:p w14:paraId="5D5F0433" w14:textId="77777777" w:rsidR="007B3B50" w:rsidRPr="006900F4" w:rsidRDefault="00AF3F78" w:rsidP="007B6389">
      <w:pPr>
        <w:widowControl/>
        <w:numPr>
          <w:ilvl w:val="0"/>
          <w:numId w:val="36"/>
        </w:numPr>
        <w:overflowPunct/>
        <w:adjustRightInd/>
        <w:ind w:left="1080"/>
        <w:jc w:val="both"/>
        <w:rPr>
          <w:rFonts w:asciiTheme="minorHAnsi" w:hAnsiTheme="minorHAnsi" w:cstheme="minorHAnsi"/>
          <w:color w:val="7030A0"/>
          <w:sz w:val="22"/>
          <w:szCs w:val="22"/>
        </w:rPr>
      </w:pPr>
      <w:r>
        <w:rPr>
          <w:rFonts w:asciiTheme="minorHAnsi" w:hAnsiTheme="minorHAnsi" w:cstheme="minorHAnsi"/>
          <w:color w:val="7030A0"/>
          <w:sz w:val="22"/>
          <w:szCs w:val="22"/>
        </w:rPr>
        <w:t>Maximum levels of education and fields of specialization of relevance to the FMS project</w:t>
      </w:r>
    </w:p>
    <w:p w14:paraId="213112AA" w14:textId="77777777" w:rsidR="007B3B50" w:rsidRPr="006900F4" w:rsidRDefault="00AF3F78" w:rsidP="007B6389">
      <w:pPr>
        <w:widowControl/>
        <w:numPr>
          <w:ilvl w:val="0"/>
          <w:numId w:val="36"/>
        </w:numPr>
        <w:overflowPunct/>
        <w:adjustRightInd/>
        <w:ind w:left="1080"/>
        <w:jc w:val="both"/>
        <w:rPr>
          <w:rFonts w:asciiTheme="minorHAnsi" w:hAnsiTheme="minorHAnsi" w:cstheme="minorHAnsi"/>
          <w:color w:val="7030A0"/>
          <w:sz w:val="22"/>
          <w:szCs w:val="22"/>
        </w:rPr>
      </w:pPr>
      <w:r>
        <w:rPr>
          <w:rFonts w:asciiTheme="minorHAnsi" w:hAnsiTheme="minorHAnsi" w:cstheme="minorHAnsi"/>
          <w:color w:val="7030A0"/>
          <w:sz w:val="22"/>
          <w:szCs w:val="22"/>
        </w:rPr>
        <w:t>Maximum number of years of experience in relevant areas of specialization or the FMS project</w:t>
      </w:r>
    </w:p>
    <w:p w14:paraId="72A5BA14" w14:textId="77777777" w:rsidR="007B3B50" w:rsidRPr="006900F4" w:rsidRDefault="007B3B50" w:rsidP="007B3B50">
      <w:pPr>
        <w:jc w:val="both"/>
        <w:rPr>
          <w:rFonts w:asciiTheme="minorHAnsi" w:hAnsiTheme="minorHAnsi" w:cstheme="minorHAnsi"/>
          <w:color w:val="7030A0"/>
          <w:sz w:val="22"/>
          <w:szCs w:val="22"/>
        </w:rPr>
      </w:pPr>
    </w:p>
    <w:p w14:paraId="5AE0858E" w14:textId="77777777" w:rsidR="007B3B50" w:rsidRPr="00003E01" w:rsidRDefault="00333C67" w:rsidP="007B3B50">
      <w:pPr>
        <w:pStyle w:val="p28"/>
        <w:tabs>
          <w:tab w:val="clear" w:pos="680"/>
          <w:tab w:val="left" w:pos="720"/>
        </w:tabs>
        <w:spacing w:line="240" w:lineRule="auto"/>
        <w:ind w:left="450" w:hanging="425"/>
        <w:jc w:val="both"/>
        <w:rPr>
          <w:rFonts w:asciiTheme="minorHAnsi" w:hAnsiTheme="minorHAnsi" w:cstheme="minorHAnsi"/>
          <w:b/>
          <w:bCs/>
          <w:i/>
          <w:sz w:val="22"/>
          <w:szCs w:val="22"/>
        </w:rPr>
      </w:pPr>
      <w:r>
        <w:rPr>
          <w:rFonts w:asciiTheme="minorHAnsi" w:hAnsiTheme="minorHAnsi" w:cstheme="minorHAnsi"/>
          <w:b/>
          <w:bCs/>
          <w:i/>
          <w:sz w:val="22"/>
          <w:szCs w:val="22"/>
        </w:rPr>
        <w:t>I.</w:t>
      </w:r>
      <w:r>
        <w:rPr>
          <w:rFonts w:asciiTheme="minorHAnsi" w:hAnsiTheme="minorHAnsi" w:cstheme="minorHAnsi"/>
          <w:b/>
          <w:bCs/>
          <w:i/>
          <w:sz w:val="22"/>
          <w:szCs w:val="22"/>
        </w:rPr>
        <w:tab/>
        <w:t>Scope of Proposal</w:t>
      </w:r>
      <w:r w:rsidR="007B3B50" w:rsidRPr="00003E01">
        <w:rPr>
          <w:rFonts w:asciiTheme="minorHAnsi" w:hAnsiTheme="minorHAnsi" w:cstheme="minorHAnsi"/>
          <w:b/>
          <w:bCs/>
          <w:i/>
          <w:sz w:val="22"/>
          <w:szCs w:val="22"/>
        </w:rPr>
        <w:t xml:space="preserve"> Price and Schedule of Payments</w:t>
      </w:r>
    </w:p>
    <w:p w14:paraId="72706ED3" w14:textId="77777777" w:rsidR="007B3B50" w:rsidRPr="00003E01" w:rsidRDefault="007B3B50" w:rsidP="007B3B50">
      <w:pPr>
        <w:jc w:val="both"/>
        <w:rPr>
          <w:rFonts w:asciiTheme="minorHAnsi" w:hAnsiTheme="minorHAnsi" w:cstheme="minorHAnsi"/>
          <w:sz w:val="22"/>
          <w:szCs w:val="22"/>
        </w:rPr>
      </w:pPr>
    </w:p>
    <w:p w14:paraId="5E58977A" w14:textId="77777777" w:rsidR="00463469" w:rsidRPr="00E71EA7" w:rsidRDefault="00463469" w:rsidP="007B6389">
      <w:pPr>
        <w:widowControl/>
        <w:numPr>
          <w:ilvl w:val="0"/>
          <w:numId w:val="37"/>
        </w:numPr>
        <w:tabs>
          <w:tab w:val="left" w:pos="720"/>
        </w:tabs>
        <w:overflowPunct/>
        <w:adjustRightInd/>
        <w:ind w:left="720" w:hanging="270"/>
        <w:jc w:val="both"/>
        <w:rPr>
          <w:rFonts w:asciiTheme="minorHAnsi" w:hAnsiTheme="minorHAnsi" w:cstheme="minorHAnsi"/>
          <w:color w:val="7030A0"/>
          <w:sz w:val="22"/>
          <w:szCs w:val="22"/>
        </w:rPr>
      </w:pPr>
      <w:r w:rsidRPr="00E71EA7">
        <w:rPr>
          <w:rFonts w:asciiTheme="minorHAnsi" w:hAnsiTheme="minorHAnsi" w:cstheme="minorHAnsi"/>
          <w:color w:val="7030A0"/>
          <w:sz w:val="22"/>
          <w:szCs w:val="22"/>
        </w:rPr>
        <w:t>The contract will be based on:</w:t>
      </w:r>
    </w:p>
    <w:p w14:paraId="07B802DC" w14:textId="77777777" w:rsidR="00463469" w:rsidRPr="00E71EA7" w:rsidRDefault="00463469" w:rsidP="00E71EA7">
      <w:pPr>
        <w:pStyle w:val="ListParagraph"/>
        <w:widowControl/>
        <w:numPr>
          <w:ilvl w:val="0"/>
          <w:numId w:val="68"/>
        </w:numPr>
        <w:tabs>
          <w:tab w:val="left" w:pos="720"/>
        </w:tabs>
        <w:overflowPunct/>
        <w:adjustRightInd/>
        <w:spacing w:line="240" w:lineRule="auto"/>
        <w:jc w:val="both"/>
        <w:rPr>
          <w:rFonts w:asciiTheme="minorHAnsi" w:hAnsiTheme="minorHAnsi" w:cstheme="minorHAnsi"/>
          <w:color w:val="7030A0"/>
          <w:szCs w:val="22"/>
        </w:rPr>
      </w:pPr>
      <w:r w:rsidRPr="00E71EA7">
        <w:rPr>
          <w:rFonts w:asciiTheme="minorHAnsi" w:hAnsiTheme="minorHAnsi" w:cstheme="minorHAnsi"/>
          <w:color w:val="7030A0"/>
          <w:szCs w:val="22"/>
        </w:rPr>
        <w:t>Installation cost per vehicle for a monitoring device which addresses the functionality addressed in this terms of reference.</w:t>
      </w:r>
    </w:p>
    <w:p w14:paraId="395255BD" w14:textId="702F1729" w:rsidR="00463469" w:rsidRPr="00E71EA7" w:rsidRDefault="001668B1" w:rsidP="00E71EA7">
      <w:pPr>
        <w:pStyle w:val="ListParagraph"/>
        <w:widowControl/>
        <w:numPr>
          <w:ilvl w:val="0"/>
          <w:numId w:val="68"/>
        </w:numPr>
        <w:tabs>
          <w:tab w:val="left" w:pos="720"/>
        </w:tabs>
        <w:overflowPunct/>
        <w:adjustRightInd/>
        <w:spacing w:line="240" w:lineRule="auto"/>
        <w:jc w:val="both"/>
        <w:rPr>
          <w:rFonts w:asciiTheme="minorHAnsi" w:hAnsiTheme="minorHAnsi" w:cstheme="minorHAnsi"/>
          <w:color w:val="7030A0"/>
          <w:szCs w:val="22"/>
        </w:rPr>
      </w:pPr>
      <w:r>
        <w:rPr>
          <w:rFonts w:asciiTheme="minorHAnsi" w:hAnsiTheme="minorHAnsi" w:cstheme="minorHAnsi"/>
          <w:color w:val="7030A0"/>
          <w:szCs w:val="22"/>
        </w:rPr>
        <w:t xml:space="preserve">A </w:t>
      </w:r>
      <w:r w:rsidR="009F120C">
        <w:rPr>
          <w:rFonts w:asciiTheme="minorHAnsi" w:hAnsiTheme="minorHAnsi" w:cstheme="minorHAnsi"/>
          <w:color w:val="7030A0"/>
          <w:szCs w:val="22"/>
        </w:rPr>
        <w:t xml:space="preserve">clear </w:t>
      </w:r>
      <w:r>
        <w:rPr>
          <w:rFonts w:asciiTheme="minorHAnsi" w:hAnsiTheme="minorHAnsi" w:cstheme="minorHAnsi"/>
          <w:color w:val="7030A0"/>
          <w:szCs w:val="22"/>
        </w:rPr>
        <w:t>breakdown of the m</w:t>
      </w:r>
      <w:r w:rsidR="00463469" w:rsidRPr="00E71EA7">
        <w:rPr>
          <w:rFonts w:asciiTheme="minorHAnsi" w:hAnsiTheme="minorHAnsi" w:cstheme="minorHAnsi"/>
          <w:color w:val="7030A0"/>
          <w:szCs w:val="22"/>
        </w:rPr>
        <w:t>onthly recurrent cost per vehicle to address the functionality indicated in this terms of reference</w:t>
      </w:r>
      <w:r w:rsidR="00E71EA7" w:rsidRPr="00E71EA7">
        <w:rPr>
          <w:rFonts w:asciiTheme="minorHAnsi" w:hAnsiTheme="minorHAnsi" w:cstheme="minorHAnsi"/>
          <w:color w:val="7030A0"/>
          <w:szCs w:val="22"/>
        </w:rPr>
        <w:t xml:space="preserve">. This </w:t>
      </w:r>
      <w:r>
        <w:rPr>
          <w:rFonts w:asciiTheme="minorHAnsi" w:hAnsiTheme="minorHAnsi" w:cstheme="minorHAnsi"/>
          <w:color w:val="7030A0"/>
          <w:szCs w:val="22"/>
        </w:rPr>
        <w:t xml:space="preserve">breakdown </w:t>
      </w:r>
      <w:r w:rsidR="00E71EA7" w:rsidRPr="00E71EA7">
        <w:rPr>
          <w:rFonts w:asciiTheme="minorHAnsi" w:hAnsiTheme="minorHAnsi" w:cstheme="minorHAnsi"/>
          <w:color w:val="7030A0"/>
          <w:szCs w:val="22"/>
        </w:rPr>
        <w:t xml:space="preserve">should also include maintenance and support costs </w:t>
      </w:r>
      <w:r w:rsidR="00EC0BF4">
        <w:rPr>
          <w:rFonts w:asciiTheme="minorHAnsi" w:hAnsiTheme="minorHAnsi" w:cstheme="minorHAnsi"/>
          <w:color w:val="7030A0"/>
          <w:szCs w:val="22"/>
        </w:rPr>
        <w:t>per vehicle</w:t>
      </w:r>
      <w:r>
        <w:rPr>
          <w:rFonts w:asciiTheme="minorHAnsi" w:hAnsiTheme="minorHAnsi" w:cstheme="minorHAnsi"/>
          <w:color w:val="7030A0"/>
          <w:szCs w:val="22"/>
        </w:rPr>
        <w:t xml:space="preserve">, as well as any additional cost per vehicle such as </w:t>
      </w:r>
      <w:r w:rsidR="00E71EA7">
        <w:rPr>
          <w:rFonts w:asciiTheme="minorHAnsi" w:hAnsiTheme="minorHAnsi" w:cstheme="minorHAnsi"/>
          <w:color w:val="7030A0"/>
          <w:szCs w:val="22"/>
        </w:rPr>
        <w:t>connectivity (GSM, Satellite, 3G/4G, etc.).</w:t>
      </w:r>
    </w:p>
    <w:p w14:paraId="26B006C2" w14:textId="5998680B" w:rsidR="007B3B50" w:rsidRPr="00261306" w:rsidRDefault="00463469" w:rsidP="00261306">
      <w:pPr>
        <w:pStyle w:val="ListParagraph"/>
        <w:widowControl/>
        <w:numPr>
          <w:ilvl w:val="0"/>
          <w:numId w:val="68"/>
        </w:numPr>
        <w:tabs>
          <w:tab w:val="left" w:pos="720"/>
        </w:tabs>
        <w:overflowPunct/>
        <w:adjustRightInd/>
        <w:spacing w:line="240" w:lineRule="auto"/>
        <w:jc w:val="both"/>
        <w:rPr>
          <w:rFonts w:asciiTheme="minorHAnsi" w:hAnsiTheme="minorHAnsi" w:cstheme="minorHAnsi"/>
          <w:color w:val="7030A0"/>
          <w:szCs w:val="22"/>
        </w:rPr>
      </w:pPr>
      <w:r w:rsidRPr="00E71EA7">
        <w:rPr>
          <w:rFonts w:asciiTheme="minorHAnsi" w:hAnsiTheme="minorHAnsi" w:cstheme="minorHAnsi"/>
          <w:color w:val="7030A0"/>
          <w:szCs w:val="22"/>
        </w:rPr>
        <w:t>A one</w:t>
      </w:r>
      <w:r w:rsidR="009F120C">
        <w:rPr>
          <w:rFonts w:asciiTheme="minorHAnsi" w:hAnsiTheme="minorHAnsi" w:cstheme="minorHAnsi"/>
          <w:color w:val="7030A0"/>
          <w:szCs w:val="22"/>
        </w:rPr>
        <w:t>-</w:t>
      </w:r>
      <w:r w:rsidRPr="00E71EA7">
        <w:rPr>
          <w:rFonts w:asciiTheme="minorHAnsi" w:hAnsiTheme="minorHAnsi" w:cstheme="minorHAnsi"/>
          <w:color w:val="7030A0"/>
          <w:szCs w:val="22"/>
        </w:rPr>
        <w:t xml:space="preserve">time cost </w:t>
      </w:r>
      <w:commentRangeStart w:id="6"/>
      <w:r w:rsidR="00EC0BF4">
        <w:rPr>
          <w:rFonts w:asciiTheme="minorHAnsi" w:hAnsiTheme="minorHAnsi" w:cstheme="minorHAnsi"/>
          <w:color w:val="7030A0"/>
          <w:szCs w:val="22"/>
        </w:rPr>
        <w:t xml:space="preserve">per vehicle </w:t>
      </w:r>
      <w:commentRangeEnd w:id="6"/>
      <w:r w:rsidR="00EC0BF4">
        <w:rPr>
          <w:rStyle w:val="CommentReference"/>
        </w:rPr>
        <w:commentReference w:id="6"/>
      </w:r>
      <w:r w:rsidR="009F120C">
        <w:rPr>
          <w:rFonts w:asciiTheme="minorHAnsi" w:hAnsiTheme="minorHAnsi" w:cstheme="minorHAnsi"/>
          <w:color w:val="7030A0"/>
          <w:szCs w:val="22"/>
        </w:rPr>
        <w:t xml:space="preserve">concerning the </w:t>
      </w:r>
      <w:r w:rsidRPr="00E71EA7">
        <w:rPr>
          <w:rFonts w:asciiTheme="minorHAnsi" w:hAnsiTheme="minorHAnsi" w:cstheme="minorHAnsi"/>
          <w:color w:val="7030A0"/>
          <w:szCs w:val="22"/>
        </w:rPr>
        <w:t>customization, installation</w:t>
      </w:r>
      <w:r w:rsidR="00E71EA7" w:rsidRPr="00E71EA7">
        <w:rPr>
          <w:rFonts w:asciiTheme="minorHAnsi" w:hAnsiTheme="minorHAnsi" w:cstheme="minorHAnsi"/>
          <w:color w:val="7030A0"/>
          <w:szCs w:val="22"/>
        </w:rPr>
        <w:t xml:space="preserve">, </w:t>
      </w:r>
      <w:r w:rsidRPr="00E71EA7">
        <w:rPr>
          <w:rFonts w:asciiTheme="minorHAnsi" w:hAnsiTheme="minorHAnsi" w:cstheme="minorHAnsi"/>
          <w:color w:val="7030A0"/>
          <w:szCs w:val="22"/>
        </w:rPr>
        <w:t xml:space="preserve">configuration </w:t>
      </w:r>
      <w:r w:rsidR="00E71EA7" w:rsidRPr="00E71EA7">
        <w:rPr>
          <w:rFonts w:asciiTheme="minorHAnsi" w:hAnsiTheme="minorHAnsi" w:cstheme="minorHAnsi"/>
          <w:color w:val="7030A0"/>
          <w:szCs w:val="22"/>
        </w:rPr>
        <w:t xml:space="preserve">and training </w:t>
      </w:r>
      <w:r w:rsidRPr="00E71EA7">
        <w:rPr>
          <w:rFonts w:asciiTheme="minorHAnsi" w:hAnsiTheme="minorHAnsi" w:cstheme="minorHAnsi"/>
          <w:color w:val="7030A0"/>
          <w:szCs w:val="22"/>
        </w:rPr>
        <w:t>costs for the FMS that meets the requirements. The proposer should provide a clear break down of this cost.</w:t>
      </w:r>
    </w:p>
    <w:p w14:paraId="4A0004D0" w14:textId="77777777" w:rsidR="009F1C0B" w:rsidRDefault="007B3B50" w:rsidP="007B3B50">
      <w:pPr>
        <w:pStyle w:val="p28"/>
        <w:tabs>
          <w:tab w:val="clear" w:pos="680"/>
          <w:tab w:val="left" w:pos="720"/>
        </w:tabs>
        <w:spacing w:line="240" w:lineRule="auto"/>
        <w:ind w:left="450" w:hanging="425"/>
        <w:jc w:val="both"/>
        <w:rPr>
          <w:rFonts w:asciiTheme="minorHAnsi" w:hAnsiTheme="minorHAnsi" w:cstheme="minorHAnsi"/>
          <w:b/>
          <w:bCs/>
          <w:i/>
          <w:sz w:val="22"/>
          <w:szCs w:val="22"/>
        </w:rPr>
      </w:pPr>
      <w:r w:rsidRPr="00003E01">
        <w:rPr>
          <w:rFonts w:asciiTheme="minorHAnsi" w:hAnsiTheme="minorHAnsi" w:cstheme="minorHAnsi"/>
          <w:b/>
          <w:bCs/>
          <w:i/>
          <w:sz w:val="22"/>
          <w:szCs w:val="22"/>
        </w:rPr>
        <w:t>J.</w:t>
      </w:r>
      <w:r w:rsidRPr="00003E01">
        <w:rPr>
          <w:rFonts w:asciiTheme="minorHAnsi" w:hAnsiTheme="minorHAnsi" w:cstheme="minorHAnsi"/>
          <w:b/>
          <w:bCs/>
          <w:i/>
          <w:sz w:val="22"/>
          <w:szCs w:val="22"/>
        </w:rPr>
        <w:tab/>
      </w:r>
      <w:r w:rsidR="009F1C0B">
        <w:rPr>
          <w:rFonts w:asciiTheme="minorHAnsi" w:hAnsiTheme="minorHAnsi" w:cstheme="minorHAnsi"/>
          <w:b/>
          <w:bCs/>
          <w:i/>
          <w:sz w:val="22"/>
          <w:szCs w:val="22"/>
        </w:rPr>
        <w:t xml:space="preserve">Recommended Presentation of Proposal </w:t>
      </w:r>
    </w:p>
    <w:p w14:paraId="7DC56C36" w14:textId="77777777" w:rsidR="009F1C0B" w:rsidRDefault="009F1C0B" w:rsidP="009F1C0B">
      <w:pPr>
        <w:pStyle w:val="p28"/>
        <w:tabs>
          <w:tab w:val="clear" w:pos="680"/>
          <w:tab w:val="left" w:pos="720"/>
        </w:tabs>
        <w:spacing w:line="240" w:lineRule="auto"/>
        <w:ind w:left="450" w:firstLine="0"/>
        <w:jc w:val="both"/>
        <w:rPr>
          <w:rFonts w:asciiTheme="minorHAnsi" w:hAnsiTheme="minorHAnsi" w:cstheme="minorHAnsi"/>
          <w:bCs/>
          <w:sz w:val="22"/>
          <w:szCs w:val="22"/>
        </w:rPr>
      </w:pPr>
    </w:p>
    <w:p w14:paraId="19D54CDB" w14:textId="77777777" w:rsidR="00317E8C" w:rsidRPr="0026251F" w:rsidRDefault="00261306" w:rsidP="009F1C0B">
      <w:pPr>
        <w:pStyle w:val="p28"/>
        <w:tabs>
          <w:tab w:val="clear" w:pos="680"/>
          <w:tab w:val="left" w:pos="720"/>
        </w:tabs>
        <w:spacing w:line="240" w:lineRule="auto"/>
        <w:ind w:left="450" w:firstLine="0"/>
        <w:jc w:val="both"/>
        <w:rPr>
          <w:rFonts w:asciiTheme="minorHAnsi" w:hAnsiTheme="minorHAnsi" w:cstheme="minorHAnsi"/>
          <w:bCs/>
          <w:color w:val="7030A0"/>
          <w:sz w:val="22"/>
          <w:szCs w:val="22"/>
        </w:rPr>
      </w:pPr>
      <w:r w:rsidRPr="0026251F">
        <w:rPr>
          <w:rFonts w:asciiTheme="minorHAnsi" w:hAnsiTheme="minorHAnsi" w:cstheme="minorHAnsi"/>
          <w:bCs/>
          <w:color w:val="7030A0"/>
          <w:sz w:val="22"/>
          <w:szCs w:val="22"/>
        </w:rPr>
        <w:t>The technical proposals should all follow the same format, especially under the section of how they meet the technical requirements, paying attention to each of the categories listed under requirements in the order listed. (</w:t>
      </w:r>
      <w:r w:rsidR="00317E8C" w:rsidRPr="0026251F">
        <w:rPr>
          <w:rFonts w:asciiTheme="minorHAnsi" w:hAnsiTheme="minorHAnsi" w:cstheme="minorHAnsi"/>
          <w:bCs/>
          <w:color w:val="7030A0"/>
          <w:sz w:val="22"/>
          <w:szCs w:val="22"/>
        </w:rPr>
        <w:t>E.g.</w:t>
      </w:r>
      <w:r w:rsidRPr="0026251F">
        <w:rPr>
          <w:rFonts w:asciiTheme="minorHAnsi" w:hAnsiTheme="minorHAnsi" w:cstheme="minorHAnsi"/>
          <w:bCs/>
          <w:color w:val="7030A0"/>
          <w:sz w:val="22"/>
          <w:szCs w:val="22"/>
        </w:rPr>
        <w:t xml:space="preserve"> Registration, Trip/Journey Management, Vehicle Management etc).</w:t>
      </w:r>
      <w:r w:rsidR="00317E8C" w:rsidRPr="0026251F">
        <w:rPr>
          <w:rFonts w:asciiTheme="minorHAnsi" w:hAnsiTheme="minorHAnsi" w:cstheme="minorHAnsi"/>
          <w:bCs/>
          <w:color w:val="7030A0"/>
          <w:sz w:val="22"/>
          <w:szCs w:val="22"/>
        </w:rPr>
        <w:t xml:space="preserve"> Review the instructions to bidders and provide the information requested. </w:t>
      </w:r>
    </w:p>
    <w:p w14:paraId="26F21D24" w14:textId="77777777" w:rsidR="00261306" w:rsidRPr="0026251F" w:rsidRDefault="00261306" w:rsidP="00317E8C">
      <w:pPr>
        <w:pStyle w:val="p28"/>
        <w:tabs>
          <w:tab w:val="clear" w:pos="680"/>
          <w:tab w:val="left" w:pos="720"/>
        </w:tabs>
        <w:spacing w:line="240" w:lineRule="auto"/>
        <w:ind w:left="0" w:firstLine="0"/>
        <w:jc w:val="both"/>
        <w:rPr>
          <w:rFonts w:asciiTheme="minorHAnsi" w:hAnsiTheme="minorHAnsi" w:cstheme="minorHAnsi"/>
          <w:bCs/>
          <w:color w:val="7030A0"/>
          <w:sz w:val="22"/>
          <w:szCs w:val="22"/>
        </w:rPr>
      </w:pPr>
    </w:p>
    <w:p w14:paraId="3154AEAB" w14:textId="288C6E9E" w:rsidR="00261306" w:rsidRDefault="00261306" w:rsidP="009F1C0B">
      <w:pPr>
        <w:pStyle w:val="p28"/>
        <w:tabs>
          <w:tab w:val="clear" w:pos="680"/>
          <w:tab w:val="left" w:pos="720"/>
        </w:tabs>
        <w:spacing w:line="240" w:lineRule="auto"/>
        <w:ind w:left="450" w:firstLine="0"/>
        <w:jc w:val="both"/>
        <w:rPr>
          <w:rFonts w:asciiTheme="minorHAnsi" w:hAnsiTheme="minorHAnsi" w:cstheme="minorHAnsi"/>
          <w:bCs/>
          <w:color w:val="7030A0"/>
          <w:sz w:val="22"/>
          <w:szCs w:val="22"/>
        </w:rPr>
      </w:pPr>
      <w:r w:rsidRPr="0026251F">
        <w:rPr>
          <w:rFonts w:asciiTheme="minorHAnsi" w:hAnsiTheme="minorHAnsi" w:cstheme="minorHAnsi"/>
          <w:bCs/>
          <w:color w:val="7030A0"/>
          <w:sz w:val="22"/>
          <w:szCs w:val="22"/>
        </w:rPr>
        <w:t>The financial p</w:t>
      </w:r>
      <w:r w:rsidR="00317E8C" w:rsidRPr="0026251F">
        <w:rPr>
          <w:rFonts w:asciiTheme="minorHAnsi" w:hAnsiTheme="minorHAnsi" w:cstheme="minorHAnsi"/>
          <w:bCs/>
          <w:color w:val="7030A0"/>
          <w:sz w:val="22"/>
          <w:szCs w:val="22"/>
        </w:rPr>
        <w:t>roposals should be based on the cost break down given under (</w:t>
      </w:r>
      <w:r w:rsidR="00317E8C" w:rsidRPr="0026251F">
        <w:rPr>
          <w:rFonts w:asciiTheme="minorHAnsi" w:hAnsiTheme="minorHAnsi" w:cstheme="minorHAnsi"/>
          <w:b/>
          <w:bCs/>
          <w:color w:val="7030A0"/>
          <w:sz w:val="22"/>
          <w:szCs w:val="22"/>
        </w:rPr>
        <w:t>I</w:t>
      </w:r>
      <w:r w:rsidR="00317E8C" w:rsidRPr="0026251F">
        <w:rPr>
          <w:rFonts w:asciiTheme="minorHAnsi" w:hAnsiTheme="minorHAnsi" w:cstheme="minorHAnsi"/>
          <w:bCs/>
          <w:color w:val="7030A0"/>
          <w:sz w:val="22"/>
          <w:szCs w:val="22"/>
        </w:rPr>
        <w:t xml:space="preserve">) above, </w:t>
      </w:r>
      <w:del w:id="7" w:author="Luigi Demunnik" w:date="2015-10-14T12:02:00Z">
        <w:r w:rsidR="00317E8C" w:rsidRPr="0026251F" w:rsidDel="00BD3A77">
          <w:rPr>
            <w:rFonts w:asciiTheme="minorHAnsi" w:hAnsiTheme="minorHAnsi" w:cstheme="minorHAnsi"/>
            <w:bCs/>
            <w:color w:val="7030A0"/>
            <w:sz w:val="22"/>
            <w:szCs w:val="22"/>
          </w:rPr>
          <w:delText xml:space="preserve">this </w:delText>
        </w:r>
      </w:del>
      <w:ins w:id="8" w:author="Luigi Demunnik" w:date="2015-10-14T12:02:00Z">
        <w:r w:rsidR="00BD3A77">
          <w:rPr>
            <w:rFonts w:asciiTheme="minorHAnsi" w:hAnsiTheme="minorHAnsi" w:cstheme="minorHAnsi"/>
            <w:bCs/>
            <w:color w:val="7030A0"/>
            <w:sz w:val="22"/>
            <w:szCs w:val="22"/>
          </w:rPr>
          <w:t>and</w:t>
        </w:r>
        <w:r w:rsidR="00BD3A77" w:rsidRPr="0026251F">
          <w:rPr>
            <w:rFonts w:asciiTheme="minorHAnsi" w:hAnsiTheme="minorHAnsi" w:cstheme="minorHAnsi"/>
            <w:bCs/>
            <w:color w:val="7030A0"/>
            <w:sz w:val="22"/>
            <w:szCs w:val="22"/>
          </w:rPr>
          <w:t xml:space="preserve"> </w:t>
        </w:r>
      </w:ins>
      <w:r w:rsidR="0026251F" w:rsidRPr="0026251F">
        <w:rPr>
          <w:rFonts w:asciiTheme="minorHAnsi" w:hAnsiTheme="minorHAnsi" w:cstheme="minorHAnsi"/>
          <w:bCs/>
          <w:color w:val="7030A0"/>
          <w:sz w:val="22"/>
          <w:szCs w:val="22"/>
        </w:rPr>
        <w:t>should</w:t>
      </w:r>
      <w:r w:rsidR="00317E8C" w:rsidRPr="0026251F">
        <w:rPr>
          <w:rFonts w:asciiTheme="minorHAnsi" w:hAnsiTheme="minorHAnsi" w:cstheme="minorHAnsi"/>
          <w:bCs/>
          <w:color w:val="7030A0"/>
          <w:sz w:val="22"/>
          <w:szCs w:val="22"/>
        </w:rPr>
        <w:t xml:space="preserve"> be represented in tabular format.</w:t>
      </w:r>
      <w:r w:rsidR="00365B2D">
        <w:rPr>
          <w:rFonts w:asciiTheme="minorHAnsi" w:hAnsiTheme="minorHAnsi" w:cstheme="minorHAnsi"/>
          <w:bCs/>
          <w:color w:val="7030A0"/>
          <w:sz w:val="22"/>
          <w:szCs w:val="22"/>
        </w:rPr>
        <w:t xml:space="preserve"> </w:t>
      </w:r>
    </w:p>
    <w:p w14:paraId="18BD9FA1" w14:textId="77777777" w:rsidR="00365B2D" w:rsidRDefault="00365B2D" w:rsidP="009F1C0B">
      <w:pPr>
        <w:pStyle w:val="p28"/>
        <w:tabs>
          <w:tab w:val="clear" w:pos="680"/>
          <w:tab w:val="left" w:pos="720"/>
        </w:tabs>
        <w:spacing w:line="240" w:lineRule="auto"/>
        <w:ind w:left="450" w:firstLine="0"/>
        <w:jc w:val="both"/>
        <w:rPr>
          <w:rFonts w:asciiTheme="minorHAnsi" w:hAnsiTheme="minorHAnsi" w:cstheme="minorHAnsi"/>
          <w:bCs/>
          <w:color w:val="7030A0"/>
          <w:sz w:val="22"/>
          <w:szCs w:val="22"/>
        </w:rPr>
      </w:pPr>
    </w:p>
    <w:p w14:paraId="3DA19E3C" w14:textId="77777777" w:rsidR="00365B2D" w:rsidRPr="0026251F" w:rsidRDefault="00365B2D" w:rsidP="009F1C0B">
      <w:pPr>
        <w:pStyle w:val="p28"/>
        <w:tabs>
          <w:tab w:val="clear" w:pos="680"/>
          <w:tab w:val="left" w:pos="720"/>
        </w:tabs>
        <w:spacing w:line="240" w:lineRule="auto"/>
        <w:ind w:left="450" w:firstLine="0"/>
        <w:jc w:val="both"/>
        <w:rPr>
          <w:rFonts w:asciiTheme="minorHAnsi" w:hAnsiTheme="minorHAnsi" w:cstheme="minorHAnsi"/>
          <w:bCs/>
          <w:color w:val="7030A0"/>
          <w:sz w:val="22"/>
          <w:szCs w:val="22"/>
        </w:rPr>
      </w:pPr>
      <w:r>
        <w:rPr>
          <w:rFonts w:asciiTheme="minorHAnsi" w:hAnsiTheme="minorHAnsi" w:cstheme="minorHAnsi"/>
          <w:bCs/>
          <w:color w:val="7030A0"/>
          <w:sz w:val="22"/>
          <w:szCs w:val="22"/>
        </w:rPr>
        <w:t>Refer to the technical proposal format recommended to this RFP document under Section 6.</w:t>
      </w:r>
    </w:p>
    <w:p w14:paraId="7C4026DB" w14:textId="77777777" w:rsidR="009F1C0B" w:rsidRPr="009F1C0B" w:rsidRDefault="009F1C0B" w:rsidP="009F1C0B">
      <w:pPr>
        <w:pStyle w:val="p28"/>
        <w:tabs>
          <w:tab w:val="clear" w:pos="680"/>
          <w:tab w:val="left" w:pos="720"/>
        </w:tabs>
        <w:spacing w:line="240" w:lineRule="auto"/>
        <w:ind w:left="450" w:firstLine="0"/>
        <w:jc w:val="both"/>
        <w:rPr>
          <w:rFonts w:asciiTheme="minorHAnsi" w:hAnsiTheme="minorHAnsi" w:cstheme="minorHAnsi"/>
          <w:bCs/>
          <w:sz w:val="22"/>
          <w:szCs w:val="22"/>
        </w:rPr>
      </w:pPr>
    </w:p>
    <w:p w14:paraId="441F8F34" w14:textId="77777777" w:rsidR="007B3B50" w:rsidRPr="00003E01" w:rsidRDefault="009F1C0B" w:rsidP="007B3B50">
      <w:pPr>
        <w:pStyle w:val="p28"/>
        <w:tabs>
          <w:tab w:val="clear" w:pos="680"/>
          <w:tab w:val="left" w:pos="720"/>
        </w:tabs>
        <w:spacing w:line="240" w:lineRule="auto"/>
        <w:ind w:left="450" w:hanging="425"/>
        <w:jc w:val="both"/>
        <w:rPr>
          <w:rFonts w:asciiTheme="minorHAnsi" w:hAnsiTheme="minorHAnsi" w:cstheme="minorHAnsi"/>
          <w:b/>
          <w:bCs/>
          <w:i/>
          <w:sz w:val="22"/>
          <w:szCs w:val="22"/>
        </w:rPr>
      </w:pPr>
      <w:r>
        <w:rPr>
          <w:rFonts w:asciiTheme="minorHAnsi" w:hAnsiTheme="minorHAnsi" w:cstheme="minorHAnsi"/>
          <w:b/>
          <w:bCs/>
          <w:i/>
          <w:sz w:val="22"/>
          <w:szCs w:val="22"/>
        </w:rPr>
        <w:t>K.</w:t>
      </w:r>
      <w:r>
        <w:rPr>
          <w:rFonts w:asciiTheme="minorHAnsi" w:hAnsiTheme="minorHAnsi" w:cstheme="minorHAnsi"/>
          <w:b/>
          <w:bCs/>
          <w:i/>
          <w:sz w:val="22"/>
          <w:szCs w:val="22"/>
        </w:rPr>
        <w:tab/>
      </w:r>
      <w:r w:rsidR="007B3B50" w:rsidRPr="00003E01">
        <w:rPr>
          <w:rFonts w:asciiTheme="minorHAnsi" w:hAnsiTheme="minorHAnsi" w:cstheme="minorHAnsi"/>
          <w:b/>
          <w:bCs/>
          <w:i/>
          <w:sz w:val="22"/>
          <w:szCs w:val="22"/>
        </w:rPr>
        <w:t xml:space="preserve">Criteria for </w:t>
      </w:r>
      <w:r w:rsidR="00945274">
        <w:rPr>
          <w:rFonts w:asciiTheme="minorHAnsi" w:hAnsiTheme="minorHAnsi" w:cstheme="minorHAnsi"/>
          <w:b/>
          <w:bCs/>
          <w:i/>
          <w:sz w:val="22"/>
          <w:szCs w:val="22"/>
        </w:rPr>
        <w:t>Selecting</w:t>
      </w:r>
      <w:r w:rsidR="007B3B50" w:rsidRPr="00003E01">
        <w:rPr>
          <w:rFonts w:asciiTheme="minorHAnsi" w:hAnsiTheme="minorHAnsi" w:cstheme="minorHAnsi"/>
          <w:b/>
          <w:bCs/>
          <w:i/>
          <w:sz w:val="22"/>
          <w:szCs w:val="22"/>
        </w:rPr>
        <w:t xml:space="preserve"> the Best Offer</w:t>
      </w:r>
    </w:p>
    <w:p w14:paraId="09C58A3F" w14:textId="77777777" w:rsidR="007B3B50" w:rsidRPr="00003E01" w:rsidRDefault="007B3B50" w:rsidP="007B3B50">
      <w:pPr>
        <w:pStyle w:val="p28"/>
        <w:tabs>
          <w:tab w:val="clear" w:pos="680"/>
          <w:tab w:val="left" w:pos="720"/>
        </w:tabs>
        <w:spacing w:line="240" w:lineRule="auto"/>
        <w:ind w:left="1080" w:hanging="360"/>
        <w:jc w:val="both"/>
        <w:rPr>
          <w:rFonts w:asciiTheme="minorHAnsi" w:hAnsiTheme="minorHAnsi" w:cstheme="minorHAnsi"/>
          <w:sz w:val="22"/>
          <w:szCs w:val="22"/>
        </w:rPr>
      </w:pPr>
    </w:p>
    <w:p w14:paraId="7A5549E1" w14:textId="77777777" w:rsidR="008F2D6E" w:rsidRDefault="0026251F" w:rsidP="007B3B50">
      <w:pPr>
        <w:tabs>
          <w:tab w:val="left" w:pos="1080"/>
        </w:tabs>
        <w:autoSpaceDE w:val="0"/>
        <w:autoSpaceDN w:val="0"/>
        <w:ind w:left="450"/>
        <w:jc w:val="both"/>
        <w:rPr>
          <w:rFonts w:asciiTheme="minorHAnsi" w:hAnsiTheme="minorHAnsi" w:cstheme="minorHAnsi"/>
          <w:sz w:val="22"/>
          <w:szCs w:val="22"/>
        </w:rPr>
      </w:pPr>
      <w:r>
        <w:rPr>
          <w:rFonts w:asciiTheme="minorHAnsi" w:hAnsiTheme="minorHAnsi" w:cstheme="minorHAnsi"/>
          <w:sz w:val="22"/>
          <w:szCs w:val="22"/>
        </w:rPr>
        <w:t>The proposal General</w:t>
      </w:r>
      <w:r w:rsidR="008F2D6E">
        <w:rPr>
          <w:rFonts w:asciiTheme="minorHAnsi" w:hAnsiTheme="minorHAnsi" w:cstheme="minorHAnsi"/>
          <w:sz w:val="22"/>
          <w:szCs w:val="22"/>
        </w:rPr>
        <w:t xml:space="preserve"> </w:t>
      </w:r>
      <w:r>
        <w:rPr>
          <w:rFonts w:asciiTheme="minorHAnsi" w:hAnsiTheme="minorHAnsi" w:cstheme="minorHAnsi"/>
          <w:sz w:val="22"/>
          <w:szCs w:val="22"/>
        </w:rPr>
        <w:t xml:space="preserve">guide for award </w:t>
      </w:r>
      <w:r w:rsidR="008F2D6E">
        <w:rPr>
          <w:rFonts w:asciiTheme="minorHAnsi" w:hAnsiTheme="minorHAnsi" w:cstheme="minorHAnsi"/>
          <w:sz w:val="22"/>
          <w:szCs w:val="22"/>
        </w:rPr>
        <w:t>has been provided in DS No. 32 of the RFP Data Sheet</w:t>
      </w:r>
      <w:r w:rsidR="007B3B50" w:rsidRPr="00003E01">
        <w:rPr>
          <w:rFonts w:asciiTheme="minorHAnsi" w:hAnsiTheme="minorHAnsi" w:cstheme="minorHAnsi"/>
          <w:sz w:val="22"/>
          <w:szCs w:val="22"/>
        </w:rPr>
        <w:t xml:space="preserve">.  </w:t>
      </w:r>
    </w:p>
    <w:p w14:paraId="35004961" w14:textId="77777777" w:rsidR="008F2D6E" w:rsidRDefault="008F2D6E" w:rsidP="007B3B50">
      <w:pPr>
        <w:tabs>
          <w:tab w:val="left" w:pos="1080"/>
        </w:tabs>
        <w:autoSpaceDE w:val="0"/>
        <w:autoSpaceDN w:val="0"/>
        <w:ind w:left="450"/>
        <w:jc w:val="both"/>
        <w:rPr>
          <w:rFonts w:asciiTheme="minorHAnsi" w:hAnsiTheme="minorHAnsi" w:cstheme="minorHAnsi"/>
          <w:sz w:val="22"/>
          <w:szCs w:val="22"/>
        </w:rPr>
      </w:pPr>
    </w:p>
    <w:p w14:paraId="670BE5D4" w14:textId="77777777" w:rsidR="007B3B50" w:rsidRPr="00003E01" w:rsidRDefault="0026251F" w:rsidP="007B3B50">
      <w:pPr>
        <w:tabs>
          <w:tab w:val="left" w:pos="1080"/>
        </w:tabs>
        <w:autoSpaceDE w:val="0"/>
        <w:autoSpaceDN w:val="0"/>
        <w:ind w:left="450"/>
        <w:jc w:val="both"/>
        <w:rPr>
          <w:rFonts w:asciiTheme="minorHAnsi" w:hAnsiTheme="minorHAnsi" w:cstheme="minorHAnsi"/>
          <w:sz w:val="22"/>
          <w:szCs w:val="22"/>
        </w:rPr>
      </w:pPr>
      <w:r>
        <w:rPr>
          <w:rFonts w:asciiTheme="minorHAnsi" w:hAnsiTheme="minorHAnsi" w:cstheme="minorHAnsi"/>
          <w:sz w:val="22"/>
          <w:szCs w:val="22"/>
        </w:rPr>
        <w:t xml:space="preserve">The proposal will be awarded based on the </w:t>
      </w:r>
    </w:p>
    <w:p w14:paraId="4E7CDCD1" w14:textId="77777777" w:rsidR="007B3B50" w:rsidRPr="00003E01" w:rsidRDefault="007B3B50" w:rsidP="007B3B50">
      <w:pPr>
        <w:tabs>
          <w:tab w:val="left" w:pos="1080"/>
        </w:tabs>
        <w:autoSpaceDE w:val="0"/>
        <w:autoSpaceDN w:val="0"/>
        <w:ind w:left="450"/>
        <w:jc w:val="both"/>
        <w:rPr>
          <w:rFonts w:asciiTheme="minorHAnsi" w:hAnsiTheme="minorHAnsi" w:cstheme="minorHAnsi"/>
          <w:sz w:val="22"/>
          <w:szCs w:val="22"/>
        </w:rPr>
      </w:pPr>
    </w:p>
    <w:p w14:paraId="27301FDC" w14:textId="77777777" w:rsidR="007B3B50" w:rsidRPr="00003E01" w:rsidRDefault="007B3B50" w:rsidP="007B6389">
      <w:pPr>
        <w:pStyle w:val="ListParagraph"/>
        <w:widowControl/>
        <w:numPr>
          <w:ilvl w:val="0"/>
          <w:numId w:val="38"/>
        </w:numPr>
        <w:tabs>
          <w:tab w:val="left" w:pos="720"/>
        </w:tabs>
        <w:overflowPunct/>
        <w:autoSpaceDE w:val="0"/>
        <w:autoSpaceDN w:val="0"/>
        <w:spacing w:line="240" w:lineRule="auto"/>
        <w:ind w:left="720" w:hanging="270"/>
        <w:jc w:val="both"/>
        <w:rPr>
          <w:rFonts w:asciiTheme="minorHAnsi" w:hAnsiTheme="minorHAnsi" w:cstheme="minorHAnsi"/>
          <w:szCs w:val="22"/>
        </w:rPr>
      </w:pPr>
      <w:r w:rsidRPr="00003E01">
        <w:rPr>
          <w:rFonts w:asciiTheme="minorHAnsi" w:hAnsiTheme="minorHAnsi" w:cstheme="minorHAnsi"/>
          <w:szCs w:val="22"/>
        </w:rPr>
        <w:t>Combined Scoring method – where the qualifications and methodology will be weighted a max</w:t>
      </w:r>
      <w:r w:rsidR="00945274">
        <w:rPr>
          <w:rFonts w:asciiTheme="minorHAnsi" w:hAnsiTheme="minorHAnsi" w:cstheme="minorHAnsi"/>
          <w:szCs w:val="22"/>
        </w:rPr>
        <w:t>imum</w:t>
      </w:r>
      <w:r w:rsidRPr="00003E01">
        <w:rPr>
          <w:rFonts w:asciiTheme="minorHAnsi" w:hAnsiTheme="minorHAnsi" w:cstheme="minorHAnsi"/>
          <w:szCs w:val="22"/>
        </w:rPr>
        <w:t xml:space="preserve"> of 70%, and combined with the price offer which will be weighted a max</w:t>
      </w:r>
      <w:r w:rsidR="00945274">
        <w:rPr>
          <w:rFonts w:asciiTheme="minorHAnsi" w:hAnsiTheme="minorHAnsi" w:cstheme="minorHAnsi"/>
          <w:szCs w:val="22"/>
        </w:rPr>
        <w:t>imum</w:t>
      </w:r>
      <w:r w:rsidRPr="00003E01">
        <w:rPr>
          <w:rFonts w:asciiTheme="minorHAnsi" w:hAnsiTheme="minorHAnsi" w:cstheme="minorHAnsi"/>
          <w:szCs w:val="22"/>
        </w:rPr>
        <w:t xml:space="preserve"> of 30%; or</w:t>
      </w:r>
    </w:p>
    <w:p w14:paraId="7C42FDE8" w14:textId="77777777" w:rsidR="007B3B50" w:rsidRPr="00003E01" w:rsidRDefault="000839FE" w:rsidP="007B3B50">
      <w:pPr>
        <w:pStyle w:val="p28"/>
        <w:tabs>
          <w:tab w:val="clear" w:pos="680"/>
          <w:tab w:val="left" w:pos="720"/>
        </w:tabs>
        <w:spacing w:line="240" w:lineRule="auto"/>
        <w:ind w:left="450" w:hanging="425"/>
        <w:jc w:val="both"/>
        <w:rPr>
          <w:rFonts w:asciiTheme="minorHAnsi" w:hAnsiTheme="minorHAnsi" w:cstheme="minorHAnsi"/>
          <w:b/>
          <w:bCs/>
          <w:i/>
          <w:sz w:val="22"/>
          <w:szCs w:val="22"/>
        </w:rPr>
      </w:pPr>
      <w:r>
        <w:rPr>
          <w:rFonts w:asciiTheme="minorHAnsi" w:hAnsiTheme="minorHAnsi" w:cstheme="minorHAnsi"/>
          <w:b/>
          <w:bCs/>
          <w:i/>
          <w:sz w:val="22"/>
          <w:szCs w:val="22"/>
        </w:rPr>
        <w:t>L</w:t>
      </w:r>
      <w:r w:rsidR="007B3B50" w:rsidRPr="00003E01">
        <w:rPr>
          <w:rFonts w:asciiTheme="minorHAnsi" w:hAnsiTheme="minorHAnsi" w:cstheme="minorHAnsi"/>
          <w:b/>
          <w:bCs/>
          <w:i/>
          <w:sz w:val="22"/>
          <w:szCs w:val="22"/>
        </w:rPr>
        <w:t>.</w:t>
      </w:r>
      <w:r w:rsidR="007B3B50" w:rsidRPr="00003E01">
        <w:rPr>
          <w:rFonts w:asciiTheme="minorHAnsi" w:hAnsiTheme="minorHAnsi" w:cstheme="minorHAnsi"/>
          <w:b/>
          <w:bCs/>
          <w:i/>
          <w:sz w:val="22"/>
          <w:szCs w:val="22"/>
        </w:rPr>
        <w:tab/>
        <w:t>Annexes to the TOR</w:t>
      </w:r>
    </w:p>
    <w:p w14:paraId="311395F5" w14:textId="77777777" w:rsidR="007B3B50" w:rsidRPr="00003E01" w:rsidRDefault="007B3B50" w:rsidP="007B3B50">
      <w:pPr>
        <w:pStyle w:val="p28"/>
        <w:tabs>
          <w:tab w:val="left" w:pos="0"/>
        </w:tabs>
        <w:spacing w:line="240" w:lineRule="auto"/>
        <w:ind w:left="0" w:firstLine="0"/>
        <w:jc w:val="both"/>
        <w:rPr>
          <w:rFonts w:asciiTheme="minorHAnsi" w:hAnsiTheme="minorHAnsi" w:cstheme="minorHAnsi"/>
          <w:sz w:val="22"/>
          <w:szCs w:val="22"/>
        </w:rPr>
      </w:pPr>
    </w:p>
    <w:p w14:paraId="576CA867" w14:textId="77777777" w:rsidR="007B3B50" w:rsidRPr="00003E01" w:rsidRDefault="007B3B50" w:rsidP="007B3B50">
      <w:pPr>
        <w:pStyle w:val="p28"/>
        <w:tabs>
          <w:tab w:val="clear" w:pos="680"/>
          <w:tab w:val="left" w:pos="720"/>
        </w:tabs>
        <w:spacing w:line="240" w:lineRule="auto"/>
        <w:ind w:left="450" w:firstLine="0"/>
        <w:jc w:val="both"/>
        <w:rPr>
          <w:rFonts w:asciiTheme="minorHAnsi" w:hAnsiTheme="minorHAnsi" w:cstheme="minorHAnsi"/>
          <w:sz w:val="22"/>
          <w:szCs w:val="22"/>
        </w:rPr>
      </w:pPr>
      <w:r w:rsidRPr="00003E01">
        <w:rPr>
          <w:rFonts w:asciiTheme="minorHAnsi" w:hAnsiTheme="minorHAnsi" w:cstheme="minorHAnsi"/>
          <w:sz w:val="22"/>
          <w:szCs w:val="22"/>
        </w:rPr>
        <w:t xml:space="preserve">Existing literature or documents that will help provide Service Providers with a better comprehension of the project situation and the work required should be immediately provided as annex/es to the TOR, </w:t>
      </w:r>
      <w:r w:rsidR="00945274">
        <w:rPr>
          <w:rFonts w:asciiTheme="minorHAnsi" w:hAnsiTheme="minorHAnsi" w:cstheme="minorHAnsi"/>
          <w:sz w:val="22"/>
          <w:szCs w:val="22"/>
        </w:rPr>
        <w:t>e</w:t>
      </w:r>
      <w:r w:rsidRPr="00003E01">
        <w:rPr>
          <w:rFonts w:asciiTheme="minorHAnsi" w:hAnsiTheme="minorHAnsi" w:cstheme="minorHAnsi"/>
          <w:sz w:val="22"/>
          <w:szCs w:val="22"/>
        </w:rPr>
        <w:t>specially if such literature or documents are not confidential.</w:t>
      </w:r>
      <w:r w:rsidR="006376FD">
        <w:rPr>
          <w:rFonts w:asciiTheme="minorHAnsi" w:hAnsiTheme="minorHAnsi" w:cstheme="minorHAnsi"/>
          <w:sz w:val="22"/>
          <w:szCs w:val="22"/>
        </w:rPr>
        <w:t xml:space="preserve">  Include lists of previous clients and other details that you may deem relevant to your proposal.</w:t>
      </w:r>
    </w:p>
    <w:p w14:paraId="7E854D6F" w14:textId="77777777" w:rsidR="007B3B50" w:rsidRPr="00003E01" w:rsidRDefault="007B3B50" w:rsidP="007B3B50">
      <w:pPr>
        <w:jc w:val="right"/>
        <w:rPr>
          <w:rFonts w:asciiTheme="minorHAnsi" w:hAnsiTheme="minorHAnsi" w:cstheme="minorHAnsi"/>
          <w:b/>
          <w:sz w:val="22"/>
          <w:szCs w:val="22"/>
        </w:rPr>
      </w:pPr>
    </w:p>
    <w:p w14:paraId="5AF8893E" w14:textId="77777777" w:rsidR="007B3B50" w:rsidRPr="00003E01" w:rsidRDefault="007B3B50" w:rsidP="007B3B50">
      <w:pPr>
        <w:jc w:val="right"/>
        <w:rPr>
          <w:rFonts w:asciiTheme="minorHAnsi" w:hAnsiTheme="minorHAnsi" w:cstheme="minorHAnsi"/>
          <w:b/>
          <w:sz w:val="22"/>
          <w:szCs w:val="22"/>
        </w:rPr>
      </w:pPr>
    </w:p>
    <w:p w14:paraId="0BB5FB59" w14:textId="77777777" w:rsidR="00350AC6" w:rsidRPr="00003E01" w:rsidRDefault="00350AC6">
      <w:pPr>
        <w:jc w:val="both"/>
        <w:rPr>
          <w:rFonts w:asciiTheme="minorHAnsi" w:hAnsiTheme="minorHAnsi" w:cstheme="minorHAnsi"/>
          <w:sz w:val="22"/>
          <w:szCs w:val="22"/>
          <w:u w:val="single"/>
        </w:rPr>
      </w:pPr>
    </w:p>
    <w:p w14:paraId="5F78476B" w14:textId="77777777" w:rsidR="00595F08" w:rsidRDefault="00595F08">
      <w:pPr>
        <w:widowControl/>
        <w:overflowPunct/>
        <w:adjustRightInd/>
        <w:rPr>
          <w:rFonts w:asciiTheme="minorHAnsi" w:eastAsia="Times New Roman" w:hAnsiTheme="minorHAnsi" w:cstheme="minorHAnsi"/>
          <w:b/>
          <w:kern w:val="0"/>
          <w:sz w:val="32"/>
        </w:rPr>
      </w:pPr>
      <w:r>
        <w:rPr>
          <w:rFonts w:asciiTheme="minorHAnsi" w:hAnsiTheme="minorHAnsi" w:cstheme="minorHAnsi"/>
        </w:rPr>
        <w:br w:type="page"/>
      </w:r>
    </w:p>
    <w:p w14:paraId="2458B5A8" w14:textId="77777777" w:rsidR="001D08BB" w:rsidRPr="00D243BB" w:rsidRDefault="009A31D4" w:rsidP="001D08BB">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4</w:t>
      </w:r>
      <w:r w:rsidR="001D08BB" w:rsidRPr="00D243BB">
        <w:rPr>
          <w:rFonts w:asciiTheme="minorHAnsi" w:hAnsiTheme="minorHAnsi" w:cstheme="minorHAnsi"/>
        </w:rPr>
        <w:t>: Proposal Submission Form</w:t>
      </w:r>
      <w:bookmarkEnd w:id="2"/>
      <w:r w:rsidR="000E71E6">
        <w:rPr>
          <w:rStyle w:val="FootnoteReference"/>
          <w:rFonts w:asciiTheme="minorHAnsi" w:hAnsiTheme="minorHAnsi" w:cstheme="minorHAnsi"/>
        </w:rPr>
        <w:footnoteReference w:id="10"/>
      </w:r>
    </w:p>
    <w:sdt>
      <w:sdtPr>
        <w:rPr>
          <w:rFonts w:asciiTheme="minorHAnsi" w:hAnsiTheme="minorHAnsi" w:cstheme="minorHAnsi"/>
          <w:lang w:val="en-GB" w:eastAsia="it-IT"/>
        </w:rPr>
        <w:id w:val="-1580434317"/>
        <w:showingPlcHdr/>
        <w:text/>
      </w:sdtPr>
      <w:sdtEndPr/>
      <w:sdtContent>
        <w:p w14:paraId="7A3DA314" w14:textId="77777777" w:rsidR="001D08BB" w:rsidRPr="00AF53AF" w:rsidRDefault="00AF53AF" w:rsidP="00AF53AF">
          <w:pPr>
            <w:jc w:val="right"/>
            <w:rPr>
              <w:rFonts w:asciiTheme="minorHAnsi" w:hAnsiTheme="minorHAnsi" w:cstheme="minorHAnsi"/>
              <w:color w:val="000000" w:themeColor="text1"/>
              <w:lang w:val="en-GB"/>
            </w:rPr>
          </w:pPr>
          <w:r w:rsidRPr="00AF53AF">
            <w:rPr>
              <w:rFonts w:asciiTheme="minorHAnsi" w:hAnsiTheme="minorHAnsi" w:cstheme="minorHAnsi"/>
              <w:color w:val="000000" w:themeColor="text1"/>
              <w:lang w:val="en-GB"/>
            </w:rPr>
            <w:t xml:space="preserve">[insert: </w:t>
          </w:r>
          <w:r w:rsidRPr="00AF53AF">
            <w:rPr>
              <w:rFonts w:asciiTheme="minorHAnsi" w:hAnsiTheme="minorHAnsi" w:cstheme="minorHAnsi"/>
              <w:i/>
              <w:color w:val="000000" w:themeColor="text1"/>
              <w:lang w:val="en-GB"/>
            </w:rPr>
            <w:t>Location</w:t>
          </w:r>
          <w:r>
            <w:rPr>
              <w:rFonts w:asciiTheme="minorHAnsi" w:hAnsiTheme="minorHAnsi" w:cstheme="minorHAnsi"/>
              <w:color w:val="000000" w:themeColor="text1"/>
              <w:lang w:val="en-GB"/>
            </w:rPr>
            <w:t>]</w:t>
          </w:r>
        </w:p>
      </w:sdtContent>
    </w:sdt>
    <w:sdt>
      <w:sdtPr>
        <w:rPr>
          <w:rFonts w:asciiTheme="minorHAnsi" w:hAnsiTheme="minorHAnsi" w:cstheme="minorHAnsi"/>
          <w:lang w:val="en-GB" w:eastAsia="it-IT"/>
        </w:rPr>
        <w:id w:val="302131510"/>
        <w:showingPlcHdr/>
        <w:date>
          <w:dateFormat w:val="M/d/yyyy"/>
          <w:lid w:val="en-US"/>
          <w:storeMappedDataAs w:val="dateTime"/>
          <w:calendar w:val="gregorian"/>
        </w:date>
      </w:sdtPr>
      <w:sdtEndPr/>
      <w:sdtContent>
        <w:p w14:paraId="29A6272F" w14:textId="77777777" w:rsidR="00AF53AF" w:rsidRDefault="00AF53AF" w:rsidP="00AF53AF">
          <w:pPr>
            <w:jc w:val="right"/>
            <w:rPr>
              <w:rFonts w:asciiTheme="minorHAnsi" w:hAnsiTheme="minorHAnsi" w:cstheme="minorHAnsi"/>
              <w:lang w:val="en-GB" w:eastAsia="it-IT"/>
            </w:rPr>
          </w:pPr>
          <w:r w:rsidRPr="00AF53AF">
            <w:rPr>
              <w:rStyle w:val="PlaceholderText"/>
              <w:rFonts w:asciiTheme="minorHAnsi" w:hAnsiTheme="minorHAnsi" w:cstheme="minorHAnsi"/>
              <w:i/>
              <w:color w:val="000000" w:themeColor="text1"/>
            </w:rPr>
            <w:t>[insert: Date</w:t>
          </w:r>
        </w:p>
      </w:sdtContent>
    </w:sdt>
    <w:p w14:paraId="663A05B9" w14:textId="77777777" w:rsidR="00AF53AF" w:rsidRPr="00D243BB" w:rsidRDefault="00AF53AF" w:rsidP="001D08BB">
      <w:pPr>
        <w:pStyle w:val="Header"/>
        <w:tabs>
          <w:tab w:val="clear" w:pos="4320"/>
          <w:tab w:val="clear" w:pos="8640"/>
        </w:tabs>
        <w:rPr>
          <w:rFonts w:asciiTheme="minorHAnsi" w:hAnsiTheme="minorHAnsi" w:cstheme="minorHAnsi"/>
          <w:szCs w:val="24"/>
          <w:lang w:val="en-GB" w:eastAsia="it-IT"/>
        </w:rPr>
      </w:pPr>
    </w:p>
    <w:p w14:paraId="5AFA6744" w14:textId="77777777" w:rsidR="001D08BB" w:rsidRPr="00D243BB" w:rsidRDefault="001D08BB" w:rsidP="001D08BB">
      <w:pPr>
        <w:rPr>
          <w:rFonts w:asciiTheme="minorHAnsi" w:hAnsiTheme="minorHAnsi" w:cstheme="minorHAnsi"/>
          <w:lang w:val="en-GB"/>
        </w:rPr>
      </w:pPr>
      <w:r w:rsidRPr="00D243BB">
        <w:rPr>
          <w:rFonts w:asciiTheme="minorHAnsi" w:hAnsiTheme="minorHAnsi" w:cstheme="minorHAnsi"/>
          <w:lang w:val="en-GB"/>
        </w:rPr>
        <w:t>To:</w:t>
      </w:r>
      <w:r w:rsidRPr="00D243BB">
        <w:rPr>
          <w:rFonts w:asciiTheme="minorHAnsi" w:hAnsiTheme="minorHAnsi" w:cstheme="minorHAnsi"/>
          <w:lang w:val="en-GB"/>
        </w:rPr>
        <w:tab/>
      </w:r>
      <w:sdt>
        <w:sdtPr>
          <w:rPr>
            <w:rFonts w:asciiTheme="minorHAnsi" w:hAnsiTheme="minorHAnsi" w:cstheme="minorHAnsi"/>
            <w:lang w:val="en-GB"/>
          </w:rPr>
          <w:id w:val="-274095484"/>
          <w:showingPlcHdr/>
          <w:text/>
        </w:sdtPr>
        <w:sdtEndPr/>
        <w:sdtContent>
          <w:r w:rsidR="00436B4E" w:rsidRPr="00436B4E">
            <w:rPr>
              <w:rFonts w:asciiTheme="minorHAnsi" w:hAnsiTheme="minorHAnsi" w:cstheme="minorHAnsi"/>
              <w:color w:val="000000" w:themeColor="text1"/>
              <w:lang w:val="en-GB"/>
            </w:rPr>
            <w:t>[</w:t>
          </w:r>
          <w:r w:rsidR="00436B4E" w:rsidRPr="00436B4E">
            <w:rPr>
              <w:rFonts w:asciiTheme="minorHAnsi" w:hAnsiTheme="minorHAnsi" w:cstheme="minorHAnsi"/>
              <w:i/>
              <w:color w:val="000000" w:themeColor="text1"/>
              <w:lang w:val="en-GB"/>
            </w:rPr>
            <w:t>insert: Name and Address of UNDP focal point]</w:t>
          </w:r>
        </w:sdtContent>
      </w:sdt>
    </w:p>
    <w:p w14:paraId="53588C78" w14:textId="77777777" w:rsidR="001D08BB" w:rsidRPr="00D243BB" w:rsidRDefault="001D08BB" w:rsidP="001D08BB">
      <w:pPr>
        <w:rPr>
          <w:rFonts w:asciiTheme="minorHAnsi" w:hAnsiTheme="minorHAnsi" w:cstheme="minorHAnsi"/>
          <w:lang w:val="en-GB"/>
        </w:rPr>
      </w:pPr>
    </w:p>
    <w:p w14:paraId="0711BF99" w14:textId="77777777" w:rsidR="001D08BB" w:rsidRPr="00404643" w:rsidRDefault="001D08BB" w:rsidP="001D08BB">
      <w:pPr>
        <w:rPr>
          <w:rFonts w:asciiTheme="minorHAnsi" w:hAnsiTheme="minorHAnsi" w:cstheme="minorHAnsi"/>
          <w:sz w:val="22"/>
          <w:szCs w:val="22"/>
          <w:lang w:val="en-GB"/>
        </w:rPr>
      </w:pPr>
      <w:r w:rsidRPr="00404643">
        <w:rPr>
          <w:rFonts w:asciiTheme="minorHAnsi" w:hAnsiTheme="minorHAnsi" w:cstheme="minorHAnsi"/>
          <w:sz w:val="22"/>
          <w:szCs w:val="22"/>
          <w:lang w:val="en-GB"/>
        </w:rPr>
        <w:t>Dear Sir</w:t>
      </w:r>
      <w:r w:rsidR="0029796E" w:rsidRPr="00404643">
        <w:rPr>
          <w:rFonts w:asciiTheme="minorHAnsi" w:hAnsiTheme="minorHAnsi" w:cstheme="minorHAnsi"/>
          <w:sz w:val="22"/>
          <w:szCs w:val="22"/>
          <w:lang w:val="en-GB"/>
        </w:rPr>
        <w:t>/Madam</w:t>
      </w:r>
      <w:r w:rsidRPr="00404643">
        <w:rPr>
          <w:rFonts w:asciiTheme="minorHAnsi" w:hAnsiTheme="minorHAnsi" w:cstheme="minorHAnsi"/>
          <w:sz w:val="22"/>
          <w:szCs w:val="22"/>
          <w:lang w:val="en-GB"/>
        </w:rPr>
        <w:t>:</w:t>
      </w:r>
    </w:p>
    <w:p w14:paraId="4EF0088E" w14:textId="77777777" w:rsidR="001D08BB" w:rsidRPr="00404643" w:rsidRDefault="001D08BB" w:rsidP="001D08BB">
      <w:pPr>
        <w:rPr>
          <w:rFonts w:asciiTheme="minorHAnsi" w:hAnsiTheme="minorHAnsi" w:cstheme="minorHAnsi"/>
          <w:sz w:val="22"/>
          <w:szCs w:val="22"/>
          <w:lang w:val="en-GB"/>
        </w:rPr>
      </w:pPr>
    </w:p>
    <w:p w14:paraId="6984FD5C" w14:textId="77777777" w:rsidR="001D08BB" w:rsidRPr="00404643" w:rsidRDefault="001D08BB" w:rsidP="001D08BB">
      <w:pPr>
        <w:jc w:val="both"/>
        <w:rPr>
          <w:rFonts w:asciiTheme="minorHAnsi" w:hAnsiTheme="minorHAnsi" w:cstheme="minorHAnsi"/>
          <w:sz w:val="22"/>
          <w:szCs w:val="22"/>
          <w:lang w:val="en-GB"/>
        </w:rPr>
      </w:pPr>
      <w:r w:rsidRPr="00404643">
        <w:rPr>
          <w:rFonts w:asciiTheme="minorHAnsi" w:hAnsiTheme="minorHAnsi" w:cstheme="minorHAnsi"/>
          <w:sz w:val="22"/>
          <w:szCs w:val="22"/>
          <w:lang w:val="en-GB"/>
        </w:rPr>
        <w:tab/>
        <w:t xml:space="preserve">We, the undersigned, </w:t>
      </w:r>
      <w:r w:rsidR="002560FE" w:rsidRPr="00404643">
        <w:rPr>
          <w:rFonts w:asciiTheme="minorHAnsi" w:hAnsiTheme="minorHAnsi" w:cstheme="minorHAnsi"/>
          <w:sz w:val="22"/>
          <w:szCs w:val="22"/>
          <w:lang w:val="en-GB"/>
        </w:rPr>
        <w:t xml:space="preserve">hereby </w:t>
      </w:r>
      <w:r w:rsidRPr="00404643">
        <w:rPr>
          <w:rFonts w:asciiTheme="minorHAnsi" w:hAnsiTheme="minorHAnsi" w:cstheme="minorHAnsi"/>
          <w:sz w:val="22"/>
          <w:szCs w:val="22"/>
          <w:lang w:val="en-GB"/>
        </w:rPr>
        <w:t xml:space="preserve">offer to provide professional services for </w:t>
      </w:r>
      <w:sdt>
        <w:sdtPr>
          <w:rPr>
            <w:rFonts w:asciiTheme="minorHAnsi" w:hAnsiTheme="minorHAnsi" w:cstheme="minorHAnsi"/>
            <w:color w:val="000000" w:themeColor="text1"/>
            <w:sz w:val="22"/>
            <w:szCs w:val="22"/>
            <w:lang w:val="en-GB"/>
          </w:rPr>
          <w:id w:val="-2073579049"/>
          <w:text/>
        </w:sdtPr>
        <w:sdtEndPr/>
        <w:sdtContent>
          <w:r w:rsidR="00436B4E" w:rsidRPr="00436B4E">
            <w:rPr>
              <w:rFonts w:asciiTheme="minorHAnsi" w:hAnsiTheme="minorHAnsi" w:cstheme="minorHAnsi"/>
              <w:color w:val="000000" w:themeColor="text1"/>
              <w:sz w:val="22"/>
              <w:szCs w:val="22"/>
              <w:lang w:val="en-GB"/>
            </w:rPr>
            <w:t>[insert: title of services]</w:t>
          </w:r>
          <w:r w:rsidR="00436B4E">
            <w:rPr>
              <w:rFonts w:asciiTheme="minorHAnsi" w:hAnsiTheme="minorHAnsi" w:cstheme="minorHAnsi"/>
              <w:color w:val="000000" w:themeColor="text1"/>
              <w:sz w:val="22"/>
              <w:szCs w:val="22"/>
              <w:lang w:val="en-GB"/>
            </w:rPr>
            <w:t xml:space="preserve"> </w:t>
          </w:r>
        </w:sdtContent>
      </w:sdt>
      <w:r w:rsidRPr="00404643">
        <w:rPr>
          <w:rFonts w:asciiTheme="minorHAnsi" w:hAnsiTheme="minorHAnsi" w:cstheme="minorHAnsi"/>
          <w:sz w:val="22"/>
          <w:szCs w:val="22"/>
          <w:lang w:val="en-GB"/>
        </w:rPr>
        <w:t xml:space="preserve">in accordance with your Request for Proposal dated </w:t>
      </w:r>
      <w:sdt>
        <w:sdtPr>
          <w:rPr>
            <w:rFonts w:asciiTheme="minorHAnsi" w:hAnsiTheme="minorHAnsi" w:cstheme="minorHAnsi"/>
            <w:sz w:val="22"/>
            <w:szCs w:val="22"/>
            <w:lang w:val="en-GB"/>
          </w:rPr>
          <w:id w:val="-195231318"/>
          <w:showingPlcHdr/>
          <w:date>
            <w:dateFormat w:val="M/d/yyyy"/>
            <w:lid w:val="en-US"/>
            <w:storeMappedDataAs w:val="dateTime"/>
            <w:calendar w:val="gregorian"/>
          </w:date>
        </w:sdtPr>
        <w:sdtEndPr/>
        <w:sdtContent>
          <w:r w:rsidR="00436B4E" w:rsidRPr="00436B4E">
            <w:rPr>
              <w:rFonts w:asciiTheme="minorHAnsi" w:hAnsiTheme="minorHAnsi" w:cstheme="minorHAnsi"/>
              <w:color w:val="000000" w:themeColor="text1"/>
              <w:sz w:val="22"/>
              <w:szCs w:val="22"/>
              <w:lang w:val="en-GB"/>
            </w:rPr>
            <w:t>[</w:t>
          </w:r>
          <w:r w:rsidR="00436B4E" w:rsidRPr="00436B4E">
            <w:rPr>
              <w:rFonts w:asciiTheme="minorHAnsi" w:hAnsiTheme="minorHAnsi" w:cstheme="minorHAnsi"/>
              <w:i/>
              <w:iCs/>
              <w:color w:val="000000" w:themeColor="text1"/>
              <w:sz w:val="22"/>
              <w:szCs w:val="22"/>
              <w:lang w:val="en-GB"/>
            </w:rPr>
            <w:t xml:space="preserve">insert: </w:t>
          </w:r>
          <w:r w:rsidR="00436B4E" w:rsidRPr="00436B4E">
            <w:rPr>
              <w:rFonts w:asciiTheme="minorHAnsi" w:hAnsiTheme="minorHAnsi" w:cstheme="minorHAnsi"/>
              <w:i/>
              <w:color w:val="000000" w:themeColor="text1"/>
              <w:sz w:val="22"/>
              <w:szCs w:val="22"/>
              <w:lang w:val="en-GB"/>
            </w:rPr>
            <w:t>Date</w:t>
          </w:r>
          <w:r w:rsidR="00436B4E" w:rsidRPr="00436B4E">
            <w:rPr>
              <w:rFonts w:asciiTheme="minorHAnsi" w:hAnsiTheme="minorHAnsi" w:cstheme="minorHAnsi"/>
              <w:color w:val="000000" w:themeColor="text1"/>
              <w:sz w:val="22"/>
              <w:szCs w:val="22"/>
              <w:lang w:val="en-GB"/>
            </w:rPr>
            <w:t>]</w:t>
          </w:r>
        </w:sdtContent>
      </w:sdt>
      <w:r w:rsidR="00436B4E">
        <w:rPr>
          <w:rFonts w:asciiTheme="minorHAnsi" w:hAnsiTheme="minorHAnsi" w:cstheme="minorHAnsi"/>
          <w:sz w:val="22"/>
          <w:szCs w:val="22"/>
          <w:lang w:val="en-GB"/>
        </w:rPr>
        <w:t xml:space="preserve"> </w:t>
      </w:r>
      <w:r w:rsidRPr="00404643">
        <w:rPr>
          <w:rFonts w:asciiTheme="minorHAnsi" w:hAnsiTheme="minorHAnsi" w:cstheme="minorHAnsi"/>
          <w:sz w:val="22"/>
          <w:szCs w:val="22"/>
          <w:lang w:val="en-GB"/>
        </w:rPr>
        <w:t>and our Proposal.  We are hereby submitting our Proposal, which includes the Technical Proposal and Financial Proposal sealed under a separate envelope.</w:t>
      </w:r>
    </w:p>
    <w:p w14:paraId="2DF8A118" w14:textId="77777777" w:rsidR="001D08BB" w:rsidRPr="00D243BB" w:rsidRDefault="001D08BB" w:rsidP="001D08BB">
      <w:pPr>
        <w:jc w:val="both"/>
        <w:rPr>
          <w:rFonts w:asciiTheme="minorHAnsi" w:hAnsiTheme="minorHAnsi" w:cstheme="minorHAnsi"/>
          <w:lang w:val="en-GB"/>
        </w:rPr>
      </w:pPr>
    </w:p>
    <w:p w14:paraId="3648D40F" w14:textId="46DC5A6B" w:rsidR="00AD43B1" w:rsidRDefault="00AD43B1" w:rsidP="00AD43B1">
      <w:pPr>
        <w:ind w:firstLine="709"/>
        <w:jc w:val="both"/>
        <w:rPr>
          <w:rFonts w:asciiTheme="minorHAnsi" w:hAnsiTheme="minorHAnsi" w:cstheme="minorHAnsi"/>
          <w:lang w:val="en-GB"/>
        </w:rPr>
      </w:pPr>
      <w:r>
        <w:rPr>
          <w:rFonts w:asciiTheme="minorHAnsi" w:hAnsiTheme="minorHAnsi" w:cstheme="minorHAnsi"/>
          <w:lang w:val="en-GB"/>
        </w:rPr>
        <w:t>We hereby declare that:</w:t>
      </w:r>
    </w:p>
    <w:p w14:paraId="22FC2216" w14:textId="77777777" w:rsidR="00AD43B1" w:rsidRDefault="00AD43B1" w:rsidP="00AD43B1">
      <w:pPr>
        <w:ind w:firstLine="709"/>
        <w:jc w:val="both"/>
        <w:rPr>
          <w:rFonts w:asciiTheme="minorHAnsi" w:hAnsiTheme="minorHAnsi" w:cstheme="minorHAnsi"/>
          <w:lang w:val="en-GB"/>
        </w:rPr>
      </w:pPr>
    </w:p>
    <w:p w14:paraId="3DB46947" w14:textId="77777777" w:rsidR="00AD43B1" w:rsidRDefault="00945274" w:rsidP="007B6389">
      <w:pPr>
        <w:pStyle w:val="ListParagraph"/>
        <w:numPr>
          <w:ilvl w:val="0"/>
          <w:numId w:val="29"/>
        </w:numPr>
        <w:spacing w:line="240" w:lineRule="auto"/>
        <w:ind w:left="1080"/>
        <w:jc w:val="both"/>
        <w:rPr>
          <w:rFonts w:asciiTheme="minorHAnsi" w:hAnsiTheme="minorHAnsi" w:cstheme="minorHAnsi"/>
          <w:lang w:val="en-GB"/>
        </w:rPr>
      </w:pPr>
      <w:r>
        <w:rPr>
          <w:rFonts w:asciiTheme="minorHAnsi" w:hAnsiTheme="minorHAnsi" w:cstheme="minorHAnsi"/>
          <w:lang w:val="en-GB"/>
        </w:rPr>
        <w:t>A</w:t>
      </w:r>
      <w:r w:rsidR="00AD43B1">
        <w:rPr>
          <w:rFonts w:asciiTheme="minorHAnsi" w:hAnsiTheme="minorHAnsi" w:cstheme="minorHAnsi"/>
          <w:lang w:val="en-GB"/>
        </w:rPr>
        <w:t>ll the information</w:t>
      </w:r>
      <w:r w:rsidR="00333C67">
        <w:rPr>
          <w:rFonts w:asciiTheme="minorHAnsi" w:hAnsiTheme="minorHAnsi" w:cstheme="minorHAnsi"/>
          <w:lang w:val="en-GB"/>
        </w:rPr>
        <w:t xml:space="preserve"> and statements made in this Proposal</w:t>
      </w:r>
      <w:r w:rsidR="00AD43B1">
        <w:rPr>
          <w:rFonts w:asciiTheme="minorHAnsi" w:hAnsiTheme="minorHAnsi" w:cstheme="minorHAnsi"/>
          <w:lang w:val="en-GB"/>
        </w:rPr>
        <w:t xml:space="preserve"> are true and we accept that any </w:t>
      </w:r>
      <w:r>
        <w:rPr>
          <w:rFonts w:asciiTheme="minorHAnsi" w:hAnsiTheme="minorHAnsi" w:cstheme="minorHAnsi"/>
          <w:lang w:val="en-GB"/>
        </w:rPr>
        <w:t>mi</w:t>
      </w:r>
      <w:r w:rsidR="00AD43B1">
        <w:rPr>
          <w:rFonts w:asciiTheme="minorHAnsi" w:hAnsiTheme="minorHAnsi" w:cstheme="minorHAnsi"/>
          <w:lang w:val="en-GB"/>
        </w:rPr>
        <w:t>s</w:t>
      </w:r>
      <w:r w:rsidR="001B1D00">
        <w:rPr>
          <w:rFonts w:asciiTheme="minorHAnsi" w:hAnsiTheme="minorHAnsi" w:cstheme="minorHAnsi"/>
          <w:lang w:val="en-GB"/>
        </w:rPr>
        <w:t>represent</w:t>
      </w:r>
      <w:r w:rsidR="00AD43B1">
        <w:rPr>
          <w:rFonts w:asciiTheme="minorHAnsi" w:hAnsiTheme="minorHAnsi" w:cstheme="minorHAnsi"/>
          <w:lang w:val="en-GB"/>
        </w:rPr>
        <w:t xml:space="preserve">ation contained in it may lead to our disqualification; </w:t>
      </w:r>
    </w:p>
    <w:p w14:paraId="4D37A6FA" w14:textId="77777777" w:rsidR="00AD43B1" w:rsidRDefault="00945274" w:rsidP="007B6389">
      <w:pPr>
        <w:pStyle w:val="ListParagraph"/>
        <w:numPr>
          <w:ilvl w:val="0"/>
          <w:numId w:val="29"/>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are currently not on the removed or suspended vendor list of the UN or other such lists of other UN agencies, nor are we associated with, any company or individual appearing on the 1267</w:t>
      </w:r>
      <w:r w:rsidR="008A43EA">
        <w:rPr>
          <w:rFonts w:asciiTheme="minorHAnsi" w:hAnsiTheme="minorHAnsi" w:cstheme="minorHAnsi"/>
          <w:lang w:val="en-GB"/>
        </w:rPr>
        <w:t>/1989</w:t>
      </w:r>
      <w:r w:rsidR="00AD43B1">
        <w:rPr>
          <w:rFonts w:asciiTheme="minorHAnsi" w:hAnsiTheme="minorHAnsi" w:cstheme="minorHAnsi"/>
          <w:lang w:val="en-GB"/>
        </w:rPr>
        <w:t xml:space="preserve"> list of the UN Security Council;</w:t>
      </w:r>
    </w:p>
    <w:p w14:paraId="6B0DAB05" w14:textId="77777777" w:rsidR="00AD43B1" w:rsidRDefault="00945274" w:rsidP="007B6389">
      <w:pPr>
        <w:pStyle w:val="ListParagraph"/>
        <w:numPr>
          <w:ilvl w:val="0"/>
          <w:numId w:val="29"/>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have no outstanding bankruptcy or pending</w:t>
      </w:r>
      <w:r w:rsidR="006E2A35">
        <w:rPr>
          <w:rFonts w:asciiTheme="minorHAnsi" w:hAnsiTheme="minorHAnsi" w:cstheme="minorHAnsi"/>
          <w:lang w:val="en-GB"/>
        </w:rPr>
        <w:t xml:space="preserve"> litigation or any</w:t>
      </w:r>
      <w:r w:rsidR="00AD43B1">
        <w:rPr>
          <w:rFonts w:asciiTheme="minorHAnsi" w:hAnsiTheme="minorHAnsi" w:cstheme="minorHAnsi"/>
          <w:lang w:val="en-GB"/>
        </w:rPr>
        <w:t xml:space="preserve"> legal action that could impair our operation as a going concern; and </w:t>
      </w:r>
    </w:p>
    <w:p w14:paraId="0666D5BB" w14:textId="77777777" w:rsidR="00AD43B1" w:rsidRDefault="00945274" w:rsidP="007B6389">
      <w:pPr>
        <w:pStyle w:val="ListParagraph"/>
        <w:numPr>
          <w:ilvl w:val="0"/>
          <w:numId w:val="29"/>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do not employ, nor anticipate employing, any person who is or was recently employed by the UN or UNDP.</w:t>
      </w:r>
    </w:p>
    <w:p w14:paraId="3222249A" w14:textId="77777777" w:rsidR="001D08BB" w:rsidRPr="00D243BB" w:rsidRDefault="001D08BB" w:rsidP="001D08BB">
      <w:pPr>
        <w:jc w:val="both"/>
        <w:rPr>
          <w:rFonts w:asciiTheme="minorHAnsi" w:hAnsiTheme="minorHAnsi" w:cstheme="minorHAnsi"/>
          <w:lang w:val="en-GB"/>
        </w:rPr>
      </w:pPr>
    </w:p>
    <w:p w14:paraId="62E2EE3A" w14:textId="77777777" w:rsidR="001426BD" w:rsidRPr="00D243BB" w:rsidRDefault="001426BD" w:rsidP="001426BD">
      <w:pPr>
        <w:widowControl/>
        <w:overflowPunct/>
        <w:adjustRightInd/>
        <w:ind w:firstLine="720"/>
        <w:jc w:val="both"/>
        <w:rPr>
          <w:rFonts w:asciiTheme="minorHAnsi" w:eastAsia="Times New Roman" w:hAnsiTheme="minorHAnsi" w:cstheme="minorHAnsi"/>
          <w:color w:val="000000"/>
          <w:lang w:eastAsia="en-PH"/>
        </w:rPr>
      </w:pPr>
      <w:r w:rsidRPr="00D243BB">
        <w:rPr>
          <w:rFonts w:asciiTheme="minorHAnsi" w:eastAsia="Times New Roman" w:hAnsiTheme="minorHAnsi" w:cstheme="minorHAnsi"/>
          <w:color w:val="000000"/>
          <w:lang w:eastAsia="en-PH"/>
        </w:rPr>
        <w:t xml:space="preserve">We confirm that we have read, understood and hereby accept the Terms of Reference describing the duties and responsibilities </w:t>
      </w:r>
      <w:r w:rsidR="00B023F4" w:rsidRPr="00D243BB">
        <w:rPr>
          <w:rFonts w:asciiTheme="minorHAnsi" w:eastAsia="Times New Roman" w:hAnsiTheme="minorHAnsi" w:cstheme="minorHAnsi"/>
          <w:color w:val="000000"/>
          <w:lang w:eastAsia="en-PH"/>
        </w:rPr>
        <w:t>required of us in this RFP</w:t>
      </w:r>
      <w:r w:rsidRPr="00D243BB">
        <w:rPr>
          <w:rFonts w:asciiTheme="minorHAnsi" w:eastAsia="Times New Roman" w:hAnsiTheme="minorHAnsi" w:cstheme="minorHAnsi"/>
          <w:color w:val="000000"/>
          <w:lang w:eastAsia="en-PH"/>
        </w:rPr>
        <w:t>, and the General Terms and Conditions of UNDP’s Contract for Professional Services.</w:t>
      </w:r>
    </w:p>
    <w:p w14:paraId="36DA0F72" w14:textId="77777777" w:rsidR="001426BD" w:rsidRPr="00D243BB" w:rsidRDefault="001426BD" w:rsidP="001426BD">
      <w:pPr>
        <w:jc w:val="both"/>
        <w:rPr>
          <w:rFonts w:asciiTheme="minorHAnsi" w:hAnsiTheme="minorHAnsi" w:cstheme="minorHAnsi"/>
          <w:lang w:val="en-GB"/>
        </w:rPr>
      </w:pPr>
    </w:p>
    <w:p w14:paraId="668F633A" w14:textId="77777777" w:rsidR="001D08BB" w:rsidRPr="00D243BB" w:rsidRDefault="001D08BB" w:rsidP="0078449B">
      <w:pPr>
        <w:ind w:firstLine="720"/>
        <w:jc w:val="both"/>
        <w:rPr>
          <w:rFonts w:asciiTheme="minorHAnsi" w:hAnsiTheme="minorHAnsi" w:cstheme="minorHAnsi"/>
          <w:i/>
          <w:lang w:val="en-GB"/>
        </w:rPr>
      </w:pPr>
      <w:r w:rsidRPr="00D243BB">
        <w:rPr>
          <w:rFonts w:asciiTheme="minorHAnsi" w:hAnsiTheme="minorHAnsi" w:cstheme="minorHAnsi"/>
          <w:lang w:val="en-GB"/>
        </w:rPr>
        <w:t xml:space="preserve">We agree to abide by this Proposal for </w:t>
      </w:r>
      <w:sdt>
        <w:sdtPr>
          <w:rPr>
            <w:rFonts w:asciiTheme="minorHAnsi" w:hAnsiTheme="minorHAnsi" w:cstheme="minorHAnsi"/>
            <w:lang w:val="en-GB"/>
          </w:rPr>
          <w:id w:val="-1030640462"/>
          <w:showingPlcHdr/>
          <w:text/>
        </w:sdtPr>
        <w:sdtEndPr/>
        <w:sdtContent>
          <w:r w:rsidR="00436B4E" w:rsidRPr="00436B4E">
            <w:rPr>
              <w:rFonts w:asciiTheme="minorHAnsi" w:hAnsiTheme="minorHAnsi" w:cstheme="minorHAnsi"/>
              <w:i/>
              <w:color w:val="000000" w:themeColor="text1"/>
              <w:lang w:val="en-GB"/>
            </w:rPr>
            <w:t>[insert: period of validity as indicated in Data Sheet].</w:t>
          </w:r>
        </w:sdtContent>
      </w:sdt>
    </w:p>
    <w:p w14:paraId="25DE879B" w14:textId="77777777" w:rsidR="001D08BB" w:rsidRPr="00D243BB" w:rsidRDefault="001D08BB" w:rsidP="001D08BB">
      <w:pPr>
        <w:jc w:val="both"/>
        <w:rPr>
          <w:rFonts w:asciiTheme="minorHAnsi" w:hAnsiTheme="minorHAnsi" w:cstheme="minorHAnsi"/>
          <w:lang w:val="en-GB"/>
        </w:rPr>
      </w:pPr>
    </w:p>
    <w:p w14:paraId="65050F7C" w14:textId="77777777" w:rsidR="001D08BB" w:rsidRPr="00D243BB" w:rsidRDefault="001D08BB" w:rsidP="005B5BC2">
      <w:pPr>
        <w:pStyle w:val="BodyText"/>
        <w:jc w:val="both"/>
        <w:rPr>
          <w:rFonts w:asciiTheme="minorHAnsi" w:hAnsiTheme="minorHAnsi" w:cstheme="minorHAnsi"/>
        </w:rPr>
      </w:pPr>
      <w:r w:rsidRPr="00D243BB">
        <w:rPr>
          <w:rFonts w:asciiTheme="minorHAnsi" w:hAnsiTheme="minorHAnsi" w:cstheme="minorHAnsi"/>
        </w:rPr>
        <w:tab/>
        <w:t>We undertake, if our Proposal is accepted, to initiate the services not later than the date indicated in the Data Sheet.</w:t>
      </w:r>
    </w:p>
    <w:p w14:paraId="0E300182" w14:textId="77777777" w:rsidR="001D08BB" w:rsidRPr="00D243BB" w:rsidRDefault="001D08BB" w:rsidP="001D08BB">
      <w:pPr>
        <w:jc w:val="both"/>
        <w:rPr>
          <w:rFonts w:asciiTheme="minorHAnsi" w:hAnsiTheme="minorHAnsi" w:cstheme="minorHAnsi"/>
          <w:lang w:val="en-GB"/>
        </w:rPr>
      </w:pPr>
    </w:p>
    <w:p w14:paraId="62B69C8F" w14:textId="77777777" w:rsidR="006813D3" w:rsidRPr="00D243BB" w:rsidRDefault="006813D3" w:rsidP="0078449B">
      <w:pPr>
        <w:pStyle w:val="ListParagraph"/>
        <w:widowControl/>
        <w:tabs>
          <w:tab w:val="left" w:pos="9270"/>
        </w:tabs>
        <w:overflowPunct/>
        <w:adjustRightInd/>
        <w:spacing w:line="240" w:lineRule="auto"/>
        <w:ind w:left="0" w:firstLine="720"/>
        <w:jc w:val="both"/>
        <w:rPr>
          <w:rFonts w:asciiTheme="minorHAnsi" w:hAnsiTheme="minorHAnsi" w:cstheme="minorHAnsi"/>
          <w:sz w:val="24"/>
        </w:rPr>
      </w:pPr>
      <w:r w:rsidRPr="00D243BB">
        <w:rPr>
          <w:rFonts w:asciiTheme="minorHAnsi" w:hAnsiTheme="minorHAnsi" w:cstheme="minorHAnsi"/>
          <w:snapToGrid w:val="0"/>
          <w:sz w:val="24"/>
        </w:rPr>
        <w:t xml:space="preserve">We fully understand and recognize that UNDP is not bound to accept this proposal, </w:t>
      </w:r>
      <w:r w:rsidRPr="00D243BB">
        <w:rPr>
          <w:rFonts w:asciiTheme="minorHAnsi" w:hAnsiTheme="minorHAnsi" w:cstheme="minorHAnsi"/>
          <w:sz w:val="24"/>
        </w:rPr>
        <w:t xml:space="preserve">that </w:t>
      </w:r>
      <w:r w:rsidR="00D573E0" w:rsidRPr="00D243BB">
        <w:rPr>
          <w:rFonts w:asciiTheme="minorHAnsi" w:hAnsiTheme="minorHAnsi" w:cstheme="minorHAnsi"/>
          <w:sz w:val="24"/>
        </w:rPr>
        <w:t>we</w:t>
      </w:r>
      <w:r w:rsidRPr="00D243BB">
        <w:rPr>
          <w:rFonts w:asciiTheme="minorHAnsi" w:hAnsiTheme="minorHAnsi" w:cstheme="minorHAnsi"/>
          <w:sz w:val="24"/>
        </w:rPr>
        <w:t xml:space="preserve"> shall bear all costs associated with its preparation and submission</w:t>
      </w:r>
      <w:r w:rsidR="00D573E0" w:rsidRPr="00D243BB">
        <w:rPr>
          <w:rFonts w:asciiTheme="minorHAnsi" w:hAnsiTheme="minorHAnsi" w:cstheme="minorHAnsi"/>
          <w:sz w:val="24"/>
        </w:rPr>
        <w:t>,</w:t>
      </w:r>
      <w:r w:rsidRPr="00D243BB">
        <w:rPr>
          <w:rFonts w:asciiTheme="minorHAnsi" w:hAnsiTheme="minorHAnsi" w:cstheme="minorHAnsi"/>
          <w:sz w:val="24"/>
        </w:rPr>
        <w:t xml:space="preserve"> and that UNDP will in no case be responsible or liable for those costs, regardless of the conduct or outcome of the </w:t>
      </w:r>
      <w:r w:rsidR="00D573E0" w:rsidRPr="00D243BB">
        <w:rPr>
          <w:rFonts w:asciiTheme="minorHAnsi" w:hAnsiTheme="minorHAnsi" w:cstheme="minorHAnsi"/>
          <w:sz w:val="24"/>
        </w:rPr>
        <w:t>evaluation</w:t>
      </w:r>
      <w:r w:rsidRPr="00D243BB">
        <w:rPr>
          <w:rFonts w:asciiTheme="minorHAnsi" w:hAnsiTheme="minorHAnsi" w:cstheme="minorHAnsi"/>
          <w:sz w:val="24"/>
        </w:rPr>
        <w:t>.</w:t>
      </w:r>
    </w:p>
    <w:p w14:paraId="12A10CF8" w14:textId="77777777" w:rsidR="001D08BB" w:rsidRPr="00D243BB" w:rsidRDefault="001D08BB" w:rsidP="001D08BB">
      <w:pPr>
        <w:jc w:val="both"/>
        <w:rPr>
          <w:rFonts w:asciiTheme="minorHAnsi" w:hAnsiTheme="minorHAnsi" w:cstheme="minorHAnsi"/>
          <w:lang w:val="en-GB"/>
        </w:rPr>
      </w:pPr>
    </w:p>
    <w:p w14:paraId="477B329A" w14:textId="77777777" w:rsidR="001D08BB" w:rsidRPr="00D243BB" w:rsidRDefault="001D08BB" w:rsidP="001D08BB">
      <w:pPr>
        <w:rPr>
          <w:rFonts w:asciiTheme="minorHAnsi" w:hAnsiTheme="minorHAnsi" w:cstheme="minorHAnsi"/>
          <w:lang w:eastAsia="it-IT"/>
        </w:rPr>
      </w:pPr>
      <w:r w:rsidRPr="00D243BB">
        <w:rPr>
          <w:rFonts w:asciiTheme="minorHAnsi" w:hAnsiTheme="minorHAnsi" w:cstheme="minorHAnsi"/>
          <w:lang w:eastAsia="it-IT"/>
        </w:rPr>
        <w:tab/>
        <w:t>We remain,</w:t>
      </w:r>
    </w:p>
    <w:p w14:paraId="5C5113BD" w14:textId="77777777" w:rsidR="001D08BB" w:rsidRPr="00D243BB" w:rsidRDefault="001D08BB" w:rsidP="001D08BB">
      <w:pPr>
        <w:rPr>
          <w:rFonts w:asciiTheme="minorHAnsi" w:hAnsiTheme="minorHAnsi" w:cstheme="minorHAnsi"/>
          <w:lang w:val="en-GB"/>
        </w:rPr>
      </w:pPr>
    </w:p>
    <w:p w14:paraId="2D6F12AD" w14:textId="77777777" w:rsidR="001D08BB" w:rsidRPr="00D243BB" w:rsidRDefault="001D08BB" w:rsidP="001D08BB">
      <w:pPr>
        <w:ind w:firstLine="708"/>
        <w:jc w:val="both"/>
        <w:rPr>
          <w:rFonts w:asciiTheme="minorHAnsi" w:hAnsiTheme="minorHAnsi" w:cstheme="minorHAnsi"/>
          <w:lang w:val="en-GB"/>
        </w:rPr>
      </w:pPr>
      <w:r w:rsidRPr="00D243BB">
        <w:rPr>
          <w:rFonts w:asciiTheme="minorHAnsi" w:hAnsiTheme="minorHAnsi" w:cstheme="minorHAnsi"/>
          <w:lang w:val="en-GB"/>
        </w:rPr>
        <w:t>Yours sincerely,</w:t>
      </w:r>
    </w:p>
    <w:p w14:paraId="192C4899" w14:textId="77777777" w:rsidR="001D08BB" w:rsidRPr="00D243BB" w:rsidRDefault="001D08BB" w:rsidP="001D08BB">
      <w:pPr>
        <w:jc w:val="both"/>
        <w:rPr>
          <w:rFonts w:asciiTheme="minorHAnsi" w:hAnsiTheme="minorHAnsi" w:cstheme="minorHAnsi"/>
          <w:lang w:val="en-GB"/>
        </w:rPr>
      </w:pPr>
    </w:p>
    <w:p w14:paraId="52E9CF93"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Authorized Signature </w:t>
      </w:r>
      <w:r w:rsidRPr="00436B4E">
        <w:rPr>
          <w:rFonts w:asciiTheme="minorHAnsi" w:hAnsiTheme="minorHAnsi" w:cstheme="minorHAnsi"/>
          <w:color w:val="000000" w:themeColor="text1"/>
          <w:lang w:val="en-GB"/>
        </w:rPr>
        <w:t>[</w:t>
      </w:r>
      <w:r w:rsidRPr="00436B4E">
        <w:rPr>
          <w:rFonts w:asciiTheme="minorHAnsi" w:hAnsiTheme="minorHAnsi" w:cstheme="minorHAnsi"/>
          <w:i/>
          <w:iCs/>
          <w:color w:val="000000" w:themeColor="text1"/>
          <w:lang w:val="en-GB"/>
        </w:rPr>
        <w:t>In full and initials</w:t>
      </w:r>
      <w:r w:rsidRPr="00436B4E">
        <w:rPr>
          <w:rFonts w:asciiTheme="minorHAnsi" w:hAnsiTheme="minorHAnsi" w:cstheme="minorHAnsi"/>
          <w:color w:val="000000" w:themeColor="text1"/>
          <w:lang w:val="en-GB"/>
        </w:rPr>
        <w:t xml:space="preserve">]:  </w:t>
      </w:r>
      <w:r w:rsidRPr="00D243BB">
        <w:rPr>
          <w:rFonts w:asciiTheme="minorHAnsi" w:hAnsiTheme="minorHAnsi" w:cstheme="minorHAnsi"/>
          <w:u w:val="single"/>
          <w:lang w:val="en-GB"/>
        </w:rPr>
        <w:tab/>
      </w:r>
    </w:p>
    <w:p w14:paraId="6ECD2ADE"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and Title of Signatory:  </w:t>
      </w:r>
      <w:sdt>
        <w:sdtPr>
          <w:rPr>
            <w:rFonts w:asciiTheme="minorHAnsi" w:hAnsiTheme="minorHAnsi" w:cstheme="minorHAnsi"/>
            <w:lang w:val="en-GB"/>
          </w:rPr>
          <w:id w:val="-1323422505"/>
          <w:showingPlcHdr/>
          <w:text/>
        </w:sdtPr>
        <w:sdtEndPr/>
        <w:sdtContent>
          <w:r w:rsidR="00436B4E" w:rsidRPr="00D243BB">
            <w:rPr>
              <w:rFonts w:asciiTheme="minorHAnsi" w:hAnsiTheme="minorHAnsi" w:cstheme="minorHAnsi"/>
              <w:u w:val="single"/>
              <w:lang w:val="en-GB"/>
            </w:rPr>
            <w:tab/>
          </w:r>
        </w:sdtContent>
      </w:sdt>
    </w:p>
    <w:p w14:paraId="4FF27923"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of Firm:  </w:t>
      </w:r>
      <w:sdt>
        <w:sdtPr>
          <w:rPr>
            <w:rFonts w:asciiTheme="minorHAnsi" w:hAnsiTheme="minorHAnsi" w:cstheme="minorHAnsi"/>
            <w:lang w:val="en-GB"/>
          </w:rPr>
          <w:id w:val="194428884"/>
          <w:showingPlcHdr/>
          <w:text/>
        </w:sdtPr>
        <w:sdtEndPr/>
        <w:sdtContent>
          <w:r w:rsidR="00436B4E" w:rsidRPr="00D243BB">
            <w:rPr>
              <w:rFonts w:asciiTheme="minorHAnsi" w:hAnsiTheme="minorHAnsi" w:cstheme="minorHAnsi"/>
              <w:u w:val="single"/>
              <w:lang w:val="en-GB"/>
            </w:rPr>
            <w:tab/>
          </w:r>
        </w:sdtContent>
      </w:sdt>
    </w:p>
    <w:p w14:paraId="241E2289" w14:textId="77777777" w:rsidR="00081D16" w:rsidRPr="00D243BB" w:rsidRDefault="001D08BB" w:rsidP="001D08BB">
      <w:pPr>
        <w:pStyle w:val="BodyText2"/>
        <w:pBdr>
          <w:bottom w:val="single" w:sz="4" w:space="27" w:color="auto"/>
        </w:pBdr>
        <w:rPr>
          <w:rFonts w:asciiTheme="minorHAnsi" w:hAnsiTheme="minorHAnsi" w:cstheme="minorHAnsi"/>
          <w:sz w:val="28"/>
          <w:u w:val="single"/>
          <w:lang w:val="en-GB"/>
        </w:rPr>
      </w:pPr>
      <w:r w:rsidRPr="00D243BB">
        <w:rPr>
          <w:rFonts w:asciiTheme="minorHAnsi" w:hAnsiTheme="minorHAnsi" w:cstheme="minorHAnsi"/>
          <w:lang w:val="en-GB"/>
        </w:rPr>
        <w:t xml:space="preserve">            </w:t>
      </w:r>
      <w:r w:rsidR="0029796E" w:rsidRPr="00D243BB">
        <w:rPr>
          <w:rFonts w:asciiTheme="minorHAnsi" w:hAnsiTheme="minorHAnsi" w:cstheme="minorHAnsi"/>
          <w:lang w:val="en-GB"/>
        </w:rPr>
        <w:t xml:space="preserve">Contact Details </w:t>
      </w:r>
      <w:r w:rsidRPr="00D243BB">
        <w:rPr>
          <w:rFonts w:asciiTheme="minorHAnsi" w:hAnsiTheme="minorHAnsi" w:cstheme="minorHAnsi"/>
          <w:sz w:val="28"/>
          <w:lang w:val="en-GB"/>
        </w:rPr>
        <w:t xml:space="preserve">:  </w:t>
      </w:r>
      <w:sdt>
        <w:sdtPr>
          <w:rPr>
            <w:rFonts w:asciiTheme="minorHAnsi" w:hAnsiTheme="minorHAnsi" w:cstheme="minorHAnsi"/>
            <w:sz w:val="28"/>
            <w:lang w:val="en-GB"/>
          </w:rPr>
          <w:id w:val="1505320861"/>
          <w:showingPlcHdr/>
          <w:text/>
        </w:sdtPr>
        <w:sdtEndPr/>
        <w:sdtContent>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sdtContent>
      </w:sdt>
    </w:p>
    <w:p w14:paraId="331FAE0C" w14:textId="77777777" w:rsidR="005345AD" w:rsidRDefault="00687C77" w:rsidP="00687C77">
      <w:pPr>
        <w:pStyle w:val="BodyText2"/>
        <w:pBdr>
          <w:bottom w:val="single" w:sz="4" w:space="27" w:color="auto"/>
        </w:pBdr>
        <w:jc w:val="right"/>
        <w:rPr>
          <w:rFonts w:asciiTheme="minorHAnsi" w:hAnsiTheme="minorHAnsi" w:cstheme="minorHAnsi"/>
          <w:i/>
          <w:color w:val="FF0000"/>
          <w:sz w:val="22"/>
          <w:szCs w:val="22"/>
          <w:u w:val="single"/>
          <w:lang w:val="en-GB"/>
        </w:rPr>
      </w:pPr>
      <w:r w:rsidRPr="00D243BB">
        <w:rPr>
          <w:rFonts w:asciiTheme="minorHAnsi" w:hAnsiTheme="minorHAnsi" w:cstheme="minorHAnsi"/>
          <w:i/>
          <w:color w:val="FF0000"/>
          <w:sz w:val="22"/>
          <w:szCs w:val="22"/>
          <w:u w:val="single"/>
          <w:lang w:val="en-GB"/>
        </w:rPr>
        <w:t>[please mark this letter with your corporate seal, if available]</w:t>
      </w:r>
    </w:p>
    <w:p w14:paraId="6164D8C0" w14:textId="77777777" w:rsidR="005345AD" w:rsidRDefault="005345AD">
      <w:pPr>
        <w:widowControl/>
        <w:overflowPunct/>
        <w:adjustRightInd/>
        <w:rPr>
          <w:rFonts w:asciiTheme="minorHAnsi" w:hAnsiTheme="minorHAnsi" w:cstheme="minorHAnsi"/>
          <w:i/>
          <w:color w:val="FF0000"/>
          <w:sz w:val="22"/>
          <w:szCs w:val="22"/>
          <w:u w:val="single"/>
          <w:lang w:val="en-GB"/>
        </w:rPr>
      </w:pPr>
      <w:r>
        <w:rPr>
          <w:rFonts w:asciiTheme="minorHAnsi" w:hAnsiTheme="minorHAnsi" w:cstheme="minorHAnsi"/>
          <w:i/>
          <w:color w:val="FF0000"/>
          <w:sz w:val="22"/>
          <w:szCs w:val="22"/>
          <w:u w:val="single"/>
          <w:lang w:val="en-GB"/>
        </w:rPr>
        <w:br w:type="page"/>
      </w:r>
    </w:p>
    <w:p w14:paraId="74DC2825" w14:textId="77777777" w:rsidR="00081D16" w:rsidRPr="00D243BB" w:rsidRDefault="00081D16" w:rsidP="003F39B1">
      <w:pPr>
        <w:rPr>
          <w:rFonts w:asciiTheme="minorHAnsi" w:hAnsiTheme="minorHAnsi" w:cstheme="minorHAnsi"/>
          <w:b/>
          <w:bCs/>
        </w:rPr>
      </w:pPr>
    </w:p>
    <w:p w14:paraId="3CFD10F2" w14:textId="77777777" w:rsidR="005B595F" w:rsidRPr="00D243BB" w:rsidRDefault="005B595F" w:rsidP="005B595F">
      <w:pPr>
        <w:pStyle w:val="Section3-Heading1"/>
        <w:rPr>
          <w:rFonts w:asciiTheme="minorHAnsi" w:hAnsiTheme="minorHAnsi" w:cstheme="minorHAnsi"/>
        </w:rPr>
      </w:pPr>
      <w:r w:rsidRPr="00D243BB">
        <w:rPr>
          <w:rFonts w:asciiTheme="minorHAnsi" w:hAnsiTheme="minorHAnsi" w:cstheme="minorHAnsi"/>
        </w:rPr>
        <w:t xml:space="preserve">Section </w:t>
      </w:r>
      <w:r w:rsidR="005345AD">
        <w:rPr>
          <w:rFonts w:asciiTheme="minorHAnsi" w:hAnsiTheme="minorHAnsi" w:cstheme="minorHAnsi"/>
        </w:rPr>
        <w:t>5</w:t>
      </w:r>
      <w:r w:rsidRPr="00D243BB">
        <w:rPr>
          <w:rFonts w:asciiTheme="minorHAnsi" w:hAnsiTheme="minorHAnsi" w:cstheme="minorHAnsi"/>
        </w:rPr>
        <w:t xml:space="preserve">: </w:t>
      </w:r>
      <w:r w:rsidR="00056A51" w:rsidRPr="00D243BB">
        <w:rPr>
          <w:rFonts w:asciiTheme="minorHAnsi" w:hAnsiTheme="minorHAnsi" w:cstheme="minorHAnsi"/>
        </w:rPr>
        <w:t>Documents Establishing the Eligibility and Qualifications of the Proposer</w:t>
      </w:r>
    </w:p>
    <w:p w14:paraId="537FF758" w14:textId="77777777" w:rsidR="00D43197" w:rsidRPr="00D243BB" w:rsidRDefault="006C6650" w:rsidP="00011E93">
      <w:pPr>
        <w:pStyle w:val="SectionVHeader"/>
        <w:rPr>
          <w:rFonts w:asciiTheme="minorHAnsi" w:hAnsiTheme="minorHAnsi" w:cstheme="minorHAnsi"/>
          <w:b w:val="0"/>
        </w:rPr>
      </w:pPr>
      <w:r w:rsidRPr="00D243BB">
        <w:rPr>
          <w:rFonts w:asciiTheme="minorHAnsi" w:hAnsiTheme="minorHAnsi" w:cstheme="minorHAnsi"/>
          <w:b w:val="0"/>
        </w:rPr>
        <w:t>Proposer Information Form</w:t>
      </w:r>
      <w:r w:rsidR="001863E4" w:rsidRPr="00D243BB">
        <w:rPr>
          <w:rStyle w:val="FootnoteReference"/>
          <w:rFonts w:asciiTheme="minorHAnsi" w:hAnsiTheme="minorHAnsi" w:cstheme="minorHAnsi"/>
          <w:b w:val="0"/>
          <w:sz w:val="24"/>
          <w:szCs w:val="24"/>
        </w:rPr>
        <w:footnoteReference w:id="11"/>
      </w:r>
    </w:p>
    <w:p w14:paraId="6F40C63B" w14:textId="77777777" w:rsidR="00D43197" w:rsidRPr="00D243BB" w:rsidRDefault="00D43197" w:rsidP="00011E93">
      <w:pPr>
        <w:rPr>
          <w:rFonts w:asciiTheme="minorHAnsi" w:hAnsiTheme="minorHAnsi" w:cstheme="minorHAnsi"/>
          <w:b/>
        </w:rPr>
      </w:pPr>
    </w:p>
    <w:p w14:paraId="2301A86A" w14:textId="77777777" w:rsidR="007F0F5A" w:rsidRPr="00D243BB" w:rsidRDefault="007F0F5A" w:rsidP="007F0F5A">
      <w:pPr>
        <w:ind w:left="720" w:hanging="720"/>
        <w:jc w:val="right"/>
        <w:rPr>
          <w:rFonts w:asciiTheme="minorHAnsi" w:hAnsiTheme="minorHAnsi" w:cstheme="minorHAnsi"/>
          <w:color w:val="FF0000"/>
          <w:sz w:val="20"/>
          <w:szCs w:val="20"/>
        </w:rPr>
      </w:pPr>
      <w:r w:rsidRPr="00D243BB">
        <w:rPr>
          <w:rFonts w:asciiTheme="minorHAnsi" w:hAnsiTheme="minorHAnsi" w:cstheme="minorHAnsi"/>
          <w:sz w:val="20"/>
          <w:szCs w:val="20"/>
        </w:rPr>
        <w:t>Date:</w:t>
      </w:r>
      <w:r w:rsidR="00436B4E" w:rsidRPr="00436B4E">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EndPr/>
        <w:sdtContent>
          <w:r w:rsidR="00436B4E" w:rsidRPr="00814716">
            <w:rPr>
              <w:rFonts w:asciiTheme="minorHAnsi" w:hAnsiTheme="minorHAnsi" w:cstheme="minorHAnsi"/>
              <w:i/>
              <w:color w:val="000000" w:themeColor="text1"/>
              <w:sz w:val="20"/>
              <w:szCs w:val="20"/>
            </w:rPr>
            <w:t>[inse</w:t>
          </w:r>
          <w:r w:rsidR="00436B4E">
            <w:rPr>
              <w:rFonts w:asciiTheme="minorHAnsi" w:hAnsiTheme="minorHAnsi" w:cstheme="minorHAnsi"/>
              <w:i/>
              <w:color w:val="000000" w:themeColor="text1"/>
              <w:sz w:val="20"/>
              <w:szCs w:val="20"/>
            </w:rPr>
            <w:t>rt date (as day, month and year]</w:t>
          </w:r>
          <w:r w:rsidR="00436B4E" w:rsidRPr="0031135D">
            <w:rPr>
              <w:rFonts w:asciiTheme="minorHAnsi" w:hAnsiTheme="minorHAnsi" w:cstheme="minorHAnsi"/>
              <w:i/>
              <w:color w:val="000000" w:themeColor="text1"/>
              <w:sz w:val="20"/>
              <w:szCs w:val="20"/>
            </w:rPr>
            <w:t xml:space="preserve"> </w:t>
          </w:r>
          <w:r w:rsidR="00436B4E">
            <w:rPr>
              <w:rFonts w:asciiTheme="minorHAnsi" w:hAnsiTheme="minorHAnsi" w:cstheme="minorHAnsi"/>
              <w:i/>
              <w:color w:val="000000" w:themeColor="text1"/>
              <w:sz w:val="20"/>
              <w:szCs w:val="20"/>
            </w:rPr>
            <w:t xml:space="preserve">of Proposal </w:t>
          </w:r>
          <w:r w:rsidR="00436B4E" w:rsidRPr="00814716">
            <w:rPr>
              <w:rFonts w:asciiTheme="minorHAnsi" w:hAnsiTheme="minorHAnsi" w:cstheme="minorHAnsi"/>
              <w:i/>
              <w:color w:val="000000" w:themeColor="text1"/>
              <w:sz w:val="20"/>
              <w:szCs w:val="20"/>
            </w:rPr>
            <w:t>Submission</w:t>
          </w:r>
          <w:r w:rsidR="00436B4E" w:rsidRPr="00814716">
            <w:rPr>
              <w:rFonts w:asciiTheme="minorHAnsi" w:hAnsiTheme="minorHAnsi" w:cstheme="minorHAnsi"/>
              <w:color w:val="000000" w:themeColor="text1"/>
              <w:sz w:val="20"/>
              <w:szCs w:val="20"/>
            </w:rPr>
            <w:t>]</w:t>
          </w:r>
        </w:sdtContent>
      </w:sdt>
    </w:p>
    <w:p w14:paraId="11A6C267" w14:textId="77777777" w:rsidR="007F0F5A" w:rsidRPr="00D243BB" w:rsidRDefault="007F0F5A" w:rsidP="007F0F5A">
      <w:pPr>
        <w:tabs>
          <w:tab w:val="right" w:pos="9360"/>
        </w:tabs>
        <w:ind w:left="720" w:hanging="720"/>
        <w:jc w:val="right"/>
        <w:rPr>
          <w:rFonts w:asciiTheme="minorHAnsi" w:hAnsiTheme="minorHAnsi" w:cstheme="minorHAnsi"/>
          <w:sz w:val="20"/>
          <w:szCs w:val="20"/>
        </w:rPr>
      </w:pPr>
      <w:r w:rsidRPr="00D243BB">
        <w:rPr>
          <w:rFonts w:asciiTheme="minorHAnsi" w:hAnsiTheme="minorHAnsi" w:cstheme="minorHAnsi"/>
          <w:sz w:val="20"/>
          <w:szCs w:val="20"/>
        </w:rPr>
        <w:t xml:space="preserve">RFP No.: </w:t>
      </w:r>
      <w:sdt>
        <w:sdtPr>
          <w:rPr>
            <w:rFonts w:asciiTheme="minorHAnsi" w:hAnsiTheme="minorHAnsi" w:cstheme="minorHAnsi"/>
            <w:sz w:val="20"/>
            <w:szCs w:val="20"/>
          </w:rPr>
          <w:id w:val="-1541268250"/>
          <w:showingPlcHdr/>
          <w:text/>
        </w:sdtPr>
        <w:sdtEndPr/>
        <w:sdtContent>
          <w:r w:rsidR="00436B4E" w:rsidRPr="00436B4E">
            <w:rPr>
              <w:rFonts w:asciiTheme="minorHAnsi" w:hAnsiTheme="minorHAnsi" w:cstheme="minorHAnsi"/>
              <w:i/>
              <w:color w:val="000000" w:themeColor="text1"/>
              <w:sz w:val="20"/>
              <w:szCs w:val="20"/>
            </w:rPr>
            <w:t>[insert number]</w:t>
          </w:r>
        </w:sdtContent>
      </w:sdt>
    </w:p>
    <w:p w14:paraId="457C9F5E" w14:textId="77777777" w:rsidR="007F0F5A" w:rsidRPr="00D243BB" w:rsidRDefault="007F0F5A" w:rsidP="007F0F5A">
      <w:pPr>
        <w:ind w:left="720" w:hanging="720"/>
        <w:jc w:val="right"/>
        <w:rPr>
          <w:rFonts w:asciiTheme="minorHAnsi" w:hAnsiTheme="minorHAnsi" w:cstheme="minorHAnsi"/>
          <w:sz w:val="20"/>
          <w:szCs w:val="20"/>
        </w:rPr>
      </w:pPr>
    </w:p>
    <w:p w14:paraId="58FAAA98" w14:textId="77777777" w:rsidR="007F0F5A" w:rsidRDefault="00436B4E" w:rsidP="00436B4E">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 pages</w:t>
      </w:r>
    </w:p>
    <w:p w14:paraId="236F7412" w14:textId="77777777" w:rsidR="00436B4E" w:rsidRPr="00436B4E" w:rsidRDefault="00436B4E" w:rsidP="00436B4E">
      <w:pPr>
        <w:ind w:left="720" w:hanging="720"/>
        <w:jc w:val="right"/>
        <w:rPr>
          <w:rFonts w:asciiTheme="minorHAnsi" w:hAnsiTheme="minorHAnsi" w:cstheme="minorHAnsi"/>
          <w:color w:val="000000" w:themeColor="text1"/>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7F0F5A" w:rsidRPr="00D243BB" w14:paraId="600C4BD4" w14:textId="77777777">
        <w:trPr>
          <w:cantSplit/>
          <w:trHeight w:val="440"/>
        </w:trPr>
        <w:tc>
          <w:tcPr>
            <w:tcW w:w="9180" w:type="dxa"/>
            <w:gridSpan w:val="3"/>
            <w:tcBorders>
              <w:bottom w:val="nil"/>
            </w:tcBorders>
          </w:tcPr>
          <w:p w14:paraId="05C48AC5" w14:textId="77777777" w:rsidR="007F0F5A" w:rsidRPr="00D243BB" w:rsidRDefault="007F0F5A" w:rsidP="00436B4E">
            <w:pPr>
              <w:suppressAutoHyphens/>
              <w:spacing w:after="200"/>
              <w:ind w:left="360" w:hanging="360"/>
              <w:rPr>
                <w:rFonts w:asciiTheme="minorHAnsi" w:hAnsiTheme="minorHAnsi" w:cstheme="minorHAnsi"/>
                <w:sz w:val="20"/>
                <w:szCs w:val="20"/>
              </w:rPr>
            </w:pPr>
            <w:r w:rsidRPr="00D243BB">
              <w:rPr>
                <w:rFonts w:asciiTheme="minorHAnsi" w:hAnsiTheme="minorHAnsi" w:cstheme="minorHAnsi"/>
                <w:spacing w:val="-2"/>
                <w:sz w:val="20"/>
                <w:szCs w:val="20"/>
              </w:rPr>
              <w:t>1.  Proposer’s</w:t>
            </w:r>
            <w:r w:rsidRPr="00D243BB">
              <w:rPr>
                <w:rFonts w:asciiTheme="minorHAnsi" w:hAnsiTheme="minorHAnsi" w:cstheme="minorHAnsi"/>
                <w:sz w:val="20"/>
                <w:szCs w:val="20"/>
              </w:rPr>
              <w:t xml:space="preserve"> Legal Name  </w:t>
            </w:r>
            <w:sdt>
              <w:sdtPr>
                <w:rPr>
                  <w:rFonts w:asciiTheme="minorHAnsi" w:hAnsiTheme="minorHAnsi" w:cstheme="minorHAnsi"/>
                  <w:sz w:val="20"/>
                  <w:szCs w:val="20"/>
                </w:rPr>
                <w:id w:val="-2069479311"/>
                <w:showingPlcHdr/>
                <w:text/>
              </w:sdtPr>
              <w:sdtEndPr/>
              <w:sdtContent>
                <w:r w:rsidR="00436B4E" w:rsidRPr="00436B4E">
                  <w:rPr>
                    <w:rFonts w:asciiTheme="minorHAnsi" w:hAnsiTheme="minorHAnsi" w:cstheme="minorHAnsi"/>
                    <w:bCs/>
                    <w:i/>
                    <w:iCs/>
                    <w:color w:val="000000" w:themeColor="text1"/>
                    <w:sz w:val="20"/>
                    <w:szCs w:val="20"/>
                  </w:rPr>
                  <w:t>[insert Proposer’s legal name]</w:t>
                </w:r>
              </w:sdtContent>
            </w:sdt>
          </w:p>
        </w:tc>
      </w:tr>
      <w:tr w:rsidR="001863E4" w:rsidRPr="00D243BB" w14:paraId="111E2FB6" w14:textId="77777777" w:rsidTr="001863E4">
        <w:trPr>
          <w:cantSplit/>
          <w:trHeight w:val="503"/>
        </w:trPr>
        <w:tc>
          <w:tcPr>
            <w:tcW w:w="9180" w:type="dxa"/>
            <w:gridSpan w:val="3"/>
            <w:tcBorders>
              <w:left w:val="single" w:sz="4" w:space="0" w:color="auto"/>
            </w:tcBorders>
          </w:tcPr>
          <w:p w14:paraId="52C600EC" w14:textId="77777777" w:rsidR="007F0F5A" w:rsidRPr="00D243BB" w:rsidRDefault="007F0F5A" w:rsidP="007F0F5A">
            <w:pPr>
              <w:suppressAutoHyphens/>
              <w:spacing w:after="200"/>
              <w:ind w:left="360" w:hanging="360"/>
              <w:rPr>
                <w:rFonts w:asciiTheme="minorHAnsi" w:hAnsiTheme="minorHAnsi" w:cstheme="minorHAnsi"/>
                <w:spacing w:val="-2"/>
                <w:sz w:val="20"/>
                <w:szCs w:val="20"/>
              </w:rPr>
            </w:pPr>
            <w:r w:rsidRPr="00D243BB">
              <w:rPr>
                <w:rFonts w:asciiTheme="minorHAnsi" w:hAnsiTheme="minorHAnsi" w:cstheme="minorHAnsi"/>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EndPr/>
              <w:sdtContent>
                <w:r w:rsidR="00436B4E" w:rsidRPr="00814716">
                  <w:rPr>
                    <w:rFonts w:asciiTheme="minorHAnsi" w:hAnsiTheme="minorHAnsi" w:cstheme="minorHAnsi"/>
                    <w:bCs/>
                    <w:i/>
                    <w:iCs/>
                    <w:color w:val="000000" w:themeColor="text1"/>
                    <w:spacing w:val="-2"/>
                    <w:sz w:val="20"/>
                    <w:szCs w:val="20"/>
                  </w:rPr>
                  <w:t>[insert legal name of each party in JV]</w:t>
                </w:r>
              </w:sdtContent>
            </w:sdt>
          </w:p>
        </w:tc>
      </w:tr>
      <w:tr w:rsidR="001863E4" w:rsidRPr="00D243BB" w14:paraId="306147C6" w14:textId="77777777" w:rsidTr="001863E4">
        <w:trPr>
          <w:cantSplit/>
          <w:trHeight w:val="530"/>
        </w:trPr>
        <w:tc>
          <w:tcPr>
            <w:tcW w:w="9180" w:type="dxa"/>
            <w:gridSpan w:val="3"/>
            <w:tcBorders>
              <w:left w:val="single" w:sz="4" w:space="0" w:color="auto"/>
            </w:tcBorders>
          </w:tcPr>
          <w:p w14:paraId="4E1901A7" w14:textId="77777777" w:rsidR="007F0F5A" w:rsidRPr="00D243BB" w:rsidRDefault="007F0F5A" w:rsidP="00C41E17">
            <w:pPr>
              <w:suppressAutoHyphens/>
              <w:spacing w:after="200"/>
              <w:rPr>
                <w:rFonts w:asciiTheme="minorHAnsi" w:hAnsiTheme="minorHAnsi" w:cstheme="minorHAnsi"/>
                <w:b/>
                <w:sz w:val="20"/>
                <w:szCs w:val="20"/>
              </w:rPr>
            </w:pPr>
            <w:r w:rsidRPr="00D243BB">
              <w:rPr>
                <w:rFonts w:asciiTheme="minorHAnsi" w:hAnsiTheme="minorHAnsi" w:cstheme="minorHAnsi"/>
                <w:sz w:val="20"/>
                <w:szCs w:val="20"/>
              </w:rPr>
              <w:t xml:space="preserve">3.  </w:t>
            </w:r>
            <w:r w:rsidR="00C41E17" w:rsidRPr="00D243BB">
              <w:rPr>
                <w:rFonts w:asciiTheme="minorHAnsi" w:hAnsiTheme="minorHAnsi" w:cstheme="minorHAnsi"/>
                <w:sz w:val="20"/>
                <w:szCs w:val="20"/>
              </w:rPr>
              <w:t>Actual</w:t>
            </w:r>
            <w:r w:rsidRPr="00D243BB">
              <w:rPr>
                <w:rFonts w:asciiTheme="minorHAnsi" w:hAnsiTheme="minorHAnsi" w:cstheme="minorHAnsi"/>
                <w:spacing w:val="-2"/>
                <w:sz w:val="20"/>
                <w:szCs w:val="20"/>
              </w:rPr>
              <w:t xml:space="preserve"> or intended Country</w:t>
            </w:r>
            <w:r w:rsidR="00C41E17" w:rsidRPr="00D243BB">
              <w:rPr>
                <w:rFonts w:asciiTheme="minorHAnsi" w:hAnsiTheme="minorHAnsi" w:cstheme="minorHAnsi"/>
                <w:spacing w:val="-2"/>
                <w:sz w:val="20"/>
                <w:szCs w:val="20"/>
              </w:rPr>
              <w:t>/ies</w:t>
            </w:r>
            <w:r w:rsidRPr="00D243BB">
              <w:rPr>
                <w:rFonts w:asciiTheme="minorHAnsi" w:hAnsiTheme="minorHAnsi" w:cstheme="minorHAnsi"/>
                <w:spacing w:val="-2"/>
                <w:sz w:val="20"/>
                <w:szCs w:val="20"/>
              </w:rPr>
              <w:t xml:space="preserve"> of Registration</w:t>
            </w:r>
            <w:r w:rsidR="00C41E17" w:rsidRPr="00D243BB">
              <w:rPr>
                <w:rFonts w:asciiTheme="minorHAnsi" w:hAnsiTheme="minorHAnsi" w:cstheme="minorHAnsi"/>
                <w:spacing w:val="-2"/>
                <w:sz w:val="20"/>
                <w:szCs w:val="20"/>
              </w:rPr>
              <w:t>/Operation</w:t>
            </w:r>
            <w:r w:rsidRPr="00D243BB">
              <w:rPr>
                <w:rFonts w:asciiTheme="minorHAnsi" w:hAnsiTheme="minorHAnsi" w:cstheme="minorHAnsi"/>
                <w:spacing w:val="-2"/>
                <w:sz w:val="20"/>
                <w:szCs w:val="20"/>
              </w:rPr>
              <w:t xml:space="preserve">: </w:t>
            </w:r>
            <w:sdt>
              <w:sdtPr>
                <w:rPr>
                  <w:rFonts w:asciiTheme="minorHAnsi" w:hAnsiTheme="minorHAnsi" w:cstheme="minorHAnsi"/>
                  <w:color w:val="000000" w:themeColor="text1"/>
                  <w:spacing w:val="-2"/>
                  <w:sz w:val="20"/>
                  <w:szCs w:val="20"/>
                </w:rPr>
                <w:id w:val="-1195222015"/>
                <w:showingPlcHdr/>
                <w:text/>
              </w:sdtPr>
              <w:sdtEndPr/>
              <w:sdtContent>
                <w:r w:rsidR="00436B4E" w:rsidRPr="00814716">
                  <w:rPr>
                    <w:rFonts w:asciiTheme="minorHAnsi" w:hAnsiTheme="minorHAnsi" w:cstheme="minorHAnsi"/>
                    <w:bCs/>
                    <w:i/>
                    <w:iCs/>
                    <w:color w:val="000000" w:themeColor="text1"/>
                    <w:spacing w:val="-2"/>
                    <w:sz w:val="20"/>
                    <w:szCs w:val="20"/>
                  </w:rPr>
                  <w:t xml:space="preserve">[insert actual or intended </w:t>
                </w:r>
                <w:r w:rsidR="00436B4E" w:rsidRPr="0031135D">
                  <w:rPr>
                    <w:rFonts w:asciiTheme="minorHAnsi" w:hAnsiTheme="minorHAnsi" w:cstheme="minorHAnsi"/>
                    <w:bCs/>
                    <w:i/>
                    <w:iCs/>
                    <w:color w:val="000000" w:themeColor="text1"/>
                    <w:spacing w:val="-2"/>
                    <w:sz w:val="20"/>
                    <w:szCs w:val="20"/>
                  </w:rPr>
                  <w:t>Country</w:t>
                </w:r>
                <w:r w:rsidR="00436B4E" w:rsidRPr="00814716">
                  <w:rPr>
                    <w:rFonts w:asciiTheme="minorHAnsi" w:hAnsiTheme="minorHAnsi" w:cstheme="minorHAnsi"/>
                    <w:bCs/>
                    <w:i/>
                    <w:iCs/>
                    <w:color w:val="000000" w:themeColor="text1"/>
                    <w:spacing w:val="-2"/>
                    <w:sz w:val="20"/>
                    <w:szCs w:val="20"/>
                  </w:rPr>
                  <w:t xml:space="preserve"> of Registration]</w:t>
                </w:r>
              </w:sdtContent>
            </w:sdt>
          </w:p>
        </w:tc>
      </w:tr>
      <w:tr w:rsidR="001863E4" w:rsidRPr="00D243BB" w14:paraId="0E437CF8" w14:textId="77777777" w:rsidTr="00D243BB">
        <w:trPr>
          <w:cantSplit/>
          <w:trHeight w:val="341"/>
        </w:trPr>
        <w:tc>
          <w:tcPr>
            <w:tcW w:w="9180" w:type="dxa"/>
            <w:gridSpan w:val="3"/>
            <w:tcBorders>
              <w:left w:val="single" w:sz="4" w:space="0" w:color="auto"/>
            </w:tcBorders>
          </w:tcPr>
          <w:p w14:paraId="1F0B442F" w14:textId="77777777" w:rsidR="007F0F5A" w:rsidRPr="00D243BB" w:rsidRDefault="00BD4E09" w:rsidP="00436B4E">
            <w:pPr>
              <w:suppressAutoHyphens/>
              <w:spacing w:after="200"/>
              <w:rPr>
                <w:rFonts w:asciiTheme="minorHAnsi" w:hAnsiTheme="minorHAnsi" w:cstheme="minorHAnsi"/>
                <w:b/>
                <w:spacing w:val="-2"/>
                <w:sz w:val="20"/>
                <w:szCs w:val="20"/>
              </w:rPr>
            </w:pPr>
            <w:r w:rsidRPr="00D243BB">
              <w:rPr>
                <w:rFonts w:asciiTheme="minorHAnsi" w:hAnsiTheme="minorHAnsi" w:cstheme="minorHAnsi"/>
                <w:spacing w:val="-2"/>
                <w:sz w:val="20"/>
                <w:szCs w:val="20"/>
              </w:rPr>
              <w:t>4</w:t>
            </w:r>
            <w:r w:rsidR="007F0F5A" w:rsidRPr="00D243BB">
              <w:rPr>
                <w:rFonts w:asciiTheme="minorHAnsi" w:hAnsiTheme="minorHAnsi" w:cstheme="minorHAnsi"/>
                <w:spacing w:val="-2"/>
                <w:sz w:val="20"/>
                <w:szCs w:val="20"/>
              </w:rPr>
              <w:t xml:space="preserve">.  Year of Registration: </w:t>
            </w:r>
            <w:sdt>
              <w:sdtPr>
                <w:rPr>
                  <w:rFonts w:asciiTheme="minorHAnsi" w:hAnsiTheme="minorHAnsi" w:cstheme="minorHAnsi"/>
                  <w:spacing w:val="-2"/>
                  <w:sz w:val="20"/>
                  <w:szCs w:val="20"/>
                </w:rPr>
                <w:id w:val="2079168362"/>
                <w:showingPlcHdr/>
                <w:text/>
              </w:sdtPr>
              <w:sdtEndPr/>
              <w:sdtContent>
                <w:r w:rsidR="00436B4E" w:rsidRPr="00436B4E">
                  <w:rPr>
                    <w:rFonts w:asciiTheme="minorHAnsi" w:hAnsiTheme="minorHAnsi" w:cstheme="minorHAnsi"/>
                    <w:bCs/>
                    <w:i/>
                    <w:iCs/>
                    <w:color w:val="000000" w:themeColor="text1"/>
                    <w:spacing w:val="-2"/>
                    <w:sz w:val="20"/>
                    <w:szCs w:val="20"/>
                  </w:rPr>
                  <w:t>[insert Proposer’s year of registration]</w:t>
                </w:r>
              </w:sdtContent>
            </w:sdt>
          </w:p>
        </w:tc>
      </w:tr>
      <w:tr w:rsidR="00C41E17" w:rsidRPr="00D243BB" w14:paraId="51F07F2D" w14:textId="77777777" w:rsidTr="00C41E17">
        <w:trPr>
          <w:cantSplit/>
        </w:trPr>
        <w:tc>
          <w:tcPr>
            <w:tcW w:w="3060" w:type="dxa"/>
            <w:tcBorders>
              <w:left w:val="single" w:sz="4" w:space="0" w:color="auto"/>
            </w:tcBorders>
          </w:tcPr>
          <w:p w14:paraId="4E1DEAEB"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5</w:t>
            </w:r>
            <w:r w:rsidR="00C41E17" w:rsidRPr="00D243BB">
              <w:rPr>
                <w:rFonts w:asciiTheme="minorHAnsi" w:hAnsiTheme="minorHAnsi" w:cstheme="minorHAnsi"/>
                <w:spacing w:val="-2"/>
                <w:sz w:val="20"/>
                <w:szCs w:val="20"/>
              </w:rPr>
              <w:t>. Countries of Operation</w:t>
            </w:r>
          </w:p>
        </w:tc>
        <w:tc>
          <w:tcPr>
            <w:tcW w:w="3060" w:type="dxa"/>
            <w:tcBorders>
              <w:left w:val="single" w:sz="4" w:space="0" w:color="auto"/>
            </w:tcBorders>
          </w:tcPr>
          <w:p w14:paraId="6CCA1561"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6.</w:t>
            </w:r>
            <w:r w:rsidR="00C41E17" w:rsidRPr="00D243BB">
              <w:rPr>
                <w:rFonts w:asciiTheme="minorHAnsi" w:hAnsiTheme="minorHAnsi" w:cstheme="minorHAnsi"/>
                <w:spacing w:val="-2"/>
                <w:sz w:val="20"/>
                <w:szCs w:val="20"/>
              </w:rPr>
              <w:t xml:space="preserve"> No. of staff in each Country</w:t>
            </w:r>
          </w:p>
        </w:tc>
        <w:tc>
          <w:tcPr>
            <w:tcW w:w="3060" w:type="dxa"/>
            <w:tcBorders>
              <w:left w:val="single" w:sz="4" w:space="0" w:color="auto"/>
            </w:tcBorders>
          </w:tcPr>
          <w:p w14:paraId="1FA32C8A" w14:textId="77777777" w:rsidR="00C41E17" w:rsidRPr="00D243BB" w:rsidRDefault="00BD4E09" w:rsidP="00C41E17">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7</w:t>
            </w:r>
            <w:r w:rsidR="00C41E17" w:rsidRPr="00D243BB">
              <w:rPr>
                <w:rFonts w:asciiTheme="minorHAnsi" w:hAnsiTheme="minorHAnsi" w:cstheme="minorHAnsi"/>
                <w:spacing w:val="-2"/>
                <w:sz w:val="20"/>
                <w:szCs w:val="20"/>
              </w:rPr>
              <w:t>.Years of Operation in each Country</w:t>
            </w:r>
          </w:p>
        </w:tc>
      </w:tr>
      <w:tr w:rsidR="00C41E17" w:rsidRPr="00D243BB" w14:paraId="7F47875F" w14:textId="77777777" w:rsidTr="00C41E17">
        <w:trPr>
          <w:cantSplit/>
        </w:trPr>
        <w:tc>
          <w:tcPr>
            <w:tcW w:w="9180" w:type="dxa"/>
            <w:gridSpan w:val="3"/>
            <w:tcBorders>
              <w:left w:val="single" w:sz="4" w:space="0" w:color="auto"/>
            </w:tcBorders>
          </w:tcPr>
          <w:p w14:paraId="124BC169" w14:textId="77777777" w:rsidR="00C41E17" w:rsidRPr="00D243BB" w:rsidRDefault="00BD4E09" w:rsidP="00436B4E">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8</w:t>
            </w:r>
            <w:r w:rsidR="00C41E17" w:rsidRPr="00D243BB">
              <w:rPr>
                <w:rFonts w:asciiTheme="minorHAnsi" w:hAnsiTheme="minorHAnsi" w:cstheme="minorHAnsi"/>
                <w:spacing w:val="-2"/>
                <w:sz w:val="20"/>
                <w:szCs w:val="20"/>
              </w:rPr>
              <w:t>.  Legal Address/es in Country/ies of Registration/Operation</w:t>
            </w:r>
            <w:r w:rsidR="00C41E17" w:rsidRPr="00436B4E">
              <w:rPr>
                <w:rFonts w:asciiTheme="minorHAnsi" w:hAnsiTheme="minorHAnsi" w:cstheme="minorHAnsi"/>
                <w:color w:val="000000" w:themeColor="text1"/>
                <w:spacing w:val="-2"/>
                <w:sz w:val="20"/>
                <w:szCs w:val="20"/>
              </w:rPr>
              <w:t xml:space="preserve">: </w:t>
            </w:r>
            <w:sdt>
              <w:sdtPr>
                <w:rPr>
                  <w:rFonts w:asciiTheme="minorHAnsi" w:hAnsiTheme="minorHAnsi" w:cstheme="minorHAnsi"/>
                  <w:color w:val="000000" w:themeColor="text1"/>
                  <w:spacing w:val="-2"/>
                  <w:sz w:val="20"/>
                  <w:szCs w:val="20"/>
                </w:rPr>
                <w:id w:val="1629204711"/>
                <w:showingPlcHdr/>
                <w:text/>
              </w:sdtPr>
              <w:sdtEndPr/>
              <w:sdtContent>
                <w:r w:rsidR="00436B4E" w:rsidRPr="00436B4E">
                  <w:rPr>
                    <w:rFonts w:asciiTheme="minorHAnsi" w:hAnsiTheme="minorHAnsi" w:cstheme="minorHAnsi"/>
                    <w:bCs/>
                    <w:i/>
                    <w:iCs/>
                    <w:color w:val="000000" w:themeColor="text1"/>
                    <w:spacing w:val="-2"/>
                    <w:sz w:val="20"/>
                    <w:szCs w:val="20"/>
                  </w:rPr>
                  <w:t>[insert Proposer’s legal address in country of registration]</w:t>
                </w:r>
              </w:sdtContent>
            </w:sdt>
          </w:p>
        </w:tc>
      </w:tr>
      <w:tr w:rsidR="00C41E17" w:rsidRPr="00D243BB" w14:paraId="7633645D" w14:textId="77777777">
        <w:trPr>
          <w:cantSplit/>
        </w:trPr>
        <w:tc>
          <w:tcPr>
            <w:tcW w:w="9180" w:type="dxa"/>
            <w:gridSpan w:val="3"/>
          </w:tcPr>
          <w:p w14:paraId="76214A7C" w14:textId="77777777" w:rsidR="00C41E17" w:rsidRPr="00D243BB" w:rsidRDefault="00BD4E09" w:rsidP="00C41E17">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w:t>
            </w:r>
            <w:r w:rsidR="00C41E17" w:rsidRPr="00D243BB">
              <w:rPr>
                <w:rFonts w:asciiTheme="minorHAnsi" w:hAnsiTheme="minorHAnsi" w:cstheme="minorHAnsi"/>
                <w:spacing w:val="-2"/>
                <w:kern w:val="0"/>
                <w:sz w:val="20"/>
              </w:rPr>
              <w:t>. Value and Description of Top three (3) Biggest Contract for the past five (5) years</w:t>
            </w:r>
          </w:p>
        </w:tc>
      </w:tr>
      <w:tr w:rsidR="00BD4E09" w:rsidRPr="00D243BB" w14:paraId="4EBA119F" w14:textId="77777777" w:rsidTr="00656F8B">
        <w:trPr>
          <w:cantSplit/>
        </w:trPr>
        <w:tc>
          <w:tcPr>
            <w:tcW w:w="9180" w:type="dxa"/>
            <w:gridSpan w:val="3"/>
          </w:tcPr>
          <w:p w14:paraId="2C9E4497" w14:textId="77777777" w:rsidR="00BD4E09" w:rsidRPr="00D243BB" w:rsidRDefault="00BD4E09"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BD4E09" w:rsidRPr="00D243BB" w14:paraId="4892230E" w14:textId="77777777">
        <w:trPr>
          <w:cantSplit/>
        </w:trPr>
        <w:tc>
          <w:tcPr>
            <w:tcW w:w="9180" w:type="dxa"/>
            <w:gridSpan w:val="3"/>
          </w:tcPr>
          <w:p w14:paraId="5342E683" w14:textId="77777777" w:rsidR="00BD4E09" w:rsidRPr="00D243BB" w:rsidRDefault="00BD4E09" w:rsidP="00811AB6">
            <w:pPr>
              <w:pStyle w:val="Outline"/>
              <w:numPr>
                <w:ilvl w:val="0"/>
                <w:numId w:val="42"/>
              </w:numPr>
              <w:suppressAutoHyphens/>
              <w:spacing w:before="0" w:after="200"/>
              <w:ind w:left="34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current status and outcomes, if already resolved. </w:t>
            </w:r>
          </w:p>
        </w:tc>
      </w:tr>
      <w:tr w:rsidR="007F0F5A" w:rsidRPr="00D243BB" w14:paraId="659E08CF" w14:textId="77777777">
        <w:trPr>
          <w:cantSplit/>
        </w:trPr>
        <w:tc>
          <w:tcPr>
            <w:tcW w:w="9180" w:type="dxa"/>
            <w:gridSpan w:val="3"/>
          </w:tcPr>
          <w:p w14:paraId="2957A668" w14:textId="77777777" w:rsidR="007F0F5A" w:rsidRPr="00D243BB" w:rsidRDefault="00BD4E09" w:rsidP="007F0F5A">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12</w:t>
            </w:r>
            <w:r w:rsidR="007F0F5A" w:rsidRPr="00D243BB">
              <w:rPr>
                <w:rFonts w:asciiTheme="minorHAnsi" w:hAnsiTheme="minorHAnsi" w:cstheme="minorHAnsi"/>
                <w:spacing w:val="-2"/>
                <w:kern w:val="0"/>
                <w:sz w:val="20"/>
              </w:rPr>
              <w:t>.  Proposer’s Authorized Representative Information</w:t>
            </w:r>
          </w:p>
          <w:p w14:paraId="2297A0DA" w14:textId="77777777" w:rsidR="00436B4E" w:rsidRPr="00814716" w:rsidRDefault="00436B4E" w:rsidP="00436B4E">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Pr>
                <w:rFonts w:asciiTheme="minorHAnsi" w:hAnsiTheme="minorHAnsi" w:cstheme="minorHAnsi"/>
                <w:color w:val="000000" w:themeColor="text1"/>
                <w:spacing w:val="-2"/>
                <w:kern w:val="0"/>
                <w:sz w:val="20"/>
              </w:rPr>
              <w:t xml:space="preserve">    </w:t>
            </w:r>
            <w:r w:rsidRPr="00814716">
              <w:rPr>
                <w:rFonts w:asciiTheme="minorHAnsi" w:hAnsiTheme="minorHAnsi" w:cstheme="minorHAnsi"/>
                <w:color w:val="000000" w:themeColor="text1"/>
                <w:spacing w:val="-2"/>
                <w:kern w:val="0"/>
                <w:sz w:val="20"/>
              </w:rPr>
              <w:t xml:space="preserve">Name: </w:t>
            </w:r>
            <w:sdt>
              <w:sdtPr>
                <w:rPr>
                  <w:rFonts w:asciiTheme="minorHAnsi" w:hAnsiTheme="minorHAnsi" w:cstheme="minorHAnsi"/>
                  <w:color w:val="000000" w:themeColor="text1"/>
                  <w:spacing w:val="-2"/>
                  <w:kern w:val="0"/>
                  <w:sz w:val="20"/>
                </w:rPr>
                <w:id w:val="739069820"/>
                <w:showingPlcHdr/>
                <w:text/>
              </w:sdtPr>
              <w:sdtEndPr/>
              <w:sdtContent>
                <w:r w:rsidRPr="00814716">
                  <w:rPr>
                    <w:rFonts w:asciiTheme="minorHAnsi" w:hAnsiTheme="minorHAnsi" w:cstheme="minorHAnsi"/>
                    <w:i/>
                    <w:color w:val="000000" w:themeColor="text1"/>
                    <w:spacing w:val="-2"/>
                    <w:kern w:val="0"/>
                    <w:sz w:val="20"/>
                  </w:rPr>
                  <w:t>[insert Authorized Representative’s name]</w:t>
                </w:r>
              </w:sdtContent>
            </w:sdt>
            <w:r>
              <w:rPr>
                <w:rFonts w:asciiTheme="minorHAnsi" w:hAnsiTheme="minorHAnsi" w:cstheme="minorHAnsi"/>
                <w:color w:val="000000" w:themeColor="text1"/>
                <w:spacing w:val="-2"/>
                <w:kern w:val="0"/>
                <w:sz w:val="20"/>
              </w:rPr>
              <w:tab/>
            </w:r>
          </w:p>
          <w:p w14:paraId="2E028019"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30F8FBB3"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5ADCD9D8" w14:textId="77777777" w:rsidR="007F0F5A" w:rsidRPr="00D243BB" w:rsidRDefault="00436B4E" w:rsidP="00436B4E">
            <w:pPr>
              <w:suppressAutoHyphens/>
              <w:rPr>
                <w:rFonts w:asciiTheme="minorHAnsi" w:hAnsiTheme="minorHAnsi" w:cstheme="minorHAnsi"/>
                <w:spacing w:val="-2"/>
                <w:sz w:val="20"/>
                <w:szCs w:val="20"/>
              </w:rPr>
            </w:pPr>
            <w:r w:rsidRPr="00814716">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tc>
      </w:tr>
      <w:tr w:rsidR="00B9063A" w:rsidRPr="00D243BB" w14:paraId="6F308175" w14:textId="77777777" w:rsidTr="00C41E17">
        <w:trPr>
          <w:cantSplit/>
        </w:trPr>
        <w:tc>
          <w:tcPr>
            <w:tcW w:w="9180" w:type="dxa"/>
            <w:gridSpan w:val="3"/>
          </w:tcPr>
          <w:p w14:paraId="7AC4E921" w14:textId="77777777" w:rsidR="00B9063A" w:rsidRPr="00B9063A" w:rsidRDefault="00B9063A" w:rsidP="00B9063A">
            <w:pPr>
              <w:spacing w:after="200"/>
              <w:rPr>
                <w:rFonts w:asciiTheme="minorHAnsi" w:hAnsiTheme="minorHAnsi" w:cstheme="minorHAnsi"/>
                <w:sz w:val="20"/>
                <w:szCs w:val="20"/>
              </w:rPr>
            </w:pPr>
            <w:r>
              <w:rPr>
                <w:rFonts w:asciiTheme="minorHAnsi" w:hAnsiTheme="minorHAnsi" w:cstheme="minorHAnsi"/>
                <w:sz w:val="20"/>
                <w:szCs w:val="20"/>
              </w:rPr>
              <w:t>13.</w:t>
            </w:r>
            <w:r w:rsidRPr="00B9063A">
              <w:rPr>
                <w:rFonts w:asciiTheme="minorHAnsi" w:hAnsiTheme="minorHAnsi" w:cstheme="minorHAnsi"/>
                <w:sz w:val="20"/>
                <w:szCs w:val="20"/>
              </w:rPr>
              <w:t xml:space="preserve"> </w:t>
            </w:r>
            <w:r>
              <w:rPr>
                <w:rFonts w:asciiTheme="minorHAnsi" w:hAnsiTheme="minorHAnsi" w:cstheme="minorHAnsi"/>
                <w:sz w:val="20"/>
                <w:szCs w:val="20"/>
              </w:rPr>
              <w:t xml:space="preserve"> Are you in the UNPD List 1267.1989 or UN Ineligibi</w:t>
            </w:r>
            <w:r w:rsidR="008E2F6D">
              <w:rPr>
                <w:rFonts w:asciiTheme="minorHAnsi" w:hAnsiTheme="minorHAnsi" w:cstheme="minorHAnsi"/>
                <w:sz w:val="20"/>
                <w:szCs w:val="20"/>
              </w:rPr>
              <w:t>li</w:t>
            </w:r>
            <w:r>
              <w:rPr>
                <w:rFonts w:asciiTheme="minorHAnsi" w:hAnsiTheme="minorHAnsi" w:cstheme="minorHAnsi"/>
                <w:sz w:val="20"/>
                <w:szCs w:val="20"/>
              </w:rPr>
              <w:t xml:space="preserve">ty List ?  </w:t>
            </w:r>
            <w:sdt>
              <w:sdtPr>
                <w:rPr>
                  <w:rFonts w:asciiTheme="minorHAnsi" w:hAnsiTheme="minorHAnsi" w:cstheme="minorHAnsi"/>
                  <w:color w:val="000000" w:themeColor="text1"/>
                  <w:sz w:val="20"/>
                  <w:szCs w:val="20"/>
                </w:rPr>
                <w:id w:val="-293146921"/>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NO</w:t>
            </w:r>
          </w:p>
        </w:tc>
      </w:tr>
      <w:tr w:rsidR="007E7420" w:rsidRPr="00D243BB" w14:paraId="36C34613" w14:textId="77777777" w:rsidTr="00C41E17">
        <w:trPr>
          <w:cantSplit/>
        </w:trPr>
        <w:tc>
          <w:tcPr>
            <w:tcW w:w="9180" w:type="dxa"/>
            <w:gridSpan w:val="3"/>
          </w:tcPr>
          <w:p w14:paraId="32E36A0E" w14:textId="77777777" w:rsidR="007E7420" w:rsidRPr="00D243BB" w:rsidRDefault="00B9063A" w:rsidP="00C41E17">
            <w:pPr>
              <w:spacing w:after="200"/>
              <w:ind w:left="342" w:hanging="342"/>
              <w:rPr>
                <w:rFonts w:asciiTheme="minorHAnsi" w:hAnsiTheme="minorHAnsi" w:cstheme="minorHAnsi"/>
                <w:i/>
                <w:spacing w:val="-2"/>
                <w:sz w:val="20"/>
                <w:szCs w:val="20"/>
              </w:rPr>
            </w:pPr>
            <w:r>
              <w:rPr>
                <w:rFonts w:asciiTheme="minorHAnsi" w:hAnsiTheme="minorHAnsi" w:cstheme="minorHAnsi"/>
                <w:sz w:val="20"/>
                <w:szCs w:val="20"/>
              </w:rPr>
              <w:t>14</w:t>
            </w:r>
            <w:r w:rsidR="007E7420" w:rsidRPr="00D243BB">
              <w:rPr>
                <w:rFonts w:asciiTheme="minorHAnsi" w:hAnsiTheme="minorHAnsi" w:cstheme="minorHAnsi"/>
                <w:sz w:val="20"/>
                <w:szCs w:val="20"/>
              </w:rPr>
              <w:t xml:space="preserve">. Attached are copies of original documents of: </w:t>
            </w:r>
            <w:r w:rsidR="007E7420" w:rsidRPr="00D243BB">
              <w:rPr>
                <w:rFonts w:asciiTheme="minorHAnsi" w:hAnsiTheme="minorHAnsi" w:cstheme="minorHAnsi"/>
                <w:i/>
                <w:spacing w:val="-2"/>
                <w:sz w:val="20"/>
                <w:szCs w:val="20"/>
              </w:rPr>
              <w:t xml:space="preserve"> </w:t>
            </w:r>
          </w:p>
          <w:p w14:paraId="59685B00" w14:textId="77777777" w:rsidR="009B07A9" w:rsidRPr="009B07A9" w:rsidRDefault="00025A55" w:rsidP="009B07A9">
            <w:pPr>
              <w:suppressAutoHyphens/>
              <w:rPr>
                <w:rFonts w:asciiTheme="minorHAnsi" w:hAnsiTheme="minorHAnsi" w:cstheme="minorHAnsi"/>
                <w:color w:val="000000" w:themeColor="text1"/>
                <w:spacing w:val="-2"/>
                <w:sz w:val="20"/>
                <w:szCs w:val="20"/>
              </w:rPr>
            </w:pPr>
            <w:sdt>
              <w:sdtPr>
                <w:id w:val="-1306541796"/>
                <w14:checkbox>
                  <w14:checked w14:val="0"/>
                  <w14:checkedState w14:val="2612" w14:font="MS Gothic"/>
                  <w14:uncheckedState w14:val="2610" w14:font="MS Gothic"/>
                </w14:checkbox>
              </w:sdtPr>
              <w:sdtEndPr/>
              <w:sdtContent>
                <w:r w:rsidR="009B07A9" w:rsidRPr="009B07A9">
                  <w:rPr>
                    <w:rFonts w:ascii="MS Gothic" w:eastAsia="MS Gothic" w:hAnsi="MS Gothic" w:cstheme="minorHAnsi" w:hint="eastAsia"/>
                    <w:color w:val="000000" w:themeColor="text1"/>
                    <w:spacing w:val="-2"/>
                    <w:sz w:val="20"/>
                    <w:szCs w:val="20"/>
                  </w:rPr>
                  <w:t>☐</w:t>
                </w:r>
              </w:sdtContent>
            </w:sdt>
            <w:r w:rsidR="009B07A9" w:rsidRPr="009B07A9">
              <w:rPr>
                <w:rFonts w:asciiTheme="minorHAnsi" w:hAnsiTheme="minorHAnsi" w:cstheme="minorHAnsi"/>
                <w:color w:val="000000" w:themeColor="text1"/>
                <w:spacing w:val="-2"/>
                <w:sz w:val="20"/>
                <w:szCs w:val="20"/>
              </w:rPr>
              <w:t xml:space="preserve"> All eligibility document requirements listed in the Data Sheet</w:t>
            </w:r>
          </w:p>
          <w:p w14:paraId="1377E685" w14:textId="77777777" w:rsidR="009B07A9" w:rsidRPr="00814716" w:rsidRDefault="00025A55" w:rsidP="009B07A9">
            <w:pPr>
              <w:widowControl/>
              <w:suppressAutoHyphens/>
              <w:overflowPunct/>
              <w:adjustRightInd/>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Joint Venture/Consortium – copy of the Memorandum of Understanding/Agreement or Letter of Intent to form a JV/Consortium, or Registration of JV/Consortium, if registered</w:t>
            </w:r>
          </w:p>
          <w:p w14:paraId="79D335C9" w14:textId="77777777" w:rsidR="007E7420" w:rsidRPr="00D243BB" w:rsidRDefault="00025A55" w:rsidP="009B07A9">
            <w:pPr>
              <w:widowControl/>
              <w:suppressAutoHyphens/>
              <w:overflowPunct/>
              <w:adjustRightInd/>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14542145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14:paraId="7C6409A9" w14:textId="77777777" w:rsidR="00F303EA" w:rsidRDefault="00F303EA" w:rsidP="001863E4">
      <w:pPr>
        <w:widowControl/>
        <w:overflowPunct/>
        <w:adjustRightInd/>
        <w:jc w:val="center"/>
        <w:rPr>
          <w:rFonts w:asciiTheme="minorHAnsi" w:hAnsiTheme="minorHAnsi" w:cstheme="minorHAnsi"/>
          <w:sz w:val="36"/>
          <w:szCs w:val="36"/>
        </w:rPr>
      </w:pPr>
      <w:bookmarkStart w:id="9" w:name="_Toc68319417"/>
    </w:p>
    <w:p w14:paraId="24D39288" w14:textId="77777777" w:rsidR="007F0F5A" w:rsidRPr="00D243BB" w:rsidRDefault="006C6650" w:rsidP="001863E4">
      <w:pPr>
        <w:widowControl/>
        <w:overflowPunct/>
        <w:adjustRightInd/>
        <w:jc w:val="center"/>
        <w:rPr>
          <w:rFonts w:asciiTheme="minorHAnsi" w:hAnsiTheme="minorHAnsi" w:cstheme="minorHAnsi"/>
          <w:sz w:val="36"/>
          <w:szCs w:val="36"/>
        </w:rPr>
      </w:pPr>
      <w:r w:rsidRPr="00D243BB">
        <w:rPr>
          <w:rFonts w:asciiTheme="minorHAnsi" w:hAnsiTheme="minorHAnsi" w:cstheme="minorHAnsi"/>
          <w:sz w:val="36"/>
          <w:szCs w:val="36"/>
        </w:rPr>
        <w:t>Joint Venture Partner Information Form</w:t>
      </w:r>
      <w:bookmarkEnd w:id="9"/>
      <w:r w:rsidR="00F10050" w:rsidRPr="00D243BB">
        <w:rPr>
          <w:rFonts w:asciiTheme="minorHAnsi" w:hAnsiTheme="minorHAnsi" w:cstheme="minorHAnsi"/>
          <w:sz w:val="36"/>
          <w:szCs w:val="36"/>
        </w:rPr>
        <w:t xml:space="preserve"> (if Registered)</w:t>
      </w:r>
      <w:r w:rsidR="001863E4" w:rsidRPr="00D243BB">
        <w:rPr>
          <w:rStyle w:val="FootnoteReference"/>
          <w:rFonts w:asciiTheme="minorHAnsi" w:hAnsiTheme="minorHAnsi" w:cstheme="minorHAnsi"/>
          <w:sz w:val="36"/>
          <w:szCs w:val="36"/>
        </w:rPr>
        <w:footnoteReference w:id="12"/>
      </w:r>
    </w:p>
    <w:p w14:paraId="63A921E1" w14:textId="77777777" w:rsidR="007F0F5A" w:rsidRPr="00D243BB" w:rsidRDefault="007F0F5A" w:rsidP="007F0F5A">
      <w:pPr>
        <w:rPr>
          <w:rFonts w:asciiTheme="minorHAnsi" w:hAnsiTheme="minorHAnsi" w:cstheme="minorHAnsi"/>
        </w:rPr>
      </w:pPr>
    </w:p>
    <w:p w14:paraId="6A859099" w14:textId="77777777" w:rsidR="007F0F5A" w:rsidRPr="00D243BB" w:rsidRDefault="007F0F5A" w:rsidP="007F0F5A">
      <w:pPr>
        <w:ind w:left="720" w:hanging="720"/>
        <w:jc w:val="right"/>
        <w:rPr>
          <w:rFonts w:asciiTheme="minorHAnsi" w:hAnsiTheme="minorHAnsi" w:cstheme="minorHAnsi"/>
          <w:color w:val="FF0000"/>
        </w:rPr>
      </w:pPr>
      <w:r w:rsidRPr="00D243BB">
        <w:rPr>
          <w:rFonts w:asciiTheme="minorHAnsi" w:hAnsiTheme="minorHAnsi" w:cstheme="minorHAnsi"/>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EndPr/>
        <w:sdtContent>
          <w:r w:rsidR="009B07A9" w:rsidRPr="00814716">
            <w:rPr>
              <w:rFonts w:asciiTheme="minorHAnsi" w:hAnsiTheme="minorHAnsi" w:cstheme="minorHAnsi"/>
              <w:i/>
              <w:color w:val="000000" w:themeColor="text1"/>
            </w:rPr>
            <w:t xml:space="preserve">[insert date (as day, month and year) of </w:t>
          </w:r>
          <w:r w:rsidR="009B07A9">
            <w:rPr>
              <w:rFonts w:asciiTheme="minorHAnsi" w:hAnsiTheme="minorHAnsi" w:cstheme="minorHAnsi"/>
              <w:i/>
              <w:color w:val="000000" w:themeColor="text1"/>
            </w:rPr>
            <w:t>Proposal</w:t>
          </w:r>
          <w:r w:rsidR="009B07A9" w:rsidRPr="00814716">
            <w:rPr>
              <w:rFonts w:asciiTheme="minorHAnsi" w:hAnsiTheme="minorHAnsi" w:cstheme="minorHAnsi"/>
              <w:i/>
              <w:color w:val="000000" w:themeColor="text1"/>
            </w:rPr>
            <w:t xml:space="preserve"> Submission</w:t>
          </w:r>
          <w:r w:rsidR="009B07A9" w:rsidRPr="00814716">
            <w:rPr>
              <w:rFonts w:asciiTheme="minorHAnsi" w:hAnsiTheme="minorHAnsi" w:cstheme="minorHAnsi"/>
              <w:color w:val="000000" w:themeColor="text1"/>
            </w:rPr>
            <w:t>]</w:t>
          </w:r>
        </w:sdtContent>
      </w:sdt>
    </w:p>
    <w:p w14:paraId="210931F3" w14:textId="77777777" w:rsidR="007F0F5A" w:rsidRPr="00D243BB" w:rsidRDefault="007F0F5A" w:rsidP="007F0F5A">
      <w:pPr>
        <w:tabs>
          <w:tab w:val="right" w:pos="9360"/>
        </w:tabs>
        <w:ind w:left="720" w:hanging="720"/>
        <w:jc w:val="right"/>
        <w:rPr>
          <w:rFonts w:asciiTheme="minorHAnsi" w:hAnsiTheme="minorHAnsi" w:cstheme="minorHAnsi"/>
        </w:rPr>
      </w:pPr>
      <w:r w:rsidRPr="00D243BB">
        <w:rPr>
          <w:rFonts w:asciiTheme="minorHAnsi" w:hAnsiTheme="minorHAnsi" w:cstheme="minorHAnsi"/>
        </w:rPr>
        <w:t xml:space="preserve">RFP No.: </w:t>
      </w:r>
      <w:sdt>
        <w:sdtPr>
          <w:rPr>
            <w:rFonts w:asciiTheme="minorHAnsi" w:hAnsiTheme="minorHAnsi" w:cstheme="minorHAnsi"/>
          </w:rPr>
          <w:id w:val="-1550219685"/>
          <w:showingPlcHdr/>
          <w:text/>
        </w:sdtPr>
        <w:sdtEndPr/>
        <w:sdtContent>
          <w:r w:rsidR="009B07A9" w:rsidRPr="009B07A9">
            <w:rPr>
              <w:rFonts w:asciiTheme="minorHAnsi" w:hAnsiTheme="minorHAnsi" w:cstheme="minorHAnsi"/>
              <w:i/>
              <w:color w:val="000000" w:themeColor="text1"/>
            </w:rPr>
            <w:t>[insert number]</w:t>
          </w:r>
        </w:sdtContent>
      </w:sdt>
    </w:p>
    <w:p w14:paraId="78CDEE1F" w14:textId="77777777" w:rsidR="007F0F5A" w:rsidRPr="00D243BB" w:rsidRDefault="007F0F5A" w:rsidP="007F0F5A">
      <w:pPr>
        <w:ind w:left="720" w:hanging="720"/>
        <w:jc w:val="right"/>
        <w:rPr>
          <w:rFonts w:asciiTheme="minorHAnsi" w:hAnsiTheme="minorHAnsi" w:cstheme="minorHAnsi"/>
        </w:rPr>
      </w:pPr>
    </w:p>
    <w:p w14:paraId="0F3519F8" w14:textId="77777777" w:rsidR="007F0F5A" w:rsidRPr="00D243BB" w:rsidRDefault="007F0F5A" w:rsidP="007F0F5A">
      <w:pPr>
        <w:ind w:left="720" w:hanging="720"/>
        <w:jc w:val="right"/>
        <w:rPr>
          <w:rFonts w:asciiTheme="minorHAnsi" w:hAnsiTheme="minorHAnsi" w:cstheme="minorHAnsi"/>
        </w:rPr>
      </w:pPr>
      <w:r w:rsidRPr="00D243BB">
        <w:rPr>
          <w:rFonts w:asciiTheme="minorHAnsi" w:hAnsiTheme="minorHAnsi" w:cstheme="minorHAnsi"/>
        </w:rPr>
        <w:t>Page ________ of_ ______ pages</w:t>
      </w:r>
    </w:p>
    <w:p w14:paraId="0331F891" w14:textId="77777777" w:rsidR="007F0F5A" w:rsidRPr="00D243BB" w:rsidRDefault="007F0F5A" w:rsidP="007F0F5A">
      <w:pPr>
        <w:suppressAutoHyphens/>
        <w:rPr>
          <w:rFonts w:asciiTheme="minorHAnsi" w:hAnsiTheme="minorHAnsi" w:cstheme="minorHAns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7F0F5A" w:rsidRPr="00D243BB" w14:paraId="0310E2C4" w14:textId="77777777" w:rsidTr="007603DE">
        <w:trPr>
          <w:cantSplit/>
          <w:trHeight w:val="440"/>
        </w:trPr>
        <w:tc>
          <w:tcPr>
            <w:tcW w:w="9090" w:type="dxa"/>
            <w:gridSpan w:val="3"/>
            <w:tcBorders>
              <w:bottom w:val="nil"/>
            </w:tcBorders>
          </w:tcPr>
          <w:p w14:paraId="2F19925E" w14:textId="77777777" w:rsidR="007F0F5A" w:rsidRPr="009B07A9" w:rsidRDefault="007F0F5A" w:rsidP="009B07A9">
            <w:pPr>
              <w:pStyle w:val="BodyText"/>
              <w:spacing w:before="40" w:after="160"/>
              <w:ind w:left="360" w:hanging="360"/>
              <w:rPr>
                <w:rFonts w:asciiTheme="minorHAnsi" w:hAnsiTheme="minorHAnsi" w:cstheme="minorHAnsi"/>
                <w:color w:val="000000" w:themeColor="text1"/>
                <w:sz w:val="20"/>
                <w:szCs w:val="20"/>
              </w:rPr>
            </w:pPr>
            <w:r w:rsidRPr="009B07A9">
              <w:rPr>
                <w:rFonts w:asciiTheme="minorHAnsi" w:hAnsiTheme="minorHAnsi" w:cstheme="minorHAnsi"/>
                <w:color w:val="000000" w:themeColor="text1"/>
                <w:sz w:val="20"/>
                <w:szCs w:val="20"/>
              </w:rPr>
              <w:t>1.</w:t>
            </w:r>
            <w:r w:rsidRPr="009B07A9">
              <w:rPr>
                <w:rFonts w:asciiTheme="minorHAnsi" w:hAnsiTheme="minorHAnsi" w:cstheme="minorHAnsi"/>
                <w:color w:val="000000" w:themeColor="text1"/>
                <w:sz w:val="20"/>
                <w:szCs w:val="20"/>
              </w:rPr>
              <w:tab/>
              <w:t xml:space="preserve">Proposer’s Legal Name: </w:t>
            </w:r>
            <w:sdt>
              <w:sdtPr>
                <w:rPr>
                  <w:rFonts w:asciiTheme="minorHAnsi" w:hAnsiTheme="minorHAnsi" w:cstheme="minorHAnsi"/>
                  <w:color w:val="000000" w:themeColor="text1"/>
                  <w:sz w:val="20"/>
                  <w:szCs w:val="20"/>
                </w:rPr>
                <w:id w:val="1353850266"/>
                <w:showingPlcHdr/>
                <w:text/>
              </w:sdtPr>
              <w:sdtEndPr/>
              <w:sdtContent>
                <w:r w:rsidR="009B07A9" w:rsidRPr="009B07A9">
                  <w:rPr>
                    <w:rFonts w:asciiTheme="minorHAnsi" w:hAnsiTheme="minorHAnsi" w:cstheme="minorHAnsi"/>
                    <w:i/>
                    <w:color w:val="000000" w:themeColor="text1"/>
                    <w:sz w:val="20"/>
                    <w:szCs w:val="20"/>
                  </w:rPr>
                  <w:t>[insert Proposer’s legal name]</w:t>
                </w:r>
              </w:sdtContent>
            </w:sdt>
          </w:p>
        </w:tc>
      </w:tr>
      <w:tr w:rsidR="007F0F5A" w:rsidRPr="00D243BB" w14:paraId="35A9DBB7" w14:textId="77777777" w:rsidTr="001863E4">
        <w:trPr>
          <w:cantSplit/>
          <w:trHeight w:val="395"/>
        </w:trPr>
        <w:tc>
          <w:tcPr>
            <w:tcW w:w="9090" w:type="dxa"/>
            <w:gridSpan w:val="3"/>
            <w:tcBorders>
              <w:left w:val="single" w:sz="4" w:space="0" w:color="auto"/>
            </w:tcBorders>
          </w:tcPr>
          <w:p w14:paraId="39D82FAD"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2.</w:t>
            </w:r>
            <w:r w:rsidRPr="009B07A9">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655139943"/>
                <w:showingPlcHdr/>
                <w:text/>
              </w:sdtPr>
              <w:sdtEndPr/>
              <w:sdtContent>
                <w:r w:rsidR="009B07A9" w:rsidRPr="009B07A9">
                  <w:rPr>
                    <w:rFonts w:asciiTheme="minorHAnsi" w:hAnsiTheme="minorHAnsi" w:cstheme="minorHAnsi"/>
                    <w:i/>
                    <w:color w:val="000000" w:themeColor="text1"/>
                    <w:sz w:val="20"/>
                    <w:szCs w:val="20"/>
                  </w:rPr>
                  <w:t>[insert JV’s Party legal name]</w:t>
                </w:r>
              </w:sdtContent>
            </w:sdt>
          </w:p>
        </w:tc>
      </w:tr>
      <w:tr w:rsidR="007F0F5A" w:rsidRPr="00D243BB" w14:paraId="5D170B68" w14:textId="77777777" w:rsidTr="001863E4">
        <w:trPr>
          <w:cantSplit/>
          <w:trHeight w:val="395"/>
        </w:trPr>
        <w:tc>
          <w:tcPr>
            <w:tcW w:w="9090" w:type="dxa"/>
            <w:gridSpan w:val="3"/>
            <w:tcBorders>
              <w:left w:val="single" w:sz="4" w:space="0" w:color="auto"/>
            </w:tcBorders>
          </w:tcPr>
          <w:p w14:paraId="505EBA1F"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3.</w:t>
            </w:r>
            <w:r w:rsidRPr="009B07A9">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551043017"/>
                <w:showingPlcHdr/>
                <w:text/>
              </w:sdtPr>
              <w:sdtEndPr/>
              <w:sdtContent>
                <w:r w:rsidR="009B07A9" w:rsidRPr="009B07A9">
                  <w:rPr>
                    <w:rFonts w:asciiTheme="minorHAnsi" w:hAnsiTheme="minorHAnsi" w:cstheme="minorHAnsi"/>
                    <w:i/>
                    <w:color w:val="000000" w:themeColor="text1"/>
                    <w:sz w:val="20"/>
                    <w:szCs w:val="20"/>
                  </w:rPr>
                  <w:t>[insert JV’s Party country of registration]</w:t>
                </w:r>
              </w:sdtContent>
            </w:sdt>
          </w:p>
        </w:tc>
      </w:tr>
      <w:tr w:rsidR="007603DE" w:rsidRPr="00D243BB" w14:paraId="7C0FBC98" w14:textId="77777777" w:rsidTr="007603DE">
        <w:trPr>
          <w:cantSplit/>
          <w:trHeight w:val="674"/>
        </w:trPr>
        <w:tc>
          <w:tcPr>
            <w:tcW w:w="9090" w:type="dxa"/>
            <w:gridSpan w:val="3"/>
            <w:tcBorders>
              <w:left w:val="single" w:sz="4" w:space="0" w:color="auto"/>
            </w:tcBorders>
          </w:tcPr>
          <w:p w14:paraId="581D6DF2" w14:textId="77777777" w:rsidR="007603DE" w:rsidRPr="009B07A9" w:rsidRDefault="007603DE" w:rsidP="007603DE">
            <w:pPr>
              <w:suppressAutoHyphens/>
              <w:spacing w:after="200"/>
              <w:rPr>
                <w:rFonts w:asciiTheme="minorHAnsi" w:hAnsiTheme="minorHAnsi" w:cstheme="minorHAnsi"/>
                <w:b/>
                <w:color w:val="000000" w:themeColor="text1"/>
                <w:spacing w:val="-2"/>
                <w:sz w:val="20"/>
                <w:szCs w:val="20"/>
              </w:rPr>
            </w:pPr>
            <w:r w:rsidRPr="009B07A9">
              <w:rPr>
                <w:rFonts w:asciiTheme="minorHAnsi" w:hAnsiTheme="minorHAnsi" w:cstheme="minorHAnsi"/>
                <w:color w:val="000000" w:themeColor="text1"/>
                <w:spacing w:val="-2"/>
                <w:sz w:val="20"/>
                <w:szCs w:val="20"/>
              </w:rPr>
              <w:t xml:space="preserve">4.  Year of Registration: </w:t>
            </w:r>
            <w:r w:rsidRPr="009B07A9">
              <w:rPr>
                <w:rFonts w:asciiTheme="minorHAnsi" w:hAnsiTheme="minorHAnsi" w:cstheme="minorHAnsi"/>
                <w:bCs/>
                <w:i/>
                <w:iCs/>
                <w:color w:val="000000" w:themeColor="text1"/>
                <w:spacing w:val="-2"/>
                <w:sz w:val="20"/>
                <w:szCs w:val="20"/>
              </w:rPr>
              <w:t>[insert Party’s year of registration]</w:t>
            </w:r>
          </w:p>
        </w:tc>
      </w:tr>
      <w:tr w:rsidR="007603DE" w:rsidRPr="00D243BB" w14:paraId="1151DF0D" w14:textId="77777777" w:rsidTr="007603DE">
        <w:trPr>
          <w:cantSplit/>
        </w:trPr>
        <w:tc>
          <w:tcPr>
            <w:tcW w:w="2970" w:type="dxa"/>
            <w:tcBorders>
              <w:left w:val="single" w:sz="4" w:space="0" w:color="auto"/>
            </w:tcBorders>
          </w:tcPr>
          <w:p w14:paraId="02C311B4"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14:paraId="108ACAE2"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14:paraId="37960530"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7.Years of Operation in each Country</w:t>
            </w:r>
          </w:p>
        </w:tc>
      </w:tr>
      <w:tr w:rsidR="007603DE" w:rsidRPr="00D243BB" w14:paraId="0AE13994" w14:textId="77777777" w:rsidTr="007603DE">
        <w:trPr>
          <w:cantSplit/>
        </w:trPr>
        <w:tc>
          <w:tcPr>
            <w:tcW w:w="9090" w:type="dxa"/>
            <w:gridSpan w:val="3"/>
            <w:tcBorders>
              <w:left w:val="single" w:sz="4" w:space="0" w:color="auto"/>
            </w:tcBorders>
          </w:tcPr>
          <w:p w14:paraId="0CE6BCAF" w14:textId="77777777" w:rsidR="007603DE" w:rsidRPr="009B07A9" w:rsidRDefault="007603DE" w:rsidP="009B07A9">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 xml:space="preserve">8.  Legal Address/es in Country/ies of Registration/Operation: </w:t>
            </w:r>
            <w:sdt>
              <w:sdtPr>
                <w:rPr>
                  <w:rFonts w:asciiTheme="minorHAnsi" w:hAnsiTheme="minorHAnsi" w:cstheme="minorHAnsi"/>
                  <w:color w:val="000000" w:themeColor="text1"/>
                  <w:spacing w:val="-2"/>
                  <w:sz w:val="20"/>
                  <w:szCs w:val="20"/>
                </w:rPr>
                <w:id w:val="-256916215"/>
                <w:showingPlcHdr/>
                <w:text/>
              </w:sdtPr>
              <w:sdtEndPr/>
              <w:sdtContent>
                <w:r w:rsidR="009B07A9" w:rsidRPr="009B07A9">
                  <w:rPr>
                    <w:rFonts w:asciiTheme="minorHAnsi" w:hAnsiTheme="minorHAnsi" w:cstheme="minorHAnsi"/>
                    <w:bCs/>
                    <w:i/>
                    <w:iCs/>
                    <w:color w:val="000000" w:themeColor="text1"/>
                    <w:spacing w:val="-2"/>
                    <w:sz w:val="20"/>
                    <w:szCs w:val="20"/>
                  </w:rPr>
                  <w:t>[insert Party’s legal address in country of registration]</w:t>
                </w:r>
              </w:sdtContent>
            </w:sdt>
          </w:p>
        </w:tc>
      </w:tr>
      <w:tr w:rsidR="007603DE" w:rsidRPr="00D243BB" w14:paraId="7D68D650" w14:textId="77777777" w:rsidTr="007603DE">
        <w:trPr>
          <w:cantSplit/>
        </w:trPr>
        <w:tc>
          <w:tcPr>
            <w:tcW w:w="9090" w:type="dxa"/>
            <w:gridSpan w:val="3"/>
          </w:tcPr>
          <w:p w14:paraId="7D6A987C" w14:textId="77777777" w:rsidR="007603DE" w:rsidRPr="00D243BB" w:rsidRDefault="007603DE" w:rsidP="00656F8B">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 Value and Description of Top three (3) Biggest Contract for the past five (5) years</w:t>
            </w:r>
          </w:p>
        </w:tc>
      </w:tr>
      <w:tr w:rsidR="007603DE" w:rsidRPr="00D243BB" w14:paraId="2EAE00F8" w14:textId="77777777" w:rsidTr="007603DE">
        <w:trPr>
          <w:cantSplit/>
        </w:trPr>
        <w:tc>
          <w:tcPr>
            <w:tcW w:w="9090" w:type="dxa"/>
            <w:gridSpan w:val="3"/>
          </w:tcPr>
          <w:p w14:paraId="39F2B246" w14:textId="77777777" w:rsidR="007603DE" w:rsidRPr="00D243BB" w:rsidRDefault="007603DE"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7603DE" w:rsidRPr="00D243BB" w14:paraId="05C4D57E" w14:textId="77777777" w:rsidTr="007603DE">
        <w:trPr>
          <w:cantSplit/>
        </w:trPr>
        <w:tc>
          <w:tcPr>
            <w:tcW w:w="9090" w:type="dxa"/>
            <w:gridSpan w:val="3"/>
          </w:tcPr>
          <w:p w14:paraId="64680641" w14:textId="77777777" w:rsidR="007603DE" w:rsidRPr="00D243BB" w:rsidRDefault="007603DE" w:rsidP="007B6389">
            <w:pPr>
              <w:pStyle w:val="Outline"/>
              <w:numPr>
                <w:ilvl w:val="0"/>
                <w:numId w:val="16"/>
              </w:numPr>
              <w:suppressAutoHyphens/>
              <w:spacing w:before="0" w:after="200"/>
              <w:ind w:left="432" w:hanging="43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current status and outcomes, if already resolved. </w:t>
            </w:r>
          </w:p>
        </w:tc>
      </w:tr>
      <w:tr w:rsidR="007F0F5A" w:rsidRPr="00D243BB" w14:paraId="086181D6" w14:textId="77777777" w:rsidTr="001863E4">
        <w:trPr>
          <w:cantSplit/>
        </w:trPr>
        <w:tc>
          <w:tcPr>
            <w:tcW w:w="9090" w:type="dxa"/>
            <w:gridSpan w:val="3"/>
          </w:tcPr>
          <w:p w14:paraId="6B3EE922" w14:textId="77777777" w:rsidR="007F0F5A" w:rsidRPr="00D243BB" w:rsidRDefault="001863E4" w:rsidP="007F0F5A">
            <w:pPr>
              <w:pStyle w:val="BodyText"/>
              <w:spacing w:before="40" w:after="160"/>
              <w:ind w:left="360" w:hanging="360"/>
              <w:rPr>
                <w:rFonts w:asciiTheme="minorHAnsi" w:hAnsiTheme="minorHAnsi" w:cstheme="minorHAnsi"/>
                <w:sz w:val="20"/>
                <w:szCs w:val="20"/>
              </w:rPr>
            </w:pPr>
            <w:r w:rsidRPr="00D243BB">
              <w:rPr>
                <w:rFonts w:asciiTheme="minorHAnsi" w:hAnsiTheme="minorHAnsi" w:cstheme="minorHAnsi"/>
                <w:sz w:val="20"/>
                <w:szCs w:val="20"/>
              </w:rPr>
              <w:t>13</w:t>
            </w:r>
            <w:r w:rsidR="007F0F5A" w:rsidRPr="00D243BB">
              <w:rPr>
                <w:rFonts w:asciiTheme="minorHAnsi" w:hAnsiTheme="minorHAnsi" w:cstheme="minorHAnsi"/>
                <w:sz w:val="20"/>
                <w:szCs w:val="20"/>
              </w:rPr>
              <w:t>.</w:t>
            </w:r>
            <w:r w:rsidR="007F0F5A" w:rsidRPr="00D243BB">
              <w:rPr>
                <w:rFonts w:asciiTheme="minorHAnsi" w:hAnsiTheme="minorHAnsi" w:cstheme="minorHAnsi"/>
                <w:sz w:val="20"/>
                <w:szCs w:val="20"/>
              </w:rPr>
              <w:tab/>
              <w:t>JV’s Party Authorized Representative Information</w:t>
            </w:r>
          </w:p>
          <w:p w14:paraId="6782BD8D"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D243BB">
              <w:rPr>
                <w:rFonts w:asciiTheme="minorHAnsi" w:hAnsiTheme="minorHAnsi" w:cstheme="minorHAnsi"/>
                <w:sz w:val="20"/>
                <w:szCs w:val="20"/>
              </w:rPr>
              <w:t>Name</w:t>
            </w:r>
            <w:r w:rsidRPr="009B07A9">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1660961805"/>
                <w:showingPlcHdr/>
                <w:text/>
              </w:sdtPr>
              <w:sdtEndPr/>
              <w:sdtContent>
                <w:r w:rsidR="009B07A9" w:rsidRPr="009B07A9">
                  <w:rPr>
                    <w:rFonts w:asciiTheme="minorHAnsi" w:hAnsiTheme="minorHAnsi" w:cstheme="minorHAnsi"/>
                    <w:i/>
                    <w:color w:val="000000" w:themeColor="text1"/>
                    <w:sz w:val="20"/>
                    <w:szCs w:val="20"/>
                  </w:rPr>
                  <w:t>[insert name of JV’s Party authorized representative]</w:t>
                </w:r>
              </w:sdtContent>
            </w:sdt>
          </w:p>
          <w:p w14:paraId="1DAEC256"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 xml:space="preserve">Address: </w:t>
            </w:r>
            <w:sdt>
              <w:sdtPr>
                <w:rPr>
                  <w:rFonts w:asciiTheme="minorHAnsi" w:hAnsiTheme="minorHAnsi" w:cstheme="minorHAnsi"/>
                  <w:color w:val="000000" w:themeColor="text1"/>
                  <w:sz w:val="20"/>
                  <w:szCs w:val="20"/>
                </w:rPr>
                <w:id w:val="336579705"/>
                <w:showingPlcHdr/>
                <w:text/>
              </w:sdtPr>
              <w:sdtEndPr/>
              <w:sdtContent>
                <w:r w:rsidR="009B07A9" w:rsidRPr="009B07A9">
                  <w:rPr>
                    <w:rFonts w:asciiTheme="minorHAnsi" w:hAnsiTheme="minorHAnsi" w:cstheme="minorHAnsi"/>
                    <w:i/>
                    <w:color w:val="000000" w:themeColor="text1"/>
                    <w:sz w:val="20"/>
                    <w:szCs w:val="20"/>
                  </w:rPr>
                  <w:t>[insert address of JV’s Party authorized representative]</w:t>
                </w:r>
              </w:sdtContent>
            </w:sdt>
          </w:p>
          <w:p w14:paraId="5462173C" w14:textId="77777777" w:rsidR="007F0F5A" w:rsidRPr="009B07A9" w:rsidRDefault="007F0F5A" w:rsidP="001863E4">
            <w:pPr>
              <w:pStyle w:val="BodyText"/>
              <w:spacing w:after="0"/>
              <w:ind w:left="360" w:hanging="360"/>
              <w:rPr>
                <w:rFonts w:asciiTheme="minorHAnsi" w:hAnsiTheme="minorHAnsi" w:cstheme="minorHAnsi"/>
                <w:i/>
                <w:color w:val="000000" w:themeColor="text1"/>
                <w:sz w:val="20"/>
                <w:szCs w:val="20"/>
              </w:rPr>
            </w:pPr>
            <w:r w:rsidRPr="009B07A9">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730067314"/>
                <w:showingPlcHdr/>
                <w:text/>
              </w:sdtPr>
              <w:sdtEndPr/>
              <w:sdtContent>
                <w:r w:rsidR="009B07A9" w:rsidRPr="009B07A9">
                  <w:rPr>
                    <w:rFonts w:asciiTheme="minorHAnsi" w:hAnsiTheme="minorHAnsi" w:cstheme="minorHAnsi"/>
                    <w:i/>
                    <w:color w:val="000000" w:themeColor="text1"/>
                    <w:sz w:val="20"/>
                    <w:szCs w:val="20"/>
                  </w:rPr>
                  <w:t>[insert telephone/fax numbers of JV’s Party authorized representative]</w:t>
                </w:r>
              </w:sdtContent>
            </w:sdt>
          </w:p>
          <w:p w14:paraId="52224943" w14:textId="77777777" w:rsidR="007F0F5A" w:rsidRPr="00D243BB" w:rsidRDefault="007F0F5A" w:rsidP="009B07A9">
            <w:pPr>
              <w:pStyle w:val="BodyText"/>
              <w:spacing w:after="0"/>
              <w:ind w:left="360" w:hanging="360"/>
              <w:rPr>
                <w:rFonts w:asciiTheme="minorHAnsi" w:hAnsiTheme="minorHAnsi" w:cstheme="minorHAnsi"/>
                <w:sz w:val="20"/>
                <w:szCs w:val="20"/>
              </w:rPr>
            </w:pPr>
            <w:r w:rsidRPr="009B07A9">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291978234"/>
                <w:showingPlcHdr/>
                <w:text/>
              </w:sdtPr>
              <w:sdtEndPr/>
              <w:sdtContent>
                <w:r w:rsidR="009B07A9" w:rsidRPr="009B07A9">
                  <w:rPr>
                    <w:rFonts w:asciiTheme="minorHAnsi" w:hAnsiTheme="minorHAnsi" w:cstheme="minorHAnsi"/>
                    <w:i/>
                    <w:color w:val="000000" w:themeColor="text1"/>
                    <w:sz w:val="20"/>
                    <w:szCs w:val="20"/>
                  </w:rPr>
                  <w:t>[insert email address of JV’s Party authorized representative]</w:t>
                </w:r>
              </w:sdtContent>
            </w:sdt>
          </w:p>
        </w:tc>
      </w:tr>
      <w:tr w:rsidR="007F0F5A" w:rsidRPr="00D243BB" w14:paraId="0BA30A73" w14:textId="77777777" w:rsidTr="001863E4">
        <w:tc>
          <w:tcPr>
            <w:tcW w:w="9090" w:type="dxa"/>
            <w:gridSpan w:val="3"/>
          </w:tcPr>
          <w:p w14:paraId="1FBE90D6" w14:textId="77777777" w:rsidR="007F0F5A" w:rsidRPr="00D243BB" w:rsidRDefault="001863E4" w:rsidP="007F0F5A">
            <w:pPr>
              <w:spacing w:before="40" w:after="160"/>
              <w:ind w:left="342" w:hanging="342"/>
              <w:rPr>
                <w:rFonts w:asciiTheme="minorHAnsi" w:hAnsiTheme="minorHAnsi" w:cstheme="minorHAnsi"/>
                <w:i/>
                <w:color w:val="FF0000"/>
                <w:sz w:val="20"/>
                <w:szCs w:val="20"/>
              </w:rPr>
            </w:pPr>
            <w:r w:rsidRPr="00D243BB">
              <w:rPr>
                <w:rFonts w:asciiTheme="minorHAnsi" w:hAnsiTheme="minorHAnsi" w:cstheme="minorHAnsi"/>
                <w:spacing w:val="-2"/>
                <w:sz w:val="20"/>
                <w:szCs w:val="20"/>
              </w:rPr>
              <w:t>14</w:t>
            </w:r>
            <w:r w:rsidR="007F0F5A" w:rsidRPr="00D243BB">
              <w:rPr>
                <w:rFonts w:asciiTheme="minorHAnsi" w:hAnsiTheme="minorHAnsi" w:cstheme="minorHAnsi"/>
                <w:spacing w:val="-2"/>
                <w:sz w:val="20"/>
                <w:szCs w:val="20"/>
              </w:rPr>
              <w:t>.</w:t>
            </w:r>
            <w:r w:rsidR="007F0F5A" w:rsidRPr="00D243BB">
              <w:rPr>
                <w:rFonts w:asciiTheme="minorHAnsi" w:hAnsiTheme="minorHAnsi" w:cstheme="minorHAnsi"/>
                <w:spacing w:val="-2"/>
                <w:sz w:val="20"/>
                <w:szCs w:val="20"/>
              </w:rPr>
              <w:tab/>
              <w:t>Attached are copies of original documents of:</w:t>
            </w:r>
            <w:r w:rsidR="007F0F5A" w:rsidRPr="00D243BB">
              <w:rPr>
                <w:rFonts w:asciiTheme="minorHAnsi" w:hAnsiTheme="minorHAnsi" w:cstheme="minorHAnsi"/>
                <w:b/>
                <w:sz w:val="20"/>
                <w:szCs w:val="20"/>
              </w:rPr>
              <w:t xml:space="preserve"> </w:t>
            </w:r>
            <w:r w:rsidR="007F0F5A" w:rsidRPr="00D243BB">
              <w:rPr>
                <w:rFonts w:asciiTheme="minorHAnsi" w:hAnsiTheme="minorHAnsi" w:cstheme="minorHAnsi"/>
                <w:i/>
                <w:color w:val="FF0000"/>
                <w:sz w:val="20"/>
                <w:szCs w:val="20"/>
              </w:rPr>
              <w:t>[check the box(es) of the attached original documents]</w:t>
            </w:r>
          </w:p>
          <w:p w14:paraId="6CC72E04" w14:textId="77777777" w:rsidR="009B07A9" w:rsidRPr="00814716" w:rsidRDefault="00025A55" w:rsidP="009B07A9">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kern w:val="0"/>
                    <w:sz w:val="20"/>
                    <w:szCs w:val="20"/>
                  </w:rPr>
                  <w:t>☐</w:t>
                </w:r>
              </w:sdtContent>
            </w:sdt>
            <w:r w:rsidR="009B07A9">
              <w:rPr>
                <w:rFonts w:asciiTheme="minorHAnsi" w:hAnsiTheme="minorHAnsi" w:cstheme="minorHAnsi"/>
                <w:color w:val="000000" w:themeColor="text1"/>
                <w:spacing w:val="-2"/>
                <w:kern w:val="0"/>
                <w:sz w:val="20"/>
                <w:szCs w:val="20"/>
              </w:rPr>
              <w:t xml:space="preserve"> </w:t>
            </w:r>
            <w:r w:rsidR="009B07A9" w:rsidRPr="00814716">
              <w:rPr>
                <w:rFonts w:asciiTheme="minorHAnsi" w:hAnsiTheme="minorHAnsi" w:cstheme="minorHAnsi"/>
                <w:color w:val="000000" w:themeColor="text1"/>
                <w:spacing w:val="-2"/>
                <w:sz w:val="20"/>
                <w:szCs w:val="20"/>
              </w:rPr>
              <w:t>All eligibility document requirements listed in the Data Sheet</w:t>
            </w:r>
          </w:p>
          <w:p w14:paraId="303D4C36" w14:textId="77777777" w:rsidR="009B07A9" w:rsidRPr="00814716" w:rsidRDefault="00025A55" w:rsidP="009B07A9">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Articles of Incorporation or Registration of firm named in 2.</w:t>
            </w:r>
          </w:p>
          <w:p w14:paraId="3AA177BA" w14:textId="77777777" w:rsidR="009B07A9" w:rsidRPr="00D243BB" w:rsidRDefault="00025A55" w:rsidP="009B07A9">
            <w:pPr>
              <w:ind w:left="252" w:hanging="252"/>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894616984"/>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p w14:paraId="5F7AF8AE" w14:textId="77777777" w:rsidR="007F0F5A" w:rsidRPr="00D243BB" w:rsidRDefault="007F0F5A" w:rsidP="005618E6">
            <w:pPr>
              <w:ind w:left="360" w:hanging="360"/>
              <w:rPr>
                <w:rFonts w:asciiTheme="minorHAnsi" w:hAnsiTheme="minorHAnsi" w:cstheme="minorHAnsi"/>
                <w:spacing w:val="-2"/>
                <w:sz w:val="20"/>
                <w:szCs w:val="20"/>
              </w:rPr>
            </w:pPr>
          </w:p>
        </w:tc>
      </w:tr>
    </w:tbl>
    <w:p w14:paraId="08D48C16" w14:textId="77777777" w:rsidR="007F0F5A" w:rsidRPr="00D243BB" w:rsidRDefault="007F0F5A" w:rsidP="007F0F5A">
      <w:pPr>
        <w:rPr>
          <w:rFonts w:asciiTheme="minorHAnsi" w:hAnsiTheme="minorHAnsi" w:cstheme="minorHAnsi"/>
          <w:b/>
          <w:bCs/>
        </w:rPr>
      </w:pPr>
      <w:r w:rsidRPr="00D243BB">
        <w:rPr>
          <w:rFonts w:asciiTheme="minorHAnsi" w:hAnsiTheme="minorHAnsi" w:cstheme="minorHAnsi"/>
        </w:rPr>
        <w:br w:type="page"/>
      </w:r>
    </w:p>
    <w:p w14:paraId="5D0EE535" w14:textId="77777777" w:rsidR="004B14C9" w:rsidRPr="00D243BB" w:rsidRDefault="004B14C9" w:rsidP="00457D76">
      <w:pPr>
        <w:jc w:val="center"/>
        <w:rPr>
          <w:rFonts w:asciiTheme="minorHAnsi" w:hAnsiTheme="minorHAnsi" w:cstheme="minorHAnsi"/>
          <w:b/>
          <w:snapToGrid w:val="0"/>
          <w:sz w:val="28"/>
        </w:rPr>
      </w:pPr>
    </w:p>
    <w:p w14:paraId="1F7C0B75" w14:textId="77777777" w:rsidR="00723F29" w:rsidRPr="00D243BB" w:rsidRDefault="00EB3DC3" w:rsidP="00723F29">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6</w:t>
      </w:r>
      <w:r w:rsidR="00723F29" w:rsidRPr="00D243BB">
        <w:rPr>
          <w:rFonts w:asciiTheme="minorHAnsi" w:hAnsiTheme="minorHAnsi" w:cstheme="minorHAnsi"/>
        </w:rPr>
        <w:t>: Technical Proposal Form</w:t>
      </w:r>
    </w:p>
    <w:p w14:paraId="74D03BE0" w14:textId="77777777" w:rsidR="00723F29" w:rsidRPr="00D243BB" w:rsidRDefault="00723F29" w:rsidP="00457D76">
      <w:pPr>
        <w:jc w:val="center"/>
        <w:rPr>
          <w:rFonts w:asciiTheme="minorHAnsi" w:hAnsiTheme="minorHAnsi" w:cstheme="minorHAnsi"/>
          <w:b/>
          <w:snapToGrid w:val="0"/>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DC317B" w:rsidRPr="00D243BB" w14:paraId="18B7108D" w14:textId="77777777">
        <w:trPr>
          <w:cantSplit/>
          <w:trHeight w:val="1646"/>
        </w:trPr>
        <w:tc>
          <w:tcPr>
            <w:tcW w:w="9000" w:type="dxa"/>
          </w:tcPr>
          <w:p w14:paraId="7395FF4D" w14:textId="77777777" w:rsidR="00D43197" w:rsidRPr="00D243BB" w:rsidRDefault="00DC317B" w:rsidP="00011E93">
            <w:pPr>
              <w:spacing w:before="120" w:after="120"/>
              <w:rPr>
                <w:rFonts w:asciiTheme="minorHAnsi" w:hAnsiTheme="minorHAnsi" w:cstheme="minorHAnsi"/>
                <w:b/>
                <w:bCs/>
                <w:sz w:val="20"/>
                <w:u w:val="single"/>
                <w:lang w:val="en-CA"/>
              </w:rPr>
            </w:pPr>
            <w:r w:rsidRPr="00D243BB">
              <w:rPr>
                <w:rFonts w:asciiTheme="minorHAnsi" w:hAnsiTheme="minorHAnsi" w:cstheme="minorHAnsi"/>
                <w:sz w:val="20"/>
                <w:lang w:val="en-CA"/>
              </w:rPr>
              <w:br w:type="page"/>
            </w:r>
            <w:r w:rsidRPr="00D243BB">
              <w:rPr>
                <w:rFonts w:asciiTheme="minorHAnsi" w:hAnsiTheme="minorHAnsi" w:cstheme="minorHAnsi"/>
                <w:sz w:val="20"/>
                <w:lang w:val="en-CA"/>
              </w:rPr>
              <w:br w:type="page"/>
            </w:r>
          </w:p>
          <w:p w14:paraId="5C7021C9" w14:textId="77777777" w:rsidR="00DC317B" w:rsidRPr="00D243BB" w:rsidRDefault="00DC317B" w:rsidP="00A93560">
            <w:pPr>
              <w:pStyle w:val="IndexHeading"/>
              <w:spacing w:after="120"/>
              <w:jc w:val="center"/>
              <w:rPr>
                <w:rFonts w:asciiTheme="minorHAnsi" w:hAnsiTheme="minorHAnsi" w:cstheme="minorHAnsi"/>
                <w:sz w:val="20"/>
                <w:szCs w:val="20"/>
                <w:lang w:val="en-CA"/>
              </w:rPr>
            </w:pPr>
            <w:r w:rsidRPr="00D243BB">
              <w:rPr>
                <w:rFonts w:asciiTheme="minorHAnsi" w:hAnsiTheme="minorHAnsi" w:cstheme="minorHAnsi"/>
                <w:sz w:val="20"/>
                <w:szCs w:val="20"/>
                <w:lang w:val="en-CA"/>
              </w:rPr>
              <w:t>TECHNICAL PROPOSAL FORMAT</w:t>
            </w:r>
          </w:p>
          <w:p w14:paraId="54CCFCC0" w14:textId="77777777" w:rsidR="00DC317B" w:rsidRPr="00D243BB" w:rsidRDefault="00DC317B" w:rsidP="00A93560">
            <w:pPr>
              <w:spacing w:after="120"/>
              <w:jc w:val="center"/>
              <w:rPr>
                <w:rFonts w:asciiTheme="minorHAnsi" w:hAnsiTheme="minorHAnsi" w:cstheme="minorHAnsi"/>
                <w:b/>
                <w:bCs/>
                <w:sz w:val="20"/>
              </w:rPr>
            </w:pPr>
            <w:r w:rsidRPr="00D243BB">
              <w:rPr>
                <w:rFonts w:asciiTheme="minorHAnsi" w:hAnsiTheme="minorHAnsi" w:cstheme="minorHAnsi"/>
                <w:b/>
                <w:bCs/>
                <w:color w:val="000000"/>
                <w:sz w:val="20"/>
                <w:lang w:val="en-CA"/>
              </w:rPr>
              <w:t xml:space="preserve">INSERT </w:t>
            </w:r>
            <w:r w:rsidR="00585CD2" w:rsidRPr="00D243BB">
              <w:rPr>
                <w:rFonts w:asciiTheme="minorHAnsi" w:hAnsiTheme="minorHAnsi" w:cstheme="minorHAnsi"/>
                <w:b/>
                <w:bCs/>
                <w:color w:val="000000"/>
                <w:sz w:val="20"/>
                <w:lang w:val="en-CA"/>
              </w:rPr>
              <w:t xml:space="preserve">TITLE OF THE </w:t>
            </w:r>
            <w:r w:rsidR="00B023F4" w:rsidRPr="00D243BB">
              <w:rPr>
                <w:rFonts w:asciiTheme="minorHAnsi" w:hAnsiTheme="minorHAnsi" w:cstheme="minorHAnsi"/>
                <w:b/>
                <w:bCs/>
                <w:color w:val="000000"/>
                <w:sz w:val="20"/>
                <w:lang w:val="en-CA"/>
              </w:rPr>
              <w:t>SERVICES</w:t>
            </w:r>
          </w:p>
          <w:p w14:paraId="57093EB2" w14:textId="77777777" w:rsidR="00DC317B" w:rsidRPr="00D243BB" w:rsidRDefault="00DC317B" w:rsidP="00A93560">
            <w:pPr>
              <w:pStyle w:val="IndexHeading"/>
              <w:spacing w:after="120"/>
              <w:jc w:val="center"/>
              <w:rPr>
                <w:rFonts w:asciiTheme="minorHAnsi" w:hAnsiTheme="minorHAnsi" w:cstheme="minorHAnsi"/>
                <w:b w:val="0"/>
                <w:bCs w:val="0"/>
                <w:sz w:val="20"/>
                <w:szCs w:val="20"/>
                <w:lang w:val="en-GB"/>
              </w:rPr>
            </w:pPr>
          </w:p>
        </w:tc>
      </w:tr>
    </w:tbl>
    <w:p w14:paraId="4202BB8D" w14:textId="77777777" w:rsidR="00DC317B" w:rsidRPr="00D243BB" w:rsidRDefault="00DC317B" w:rsidP="00DC317B">
      <w:pPr>
        <w:rPr>
          <w:rFonts w:asciiTheme="minorHAnsi" w:hAnsiTheme="minorHAnsi" w:cstheme="minorHAnsi"/>
          <w:b/>
          <w:bCs/>
          <w:i/>
          <w:iCs/>
          <w:sz w:val="20"/>
          <w:lang w:val="en-CA"/>
        </w:rPr>
      </w:pPr>
      <w:r w:rsidRPr="00D243BB">
        <w:rPr>
          <w:rFonts w:asciiTheme="minorHAnsi" w:hAnsiTheme="minorHAnsi" w:cstheme="minorHAnsi"/>
          <w:b/>
          <w:bCs/>
          <w:i/>
          <w:iCs/>
          <w:sz w:val="20"/>
          <w:lang w:val="en-CA"/>
        </w:rPr>
        <w:t xml:space="preserve">Note: Technical Proposals not submitted in this format may be rejected. The financial proposal should be included in separate envelope. </w:t>
      </w:r>
    </w:p>
    <w:p w14:paraId="7DE1F140" w14:textId="77777777" w:rsidR="00DC317B" w:rsidRPr="00D243BB" w:rsidRDefault="00DC317B" w:rsidP="00DC317B">
      <w:pPr>
        <w:rPr>
          <w:rFonts w:asciiTheme="minorHAnsi" w:hAnsiTheme="minorHAnsi" w:cstheme="minorHAnsi"/>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DC317B" w:rsidRPr="00D243BB" w14:paraId="3247211F" w14:textId="77777777">
        <w:tc>
          <w:tcPr>
            <w:tcW w:w="3960" w:type="dxa"/>
            <w:tcBorders>
              <w:top w:val="single" w:sz="4" w:space="0" w:color="auto"/>
              <w:bottom w:val="single" w:sz="4" w:space="0" w:color="auto"/>
              <w:right w:val="single" w:sz="4" w:space="0" w:color="auto"/>
            </w:tcBorders>
          </w:tcPr>
          <w:p w14:paraId="5FF12D11"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Proposing Organization / Firm:</w:t>
            </w:r>
          </w:p>
        </w:tc>
        <w:tc>
          <w:tcPr>
            <w:tcW w:w="5148" w:type="dxa"/>
            <w:tcBorders>
              <w:top w:val="single" w:sz="4" w:space="0" w:color="auto"/>
              <w:left w:val="single" w:sz="4" w:space="0" w:color="auto"/>
              <w:bottom w:val="single" w:sz="4" w:space="0" w:color="auto"/>
            </w:tcBorders>
          </w:tcPr>
          <w:p w14:paraId="425AD917" w14:textId="77777777" w:rsidR="00DC317B" w:rsidRPr="00D243BB" w:rsidRDefault="00DC317B" w:rsidP="00A93560">
            <w:pPr>
              <w:rPr>
                <w:rFonts w:asciiTheme="minorHAnsi" w:hAnsiTheme="minorHAnsi" w:cstheme="minorHAnsi"/>
                <w:sz w:val="20"/>
                <w:lang w:val="en-CA"/>
              </w:rPr>
            </w:pPr>
          </w:p>
        </w:tc>
      </w:tr>
      <w:tr w:rsidR="00DC317B" w:rsidRPr="00D243BB" w14:paraId="1469A160" w14:textId="77777777">
        <w:tc>
          <w:tcPr>
            <w:tcW w:w="3960" w:type="dxa"/>
            <w:tcBorders>
              <w:top w:val="single" w:sz="4" w:space="0" w:color="auto"/>
              <w:bottom w:val="single" w:sz="4" w:space="0" w:color="auto"/>
              <w:right w:val="single" w:sz="4" w:space="0" w:color="auto"/>
            </w:tcBorders>
          </w:tcPr>
          <w:p w14:paraId="6DCE6CF6"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Country of Registration: </w:t>
            </w:r>
          </w:p>
        </w:tc>
        <w:tc>
          <w:tcPr>
            <w:tcW w:w="5148" w:type="dxa"/>
            <w:tcBorders>
              <w:top w:val="single" w:sz="4" w:space="0" w:color="auto"/>
              <w:left w:val="single" w:sz="4" w:space="0" w:color="auto"/>
              <w:bottom w:val="single" w:sz="4" w:space="0" w:color="auto"/>
            </w:tcBorders>
          </w:tcPr>
          <w:p w14:paraId="23371D3E" w14:textId="77777777" w:rsidR="00DC317B" w:rsidRPr="00D243BB" w:rsidRDefault="00DC317B" w:rsidP="00A93560">
            <w:pPr>
              <w:rPr>
                <w:rFonts w:asciiTheme="minorHAnsi" w:hAnsiTheme="minorHAnsi" w:cstheme="minorHAnsi"/>
                <w:sz w:val="20"/>
                <w:lang w:val="en-CA"/>
              </w:rPr>
            </w:pPr>
          </w:p>
        </w:tc>
      </w:tr>
      <w:tr w:rsidR="00DC317B" w:rsidRPr="00D243BB" w14:paraId="7BA325F8" w14:textId="77777777">
        <w:tc>
          <w:tcPr>
            <w:tcW w:w="3960" w:type="dxa"/>
            <w:tcBorders>
              <w:top w:val="single" w:sz="4" w:space="0" w:color="auto"/>
              <w:bottom w:val="single" w:sz="4" w:space="0" w:color="auto"/>
              <w:right w:val="single" w:sz="4" w:space="0" w:color="auto"/>
            </w:tcBorders>
          </w:tcPr>
          <w:p w14:paraId="3360AF26"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Contact Person for this Proposal:</w:t>
            </w:r>
          </w:p>
        </w:tc>
        <w:tc>
          <w:tcPr>
            <w:tcW w:w="5148" w:type="dxa"/>
            <w:tcBorders>
              <w:top w:val="single" w:sz="4" w:space="0" w:color="auto"/>
              <w:left w:val="single" w:sz="4" w:space="0" w:color="auto"/>
              <w:bottom w:val="single" w:sz="4" w:space="0" w:color="auto"/>
            </w:tcBorders>
          </w:tcPr>
          <w:p w14:paraId="1F2C2564" w14:textId="77777777" w:rsidR="00DC317B" w:rsidRPr="00D243BB" w:rsidRDefault="00DC317B" w:rsidP="00A93560">
            <w:pPr>
              <w:rPr>
                <w:rFonts w:asciiTheme="minorHAnsi" w:hAnsiTheme="minorHAnsi" w:cstheme="minorHAnsi"/>
                <w:sz w:val="20"/>
                <w:lang w:val="en-CA"/>
              </w:rPr>
            </w:pPr>
          </w:p>
        </w:tc>
      </w:tr>
      <w:tr w:rsidR="00DC317B" w:rsidRPr="00D243BB" w14:paraId="475C4D7C" w14:textId="77777777">
        <w:tc>
          <w:tcPr>
            <w:tcW w:w="3960" w:type="dxa"/>
            <w:tcBorders>
              <w:top w:val="single" w:sz="4" w:space="0" w:color="auto"/>
              <w:bottom w:val="single" w:sz="4" w:space="0" w:color="auto"/>
              <w:right w:val="single" w:sz="4" w:space="0" w:color="auto"/>
            </w:tcBorders>
          </w:tcPr>
          <w:p w14:paraId="3CF4A796"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Address:</w:t>
            </w:r>
          </w:p>
        </w:tc>
        <w:tc>
          <w:tcPr>
            <w:tcW w:w="5148" w:type="dxa"/>
            <w:tcBorders>
              <w:top w:val="single" w:sz="4" w:space="0" w:color="auto"/>
              <w:left w:val="single" w:sz="4" w:space="0" w:color="auto"/>
              <w:bottom w:val="single" w:sz="4" w:space="0" w:color="auto"/>
            </w:tcBorders>
          </w:tcPr>
          <w:p w14:paraId="10CDEF26" w14:textId="77777777" w:rsidR="00DC317B" w:rsidRPr="00D243BB" w:rsidRDefault="00DC317B" w:rsidP="00A93560">
            <w:pPr>
              <w:rPr>
                <w:rFonts w:asciiTheme="minorHAnsi" w:hAnsiTheme="minorHAnsi" w:cstheme="minorHAnsi"/>
                <w:sz w:val="20"/>
                <w:lang w:val="en-CA"/>
              </w:rPr>
            </w:pPr>
          </w:p>
        </w:tc>
      </w:tr>
      <w:tr w:rsidR="00DC317B" w:rsidRPr="00D243BB" w14:paraId="2FA73E64" w14:textId="77777777">
        <w:tc>
          <w:tcPr>
            <w:tcW w:w="3960" w:type="dxa"/>
            <w:tcBorders>
              <w:top w:val="single" w:sz="4" w:space="0" w:color="auto"/>
              <w:bottom w:val="single" w:sz="4" w:space="0" w:color="auto"/>
              <w:right w:val="single" w:sz="4" w:space="0" w:color="auto"/>
            </w:tcBorders>
          </w:tcPr>
          <w:p w14:paraId="3B156F3B"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Phone / Fax:</w:t>
            </w:r>
          </w:p>
        </w:tc>
        <w:tc>
          <w:tcPr>
            <w:tcW w:w="5148" w:type="dxa"/>
            <w:tcBorders>
              <w:top w:val="single" w:sz="4" w:space="0" w:color="auto"/>
              <w:left w:val="single" w:sz="4" w:space="0" w:color="auto"/>
              <w:bottom w:val="single" w:sz="4" w:space="0" w:color="auto"/>
            </w:tcBorders>
          </w:tcPr>
          <w:p w14:paraId="4058F477" w14:textId="77777777" w:rsidR="00DC317B" w:rsidRPr="00D243BB" w:rsidRDefault="00DC317B" w:rsidP="00A93560">
            <w:pPr>
              <w:rPr>
                <w:rFonts w:asciiTheme="minorHAnsi" w:hAnsiTheme="minorHAnsi" w:cstheme="minorHAnsi"/>
                <w:sz w:val="20"/>
                <w:lang w:val="en-CA"/>
              </w:rPr>
            </w:pPr>
          </w:p>
        </w:tc>
      </w:tr>
      <w:tr w:rsidR="00DC317B" w:rsidRPr="00D243BB" w14:paraId="3EE772FD" w14:textId="77777777">
        <w:tc>
          <w:tcPr>
            <w:tcW w:w="3960" w:type="dxa"/>
            <w:tcBorders>
              <w:top w:val="single" w:sz="4" w:space="0" w:color="auto"/>
              <w:bottom w:val="single" w:sz="4" w:space="0" w:color="auto"/>
              <w:right w:val="single" w:sz="4" w:space="0" w:color="auto"/>
            </w:tcBorders>
          </w:tcPr>
          <w:p w14:paraId="3E114EE8"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Email:</w:t>
            </w:r>
          </w:p>
        </w:tc>
        <w:tc>
          <w:tcPr>
            <w:tcW w:w="5148" w:type="dxa"/>
            <w:tcBorders>
              <w:top w:val="single" w:sz="4" w:space="0" w:color="auto"/>
              <w:left w:val="single" w:sz="4" w:space="0" w:color="auto"/>
              <w:bottom w:val="single" w:sz="4" w:space="0" w:color="auto"/>
            </w:tcBorders>
          </w:tcPr>
          <w:p w14:paraId="390CE62F" w14:textId="77777777" w:rsidR="00DC317B" w:rsidRPr="00D243BB" w:rsidRDefault="00DC317B" w:rsidP="00A93560">
            <w:pPr>
              <w:rPr>
                <w:rFonts w:asciiTheme="minorHAnsi" w:hAnsiTheme="minorHAnsi" w:cstheme="minorHAnsi"/>
                <w:sz w:val="20"/>
                <w:lang w:val="en-CA"/>
              </w:rPr>
            </w:pPr>
          </w:p>
        </w:tc>
      </w:tr>
    </w:tbl>
    <w:p w14:paraId="50332C8D" w14:textId="77777777" w:rsidR="00DC317B" w:rsidRPr="00D243BB" w:rsidRDefault="00DC317B" w:rsidP="00DC317B">
      <w:pPr>
        <w:pStyle w:val="Date"/>
        <w:rPr>
          <w:rFonts w:asciiTheme="minorHAnsi" w:hAnsiTheme="minorHAnsi" w:cstheme="minorHAnsi"/>
          <w:sz w:val="20"/>
          <w:szCs w:val="20"/>
          <w:lang w:val="en-CA"/>
        </w:rPr>
      </w:pPr>
    </w:p>
    <w:p w14:paraId="5640F27D" w14:textId="77777777" w:rsidR="00DC317B" w:rsidRPr="00D243BB" w:rsidRDefault="00DC317B" w:rsidP="005B5BC2">
      <w:pPr>
        <w:pStyle w:val="Heading4"/>
        <w:shd w:val="clear" w:color="auto" w:fill="FFFFFF" w:themeFill="background1"/>
        <w:ind w:right="450"/>
        <w:jc w:val="center"/>
        <w:rPr>
          <w:rFonts w:asciiTheme="minorHAnsi" w:eastAsia="Arial Unicode MS" w:hAnsiTheme="minorHAnsi" w:cstheme="minorHAnsi"/>
          <w:b/>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933B27" w:rsidRPr="00D243BB" w14:paraId="5F77728B" w14:textId="77777777" w:rsidTr="005B5BC2">
        <w:tc>
          <w:tcPr>
            <w:tcW w:w="9108" w:type="dxa"/>
            <w:tcBorders>
              <w:top w:val="single" w:sz="4" w:space="0" w:color="auto"/>
              <w:bottom w:val="single" w:sz="4" w:space="0" w:color="auto"/>
            </w:tcBorders>
            <w:shd w:val="clear" w:color="auto" w:fill="FFFFFF" w:themeFill="background1"/>
          </w:tcPr>
          <w:p w14:paraId="14A39A60" w14:textId="77777777" w:rsidR="00933B27" w:rsidRPr="00D243BB" w:rsidRDefault="00933B27" w:rsidP="005B5BC2">
            <w:pPr>
              <w:jc w:val="center"/>
              <w:rPr>
                <w:rFonts w:asciiTheme="minorHAnsi" w:hAnsiTheme="minorHAnsi" w:cstheme="minorHAnsi"/>
                <w:b/>
                <w:sz w:val="20"/>
                <w:szCs w:val="20"/>
                <w:lang w:val="en-CA"/>
              </w:rPr>
            </w:pPr>
          </w:p>
          <w:p w14:paraId="63661D1B" w14:textId="77777777" w:rsidR="00933B27" w:rsidRPr="00D243BB" w:rsidRDefault="00933B27" w:rsidP="005B5BC2">
            <w:pPr>
              <w:jc w:val="center"/>
              <w:rPr>
                <w:rFonts w:asciiTheme="minorHAnsi" w:hAnsiTheme="minorHAnsi" w:cstheme="minorHAnsi"/>
                <w:b/>
                <w:bCs/>
                <w:sz w:val="20"/>
                <w:szCs w:val="20"/>
                <w:lang w:val="en-CA"/>
              </w:rPr>
            </w:pPr>
            <w:r w:rsidRPr="00D243BB">
              <w:rPr>
                <w:rFonts w:asciiTheme="minorHAnsi" w:hAnsiTheme="minorHAnsi" w:cstheme="minorHAnsi"/>
                <w:b/>
                <w:sz w:val="20"/>
                <w:szCs w:val="20"/>
                <w:lang w:val="en-CA"/>
              </w:rPr>
              <w:t>SECTION 1: EXPERTISE OF FIRM/ ORGANISATION</w:t>
            </w:r>
          </w:p>
        </w:tc>
      </w:tr>
      <w:tr w:rsidR="00DC317B" w:rsidRPr="00D243BB" w14:paraId="31D71B3C" w14:textId="77777777">
        <w:tc>
          <w:tcPr>
            <w:tcW w:w="9108" w:type="dxa"/>
            <w:tcBorders>
              <w:top w:val="single" w:sz="4" w:space="0" w:color="auto"/>
              <w:bottom w:val="single" w:sz="4" w:space="0" w:color="auto"/>
            </w:tcBorders>
          </w:tcPr>
          <w:p w14:paraId="04722141" w14:textId="77777777" w:rsidR="00DC317B" w:rsidRPr="00AD2B35" w:rsidRDefault="00DC317B" w:rsidP="005B5BC2">
            <w:pPr>
              <w:pStyle w:val="BodyText2"/>
              <w:spacing w:after="0" w:line="240" w:lineRule="auto"/>
              <w:rPr>
                <w:rFonts w:asciiTheme="minorHAnsi" w:hAnsiTheme="minorHAnsi" w:cstheme="minorHAnsi"/>
                <w:i/>
                <w:iCs/>
                <w:color w:val="FF0000"/>
                <w:sz w:val="20"/>
                <w:szCs w:val="20"/>
              </w:rPr>
            </w:pPr>
            <w:r w:rsidRPr="00D243BB">
              <w:rPr>
                <w:rFonts w:asciiTheme="minorHAnsi" w:hAnsiTheme="minorHAnsi" w:cstheme="minorHAnsi"/>
                <w:i/>
                <w:iCs/>
                <w:color w:val="FF0000"/>
                <w:sz w:val="20"/>
                <w:szCs w:val="20"/>
              </w:rPr>
              <w:t xml:space="preserve">This section should fully explain the </w:t>
            </w:r>
            <w:r w:rsidR="003516E9" w:rsidRPr="00D243BB">
              <w:rPr>
                <w:rFonts w:asciiTheme="minorHAnsi" w:hAnsiTheme="minorHAnsi" w:cstheme="minorHAnsi"/>
                <w:i/>
                <w:iCs/>
                <w:color w:val="FF0000"/>
                <w:sz w:val="20"/>
                <w:szCs w:val="20"/>
              </w:rPr>
              <w:t>Proposer</w:t>
            </w:r>
            <w:r w:rsidRPr="00D243BB">
              <w:rPr>
                <w:rFonts w:asciiTheme="minorHAnsi" w:hAnsiTheme="minorHAnsi" w:cstheme="minorHAnsi"/>
                <w:i/>
                <w:iCs/>
                <w:color w:val="FF0000"/>
                <w:sz w:val="20"/>
                <w:szCs w:val="20"/>
              </w:rPr>
              <w:t>’s resources in terms of personnel and facilities necessary for the performance of this requirement</w:t>
            </w:r>
            <w:r w:rsidRPr="00D243BB">
              <w:rPr>
                <w:rFonts w:asciiTheme="minorHAnsi" w:hAnsiTheme="minorHAnsi" w:cstheme="minorHAnsi"/>
                <w:i/>
                <w:iCs/>
                <w:sz w:val="20"/>
                <w:szCs w:val="20"/>
              </w:rPr>
              <w:t xml:space="preserve">. </w:t>
            </w:r>
            <w:r w:rsidR="00AD2B35">
              <w:rPr>
                <w:rFonts w:asciiTheme="minorHAnsi" w:hAnsiTheme="minorHAnsi" w:cstheme="minorHAnsi"/>
                <w:i/>
                <w:iCs/>
                <w:sz w:val="20"/>
                <w:szCs w:val="20"/>
              </w:rPr>
              <w:t xml:space="preserve">  </w:t>
            </w:r>
            <w:r w:rsidR="00AD2B35">
              <w:rPr>
                <w:rFonts w:asciiTheme="minorHAnsi" w:hAnsiTheme="minorHAnsi" w:cstheme="minorHAnsi"/>
                <w:i/>
                <w:iCs/>
                <w:color w:val="FF0000"/>
                <w:sz w:val="20"/>
                <w:szCs w:val="20"/>
              </w:rPr>
              <w:t>All contents of this section may be modified or expanded depending on the evaluation criteria stated in the RFP.</w:t>
            </w:r>
          </w:p>
          <w:p w14:paraId="29727D87" w14:textId="77777777" w:rsidR="003575BE" w:rsidRPr="00D243BB" w:rsidRDefault="003575BE" w:rsidP="005B5BC2">
            <w:pPr>
              <w:pStyle w:val="BodyText2"/>
              <w:spacing w:after="0" w:line="240" w:lineRule="auto"/>
              <w:rPr>
                <w:rFonts w:asciiTheme="minorHAnsi" w:hAnsiTheme="minorHAnsi" w:cstheme="minorHAnsi"/>
                <w:i/>
                <w:iCs/>
                <w:sz w:val="20"/>
                <w:szCs w:val="20"/>
                <w:lang w:val="en-CA"/>
              </w:rPr>
            </w:pPr>
          </w:p>
          <w:p w14:paraId="28465F63" w14:textId="77777777" w:rsidR="00D3405A" w:rsidRPr="00D243BB" w:rsidRDefault="00DC317B"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933B27" w:rsidRPr="00D243BB">
              <w:rPr>
                <w:rFonts w:asciiTheme="minorHAnsi" w:hAnsiTheme="minorHAnsi" w:cstheme="minorHAnsi"/>
                <w:sz w:val="20"/>
                <w:u w:val="single"/>
                <w:lang w:val="en-CA"/>
              </w:rPr>
              <w:t>1</w:t>
            </w:r>
            <w:r w:rsidRPr="00D243BB">
              <w:rPr>
                <w:rFonts w:asciiTheme="minorHAnsi" w:hAnsiTheme="minorHAnsi" w:cstheme="minorHAnsi"/>
                <w:sz w:val="20"/>
                <w:u w:val="single"/>
                <w:lang w:val="en-CA"/>
              </w:rPr>
              <w:t xml:space="preserve"> Brief Description of </w:t>
            </w:r>
            <w:r w:rsidR="003A2EB6" w:rsidRPr="00D243BB">
              <w:rPr>
                <w:rFonts w:asciiTheme="minorHAnsi" w:hAnsiTheme="minorHAnsi" w:cstheme="minorHAnsi"/>
                <w:sz w:val="20"/>
                <w:u w:val="single"/>
                <w:lang w:val="en-CA"/>
              </w:rPr>
              <w:t>Proposer</w:t>
            </w:r>
            <w:r w:rsidR="003575BE" w:rsidRPr="00D243BB">
              <w:rPr>
                <w:rFonts w:asciiTheme="minorHAnsi" w:hAnsiTheme="minorHAnsi" w:cstheme="minorHAnsi"/>
                <w:sz w:val="20"/>
                <w:u w:val="single"/>
                <w:lang w:val="en-CA"/>
              </w:rPr>
              <w:t xml:space="preserve"> as an Entity</w:t>
            </w:r>
            <w:r w:rsidRPr="00D243BB">
              <w:rPr>
                <w:rFonts w:asciiTheme="minorHAnsi" w:hAnsiTheme="minorHAnsi" w:cstheme="minorHAnsi"/>
                <w:sz w:val="20"/>
                <w:lang w:val="en-CA"/>
              </w:rPr>
              <w:t xml:space="preserve">: Provide a brief description of the organization / firm submitting the proposal, its legal </w:t>
            </w:r>
            <w:r w:rsidR="003575BE" w:rsidRPr="00D243BB">
              <w:rPr>
                <w:rFonts w:asciiTheme="minorHAnsi" w:hAnsiTheme="minorHAnsi" w:cstheme="minorHAnsi"/>
                <w:sz w:val="20"/>
                <w:lang w:val="en-CA"/>
              </w:rPr>
              <w:t>mandates/authorized business activities</w:t>
            </w:r>
            <w:r w:rsidRPr="00D243BB">
              <w:rPr>
                <w:rFonts w:asciiTheme="minorHAnsi" w:hAnsiTheme="minorHAnsi" w:cstheme="minorHAnsi"/>
                <w:sz w:val="20"/>
                <w:lang w:val="en-CA"/>
              </w:rPr>
              <w:t>, the year and country of incorporation, types of activities undertaken, and approximate annual budget</w:t>
            </w:r>
            <w:r w:rsidR="003575BE" w:rsidRPr="00D243BB">
              <w:rPr>
                <w:rFonts w:asciiTheme="minorHAnsi" w:hAnsiTheme="minorHAnsi" w:cstheme="minorHAnsi"/>
                <w:sz w:val="20"/>
                <w:lang w:val="en-CA"/>
              </w:rPr>
              <w:t>, etc</w:t>
            </w:r>
            <w:r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 xml:space="preserve"> Include reference to reputation, or any history of litigation and arbitration in which the organisation / firm has been </w:t>
            </w:r>
            <w:r w:rsidR="00595F08" w:rsidRPr="00D243BB">
              <w:rPr>
                <w:rFonts w:asciiTheme="minorHAnsi" w:hAnsiTheme="minorHAnsi" w:cstheme="minorHAnsi"/>
                <w:sz w:val="20"/>
                <w:lang w:val="en-CA"/>
              </w:rPr>
              <w:t>involved that</w:t>
            </w:r>
            <w:r w:rsidR="00A64E22" w:rsidRPr="00D243BB">
              <w:rPr>
                <w:rFonts w:asciiTheme="minorHAnsi" w:hAnsiTheme="minorHAnsi" w:cstheme="minorHAnsi"/>
                <w:sz w:val="20"/>
                <w:lang w:val="en-CA"/>
              </w:rPr>
              <w:t xml:space="preserve"> could adversely affect or impact the performance of services, indicating the status/result of such litigation/arbitration.</w:t>
            </w:r>
          </w:p>
          <w:p w14:paraId="2EC62D69" w14:textId="77777777" w:rsidR="00C404EA" w:rsidRPr="00D243BB" w:rsidRDefault="00C404EA" w:rsidP="005B5BC2">
            <w:pPr>
              <w:jc w:val="both"/>
              <w:rPr>
                <w:rFonts w:asciiTheme="minorHAnsi" w:hAnsiTheme="minorHAnsi" w:cstheme="minorHAnsi"/>
                <w:sz w:val="20"/>
                <w:lang w:val="en-CA"/>
              </w:rPr>
            </w:pPr>
          </w:p>
          <w:p w14:paraId="03C8E3D3" w14:textId="77777777" w:rsidR="00DC317B" w:rsidRPr="00D243BB" w:rsidRDefault="00933B27"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C404EA" w:rsidRPr="00D243BB">
              <w:rPr>
                <w:rFonts w:asciiTheme="minorHAnsi" w:hAnsiTheme="minorHAnsi" w:cstheme="minorHAnsi"/>
                <w:sz w:val="20"/>
                <w:u w:val="single"/>
                <w:lang w:val="en-CA"/>
              </w:rPr>
              <w:t>2</w:t>
            </w:r>
            <w:r w:rsidR="00D3405A" w:rsidRPr="00D243BB">
              <w:rPr>
                <w:rFonts w:asciiTheme="minorHAnsi" w:hAnsiTheme="minorHAnsi" w:cstheme="minorHAnsi"/>
                <w:sz w:val="20"/>
                <w:u w:val="single"/>
                <w:lang w:val="en-CA"/>
              </w:rPr>
              <w:t>.  Financial Capacity:</w:t>
            </w:r>
            <w:r w:rsidR="00D3405A" w:rsidRPr="00D243BB">
              <w:rPr>
                <w:rFonts w:asciiTheme="minorHAnsi" w:hAnsiTheme="minorHAnsi" w:cstheme="minorHAnsi"/>
                <w:b/>
                <w:sz w:val="20"/>
                <w:lang w:val="en-CA"/>
              </w:rPr>
              <w:t xml:space="preserve">  </w:t>
            </w:r>
            <w:r w:rsidR="00D3405A" w:rsidRPr="00D243BB">
              <w:rPr>
                <w:rFonts w:asciiTheme="minorHAnsi" w:hAnsiTheme="minorHAnsi" w:cstheme="minorHAnsi"/>
                <w:sz w:val="20"/>
                <w:lang w:val="en-CA"/>
              </w:rPr>
              <w:t xml:space="preserve">Provide </w:t>
            </w:r>
            <w:r w:rsidR="00DC317B" w:rsidRPr="00D243BB">
              <w:rPr>
                <w:rFonts w:asciiTheme="minorHAnsi" w:hAnsiTheme="minorHAnsi" w:cstheme="minorHAnsi"/>
                <w:sz w:val="20"/>
              </w:rPr>
              <w:t xml:space="preserve">the </w:t>
            </w:r>
            <w:r w:rsidR="00DC317B" w:rsidRPr="00D243BB">
              <w:rPr>
                <w:rFonts w:asciiTheme="minorHAnsi" w:hAnsiTheme="minorHAnsi" w:cstheme="minorHAnsi"/>
                <w:sz w:val="20"/>
                <w:lang w:val="en-CA"/>
              </w:rPr>
              <w:t xml:space="preserve">latest Audited Financial Statement </w:t>
            </w:r>
            <w:r w:rsidR="00D3405A" w:rsidRPr="00D243BB">
              <w:rPr>
                <w:rFonts w:asciiTheme="minorHAnsi" w:hAnsiTheme="minorHAnsi" w:cstheme="minorHAnsi"/>
                <w:sz w:val="20"/>
                <w:lang w:val="en-CA"/>
              </w:rPr>
              <w:t xml:space="preserve">(Income Statement and </w:t>
            </w:r>
            <w:r w:rsidR="00DC317B" w:rsidRPr="00D243BB">
              <w:rPr>
                <w:rFonts w:asciiTheme="minorHAnsi" w:hAnsiTheme="minorHAnsi" w:cstheme="minorHAnsi"/>
                <w:sz w:val="20"/>
                <w:lang w:val="en-CA"/>
              </w:rPr>
              <w:t xml:space="preserve"> Balance Sheet</w:t>
            </w:r>
            <w:r w:rsidR="00D3405A" w:rsidRPr="00D243BB">
              <w:rPr>
                <w:rFonts w:asciiTheme="minorHAnsi" w:hAnsiTheme="minorHAnsi" w:cstheme="minorHAnsi"/>
                <w:sz w:val="20"/>
                <w:lang w:val="en-CA"/>
              </w:rPr>
              <w:t>) duly</w:t>
            </w:r>
            <w:r w:rsidR="00DC317B" w:rsidRPr="00D243BB">
              <w:rPr>
                <w:rFonts w:asciiTheme="minorHAnsi" w:hAnsiTheme="minorHAnsi" w:cstheme="minorHAnsi"/>
                <w:sz w:val="20"/>
                <w:lang w:val="en-CA"/>
              </w:rPr>
              <w:t xml:space="preserve"> certified by</w:t>
            </w:r>
            <w:r w:rsidR="00D3405A" w:rsidRPr="00D243BB">
              <w:rPr>
                <w:rFonts w:asciiTheme="minorHAnsi" w:hAnsiTheme="minorHAnsi" w:cstheme="minorHAnsi"/>
                <w:sz w:val="20"/>
                <w:lang w:val="en-CA"/>
              </w:rPr>
              <w:t xml:space="preserve"> a</w:t>
            </w:r>
            <w:r w:rsidR="00DC317B" w:rsidRPr="00D243BB">
              <w:rPr>
                <w:rFonts w:asciiTheme="minorHAnsi" w:hAnsiTheme="minorHAnsi" w:cstheme="minorHAnsi"/>
                <w:sz w:val="20"/>
                <w:lang w:val="en-CA"/>
              </w:rPr>
              <w:t xml:space="preserve"> Public Accountant</w:t>
            </w:r>
            <w:r w:rsidR="00B80CB3" w:rsidRPr="00D243BB">
              <w:rPr>
                <w:rFonts w:asciiTheme="minorHAnsi" w:hAnsiTheme="minorHAnsi" w:cstheme="minorHAnsi"/>
                <w:sz w:val="20"/>
                <w:lang w:val="en-CA"/>
              </w:rPr>
              <w:t>, and with authentication of receiving by the Government’s Internal Revenue Authority</w:t>
            </w:r>
            <w:r w:rsidR="00D3405A"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Include any indication of credit rating, industry rating, etc.</w:t>
            </w:r>
          </w:p>
          <w:p w14:paraId="4CD8BE7D" w14:textId="77777777" w:rsidR="00C404EA" w:rsidRPr="00D243BB" w:rsidRDefault="00C404EA" w:rsidP="005B5BC2">
            <w:pPr>
              <w:jc w:val="both"/>
              <w:rPr>
                <w:rFonts w:asciiTheme="minorHAnsi" w:hAnsiTheme="minorHAnsi" w:cstheme="minorHAnsi"/>
                <w:sz w:val="20"/>
                <w:lang w:val="en-CA"/>
              </w:rPr>
            </w:pPr>
          </w:p>
          <w:p w14:paraId="32109B07" w14:textId="77777777" w:rsidR="00DC317B" w:rsidRPr="00D243BB" w:rsidRDefault="00933B27">
            <w:pPr>
              <w:rPr>
                <w:rFonts w:asciiTheme="minorHAnsi" w:hAnsiTheme="minorHAnsi" w:cstheme="minorHAnsi"/>
                <w:b/>
                <w:bCs/>
                <w:sz w:val="20"/>
                <w:lang w:val="en-CA"/>
              </w:rPr>
            </w:pPr>
            <w:r w:rsidRPr="00D243BB">
              <w:rPr>
                <w:rFonts w:asciiTheme="minorHAnsi" w:hAnsiTheme="minorHAnsi" w:cstheme="minorHAnsi"/>
                <w:sz w:val="20"/>
                <w:u w:val="single"/>
                <w:lang w:val="en-CA"/>
              </w:rPr>
              <w:t>1.</w:t>
            </w:r>
            <w:r w:rsidR="00A64E22" w:rsidRPr="00D243BB">
              <w:rPr>
                <w:rFonts w:asciiTheme="minorHAnsi" w:hAnsiTheme="minorHAnsi" w:cstheme="minorHAnsi"/>
                <w:sz w:val="20"/>
                <w:u w:val="single"/>
                <w:lang w:val="en-CA"/>
              </w:rPr>
              <w:t>3</w:t>
            </w:r>
            <w:r w:rsidR="00C404EA" w:rsidRPr="00D243BB">
              <w:rPr>
                <w:rFonts w:asciiTheme="minorHAnsi" w:hAnsiTheme="minorHAnsi" w:cstheme="minorHAnsi"/>
                <w:sz w:val="20"/>
                <w:u w:val="single"/>
                <w:lang w:val="en-CA"/>
              </w:rPr>
              <w:t>.  Track Record and Experiences:</w:t>
            </w:r>
            <w:r w:rsidR="00C404EA" w:rsidRPr="00D243BB">
              <w:rPr>
                <w:rFonts w:asciiTheme="minorHAnsi" w:hAnsiTheme="minorHAnsi" w:cstheme="minorHAnsi"/>
                <w:sz w:val="20"/>
                <w:lang w:val="en-CA"/>
              </w:rPr>
              <w:t xml:space="preserve">  Provide the following information regarding corporate experience within the last five (5) years which are related or relevant to those required for this </w:t>
            </w:r>
            <w:r w:rsidR="00B023F4" w:rsidRPr="00D243BB">
              <w:rPr>
                <w:rFonts w:asciiTheme="minorHAnsi" w:hAnsiTheme="minorHAnsi" w:cstheme="minorHAnsi"/>
                <w:sz w:val="20"/>
                <w:lang w:val="en-CA"/>
              </w:rPr>
              <w:t>Contract</w:t>
            </w:r>
            <w:r w:rsidR="00C404EA" w:rsidRPr="00D243BB">
              <w:rPr>
                <w:rFonts w:asciiTheme="minorHAnsi" w:hAnsiTheme="minorHAnsi" w:cstheme="minorHAnsi"/>
                <w:sz w:val="20"/>
                <w:lang w:val="en-CA"/>
              </w:rPr>
              <w:t xml:space="preserve">.  </w:t>
            </w:r>
          </w:p>
          <w:p w14:paraId="4218184F" w14:textId="77777777" w:rsidR="00C404EA" w:rsidRPr="00D243BB" w:rsidRDefault="00C404EA">
            <w:pPr>
              <w:rPr>
                <w:rFonts w:asciiTheme="minorHAnsi" w:hAnsiTheme="minorHAnsi" w:cstheme="minorHAnsi"/>
                <w:b/>
                <w:bCs/>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8754FB" w:rsidRPr="00D243BB" w14:paraId="6C94BD7F" w14:textId="77777777" w:rsidTr="005B5BC2">
              <w:tc>
                <w:tcPr>
                  <w:tcW w:w="1050" w:type="dxa"/>
                  <w:tcBorders>
                    <w:top w:val="single" w:sz="4" w:space="0" w:color="auto"/>
                    <w:left w:val="single" w:sz="4" w:space="0" w:color="auto"/>
                    <w:bottom w:val="single" w:sz="4" w:space="0" w:color="auto"/>
                    <w:right w:val="single" w:sz="4" w:space="0" w:color="auto"/>
                  </w:tcBorders>
                </w:tcPr>
                <w:p w14:paraId="31697474"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14:paraId="35A5533E"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14:paraId="227747D8"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14:paraId="550BE689"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14:paraId="4497F108"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1406A2E4"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5DA3B648"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Reference</w:t>
                  </w:r>
                  <w:r w:rsidR="00B73262" w:rsidRPr="00D243BB">
                    <w:rPr>
                      <w:rFonts w:asciiTheme="minorHAnsi" w:hAnsiTheme="minorHAnsi" w:cstheme="minorHAnsi"/>
                      <w:b/>
                      <w:sz w:val="20"/>
                      <w:lang w:val="en-CA"/>
                    </w:rPr>
                    <w:t>s</w:t>
                  </w:r>
                  <w:r w:rsidRPr="00D243BB">
                    <w:rPr>
                      <w:rFonts w:asciiTheme="minorHAnsi" w:hAnsiTheme="minorHAnsi" w:cstheme="minorHAnsi"/>
                      <w:b/>
                      <w:sz w:val="20"/>
                      <w:lang w:val="en-CA"/>
                    </w:rPr>
                    <w:t xml:space="preserve"> Contact Details (Name, Phone, Email)</w:t>
                  </w:r>
                </w:p>
              </w:tc>
            </w:tr>
            <w:tr w:rsidR="008754FB" w:rsidRPr="00D243BB" w14:paraId="4E52923C" w14:textId="77777777" w:rsidTr="005B5BC2">
              <w:tc>
                <w:tcPr>
                  <w:tcW w:w="1050" w:type="dxa"/>
                  <w:tcBorders>
                    <w:top w:val="single" w:sz="4" w:space="0" w:color="auto"/>
                    <w:left w:val="single" w:sz="4" w:space="0" w:color="auto"/>
                    <w:bottom w:val="single" w:sz="4" w:space="0" w:color="auto"/>
                    <w:right w:val="single" w:sz="4" w:space="0" w:color="auto"/>
                  </w:tcBorders>
                </w:tcPr>
                <w:p w14:paraId="2136AD12"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499A4FCC"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3FF43128"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160EA287"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4A7DC419"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55D8CF9E"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79A1C6BF" w14:textId="77777777" w:rsidR="008754FB" w:rsidRPr="00D243BB" w:rsidRDefault="008754FB" w:rsidP="00BE49C7">
                  <w:pPr>
                    <w:jc w:val="center"/>
                    <w:rPr>
                      <w:rFonts w:asciiTheme="minorHAnsi" w:hAnsiTheme="minorHAnsi" w:cstheme="minorHAnsi"/>
                      <w:sz w:val="20"/>
                      <w:lang w:val="en-CA"/>
                    </w:rPr>
                  </w:pPr>
                </w:p>
              </w:tc>
            </w:tr>
            <w:tr w:rsidR="008754FB" w:rsidRPr="00D243BB" w14:paraId="0B7B8CC8" w14:textId="77777777" w:rsidTr="005B5BC2">
              <w:tc>
                <w:tcPr>
                  <w:tcW w:w="1050" w:type="dxa"/>
                  <w:tcBorders>
                    <w:top w:val="single" w:sz="4" w:space="0" w:color="auto"/>
                    <w:left w:val="single" w:sz="4" w:space="0" w:color="auto"/>
                    <w:bottom w:val="single" w:sz="4" w:space="0" w:color="auto"/>
                    <w:right w:val="single" w:sz="4" w:space="0" w:color="auto"/>
                  </w:tcBorders>
                </w:tcPr>
                <w:p w14:paraId="50C0E395"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12E7B887"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5E9ECE03"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0D52210F"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22CAF95E"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5FCD5879"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63C8052D" w14:textId="77777777" w:rsidR="008754FB" w:rsidRPr="00D243BB" w:rsidRDefault="008754FB" w:rsidP="00BE49C7">
                  <w:pPr>
                    <w:jc w:val="center"/>
                    <w:rPr>
                      <w:rFonts w:asciiTheme="minorHAnsi" w:hAnsiTheme="minorHAnsi" w:cstheme="minorHAnsi"/>
                      <w:sz w:val="20"/>
                      <w:lang w:val="en-CA"/>
                    </w:rPr>
                  </w:pPr>
                </w:p>
              </w:tc>
            </w:tr>
          </w:tbl>
          <w:p w14:paraId="1DD48AAF" w14:textId="77777777" w:rsidR="00C404EA" w:rsidRPr="00D243BB" w:rsidRDefault="00C404EA">
            <w:pPr>
              <w:rPr>
                <w:rFonts w:asciiTheme="minorHAnsi" w:hAnsiTheme="minorHAnsi" w:cstheme="minorHAnsi"/>
                <w:b/>
                <w:bCs/>
                <w:sz w:val="20"/>
                <w:lang w:val="en-CA"/>
              </w:rPr>
            </w:pPr>
          </w:p>
          <w:p w14:paraId="7DD90D9F" w14:textId="77777777" w:rsidR="00514341" w:rsidRDefault="00514341">
            <w:pPr>
              <w:rPr>
                <w:rFonts w:asciiTheme="minorHAnsi" w:hAnsiTheme="minorHAnsi" w:cstheme="minorHAnsi"/>
                <w:b/>
                <w:bCs/>
                <w:sz w:val="20"/>
                <w:lang w:val="en-CA"/>
              </w:rPr>
            </w:pPr>
          </w:p>
          <w:p w14:paraId="0AEC99DB" w14:textId="77777777" w:rsidR="006A4B53" w:rsidRPr="00D243BB" w:rsidRDefault="006A4B53">
            <w:pPr>
              <w:rPr>
                <w:rFonts w:asciiTheme="minorHAnsi" w:hAnsiTheme="minorHAnsi" w:cstheme="minorHAnsi"/>
                <w:b/>
                <w:bCs/>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DC317B" w:rsidRPr="00D243BB" w14:paraId="71E7C904" w14:textId="77777777" w:rsidTr="005B5BC2">
        <w:tc>
          <w:tcPr>
            <w:tcW w:w="9108" w:type="dxa"/>
          </w:tcPr>
          <w:p w14:paraId="243C9AE0" w14:textId="77777777" w:rsidR="00C962AC" w:rsidRPr="00D243BB" w:rsidRDefault="00C962AC" w:rsidP="005B5BC2">
            <w:pPr>
              <w:jc w:val="center"/>
              <w:rPr>
                <w:rFonts w:asciiTheme="minorHAnsi" w:hAnsiTheme="minorHAnsi" w:cstheme="minorHAnsi"/>
                <w:b/>
                <w:bCs/>
                <w:sz w:val="20"/>
                <w:lang w:val="en-CA"/>
              </w:rPr>
            </w:pPr>
          </w:p>
          <w:p w14:paraId="440E4131" w14:textId="77777777" w:rsidR="00DC317B" w:rsidRPr="00D243BB" w:rsidRDefault="00585CD2" w:rsidP="005B5BC2">
            <w:pPr>
              <w:jc w:val="center"/>
              <w:rPr>
                <w:rFonts w:asciiTheme="minorHAnsi" w:hAnsiTheme="minorHAnsi" w:cstheme="minorHAnsi"/>
                <w:sz w:val="20"/>
                <w:lang w:val="en-CA"/>
              </w:rPr>
            </w:pPr>
            <w:r w:rsidRPr="00D243BB">
              <w:rPr>
                <w:rFonts w:asciiTheme="minorHAnsi" w:hAnsiTheme="minorHAnsi" w:cstheme="minorHAnsi"/>
                <w:b/>
                <w:bCs/>
                <w:sz w:val="20"/>
                <w:lang w:val="en-CA"/>
              </w:rPr>
              <w:t>SECTION  2 -  APPROACH AND IMPLEMENTATION PLAN</w:t>
            </w:r>
          </w:p>
        </w:tc>
      </w:tr>
      <w:tr w:rsidR="00DC317B" w:rsidRPr="00D243BB" w14:paraId="2F354E48" w14:textId="77777777" w:rsidTr="005B5BC2">
        <w:tc>
          <w:tcPr>
            <w:tcW w:w="9108" w:type="dxa"/>
          </w:tcPr>
          <w:p w14:paraId="6417A4F3" w14:textId="77777777" w:rsidR="00DC317B" w:rsidRPr="00D243BB" w:rsidRDefault="00DC317B" w:rsidP="002D3B4A">
            <w:pPr>
              <w:pStyle w:val="BodyText2"/>
              <w:spacing w:after="0" w:line="240" w:lineRule="auto"/>
              <w:jc w:val="both"/>
              <w:rPr>
                <w:rFonts w:asciiTheme="minorHAnsi" w:hAnsiTheme="minorHAnsi" w:cstheme="minorHAnsi"/>
                <w:i/>
                <w:iCs/>
                <w:color w:val="FF0000"/>
                <w:sz w:val="20"/>
                <w:szCs w:val="20"/>
                <w:lang w:val="en-CA"/>
              </w:rPr>
            </w:pPr>
            <w:r w:rsidRPr="00D243BB">
              <w:rPr>
                <w:rFonts w:asciiTheme="minorHAnsi" w:hAnsiTheme="minorHAnsi" w:cstheme="minorHAnsi"/>
                <w:i/>
                <w:iCs/>
                <w:color w:val="FF0000"/>
                <w:sz w:val="20"/>
                <w:szCs w:val="20"/>
                <w:lang w:val="en-CA"/>
              </w:rPr>
              <w:t xml:space="preserve">This section should demonstrate the </w:t>
            </w:r>
            <w:r w:rsidR="003A2EB6" w:rsidRPr="00D243BB">
              <w:rPr>
                <w:rFonts w:asciiTheme="minorHAnsi" w:hAnsiTheme="minorHAnsi" w:cstheme="minorHAnsi"/>
                <w:i/>
                <w:iCs/>
                <w:color w:val="FF0000"/>
                <w:sz w:val="20"/>
                <w:szCs w:val="20"/>
                <w:lang w:val="en-CA"/>
              </w:rPr>
              <w:t>Proposer</w:t>
            </w:r>
            <w:r w:rsidRPr="00D243BB">
              <w:rPr>
                <w:rFonts w:asciiTheme="minorHAnsi" w:hAnsiTheme="minorHAnsi" w:cstheme="minorHAnsi"/>
                <w:i/>
                <w:iCs/>
                <w:color w:val="FF0000"/>
                <w:sz w:val="20"/>
                <w:szCs w:val="20"/>
                <w:lang w:val="en-CA"/>
              </w:rPr>
              <w:t xml:space="preserve">’s responsiveness to the </w:t>
            </w:r>
            <w:r w:rsidR="005B6293">
              <w:rPr>
                <w:rFonts w:asciiTheme="minorHAnsi" w:hAnsiTheme="minorHAnsi" w:cstheme="minorHAnsi"/>
                <w:i/>
                <w:iCs/>
                <w:color w:val="FF0000"/>
                <w:sz w:val="20"/>
                <w:szCs w:val="20"/>
                <w:lang w:val="en-CA"/>
              </w:rPr>
              <w:t>TOR</w:t>
            </w:r>
            <w:r w:rsidRPr="00D243BB">
              <w:rPr>
                <w:rFonts w:asciiTheme="minorHAnsi" w:hAnsiTheme="minorHAnsi" w:cstheme="minorHAnsi"/>
                <w:i/>
                <w:iCs/>
                <w:color w:val="FF0000"/>
                <w:sz w:val="20"/>
                <w:szCs w:val="20"/>
                <w:lang w:val="en-CA"/>
              </w:rPr>
              <w:t xml:space="preserve"> by identifying the specific components proposed, addressing the requirements, as specified, point by point; providing a detailed description of the essential performance characteristics proposed; and demonstrating how the proposed methodology meets or exceeds the </w:t>
            </w:r>
            <w:r w:rsidR="005B6293">
              <w:rPr>
                <w:rFonts w:asciiTheme="minorHAnsi" w:hAnsiTheme="minorHAnsi" w:cstheme="minorHAnsi"/>
                <w:i/>
                <w:iCs/>
                <w:color w:val="FF0000"/>
                <w:sz w:val="20"/>
                <w:szCs w:val="20"/>
                <w:lang w:val="en-CA"/>
              </w:rPr>
              <w:t>requirements</w:t>
            </w:r>
            <w:r w:rsidRPr="00D243BB">
              <w:rPr>
                <w:rFonts w:asciiTheme="minorHAnsi" w:hAnsiTheme="minorHAnsi" w:cstheme="minorHAnsi"/>
                <w:i/>
                <w:iCs/>
                <w:color w:val="FF0000"/>
                <w:sz w:val="20"/>
                <w:szCs w:val="20"/>
                <w:lang w:val="en-CA"/>
              </w:rPr>
              <w:t>.</w:t>
            </w:r>
          </w:p>
          <w:p w14:paraId="7A1FD9E9" w14:textId="77777777" w:rsidR="002D3B4A" w:rsidRPr="00D243BB" w:rsidRDefault="002D3B4A" w:rsidP="002D3B4A">
            <w:pPr>
              <w:jc w:val="both"/>
              <w:rPr>
                <w:rFonts w:asciiTheme="minorHAnsi" w:hAnsiTheme="minorHAnsi" w:cstheme="minorHAnsi"/>
                <w:sz w:val="20"/>
                <w:u w:val="single"/>
                <w:lang w:val="en-CA"/>
              </w:rPr>
            </w:pPr>
          </w:p>
          <w:p w14:paraId="32F7C578" w14:textId="77777777" w:rsidR="00DC317B" w:rsidRPr="00D243BB" w:rsidRDefault="00933B27"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.1</w:t>
            </w:r>
            <w:r w:rsidR="00DC317B" w:rsidRPr="00D243BB">
              <w:rPr>
                <w:rFonts w:asciiTheme="minorHAnsi" w:hAnsiTheme="minorHAnsi" w:cstheme="minorHAnsi"/>
                <w:sz w:val="20"/>
                <w:u w:val="single"/>
                <w:lang w:val="en-CA"/>
              </w:rPr>
              <w:t xml:space="preserve">. Approach to the </w:t>
            </w:r>
            <w:r w:rsidR="00B023F4" w:rsidRPr="00D243BB">
              <w:rPr>
                <w:rFonts w:asciiTheme="minorHAnsi" w:hAnsiTheme="minorHAnsi" w:cstheme="minorHAnsi"/>
                <w:sz w:val="20"/>
                <w:u w:val="single"/>
                <w:lang w:val="en-CA"/>
              </w:rPr>
              <w:t>Service/Work Required</w:t>
            </w:r>
            <w:r w:rsidR="00DC317B" w:rsidRPr="00D243BB">
              <w:rPr>
                <w:rFonts w:asciiTheme="minorHAnsi" w:hAnsiTheme="minorHAnsi" w:cstheme="minorHAnsi"/>
                <w:sz w:val="20"/>
                <w:lang w:val="en-CA"/>
              </w:rPr>
              <w:t>: Please provide a detailed description of the methodology for how the organisation/firm will achieve  the Terms of Reference of the project</w:t>
            </w:r>
            <w:r w:rsidR="0082668F" w:rsidRPr="00D243BB">
              <w:rPr>
                <w:rFonts w:asciiTheme="minorHAnsi" w:hAnsiTheme="minorHAnsi" w:cstheme="minorHAnsi"/>
                <w:sz w:val="20"/>
                <w:lang w:val="en-CA"/>
              </w:rPr>
              <w:t>, keeping in mind the appropriateness to local conditions and project environment.</w:t>
            </w:r>
          </w:p>
          <w:p w14:paraId="665F4FF4" w14:textId="77777777" w:rsidR="00B80CB3" w:rsidRPr="00D243BB" w:rsidRDefault="00B80CB3" w:rsidP="002D3B4A">
            <w:pPr>
              <w:jc w:val="both"/>
              <w:rPr>
                <w:rFonts w:asciiTheme="minorHAnsi" w:hAnsiTheme="minorHAnsi" w:cstheme="minorHAnsi"/>
                <w:sz w:val="20"/>
                <w:u w:val="single"/>
                <w:lang w:val="en-CA"/>
              </w:rPr>
            </w:pPr>
          </w:p>
          <w:p w14:paraId="718B28CB" w14:textId="77777777" w:rsidR="00DC317B" w:rsidRPr="00D243BB" w:rsidRDefault="00514341"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.2</w:t>
            </w:r>
            <w:r w:rsidR="00DC317B" w:rsidRPr="00D243BB">
              <w:rPr>
                <w:rFonts w:asciiTheme="minorHAnsi" w:hAnsiTheme="minorHAnsi" w:cstheme="minorHAnsi"/>
                <w:sz w:val="20"/>
                <w:u w:val="single"/>
                <w:lang w:val="en-CA"/>
              </w:rPr>
              <w:t xml:space="preserve">. Technical Quality </w:t>
            </w:r>
            <w:r w:rsidR="0082668F" w:rsidRPr="00D243BB">
              <w:rPr>
                <w:rFonts w:asciiTheme="minorHAnsi" w:hAnsiTheme="minorHAnsi" w:cstheme="minorHAnsi"/>
                <w:sz w:val="20"/>
                <w:u w:val="single"/>
                <w:lang w:val="en-CA"/>
              </w:rPr>
              <w:t xml:space="preserve">Assurance </w:t>
            </w:r>
            <w:r w:rsidR="00DC317B" w:rsidRPr="00D243BB">
              <w:rPr>
                <w:rFonts w:asciiTheme="minorHAnsi" w:hAnsiTheme="minorHAnsi" w:cstheme="minorHAnsi"/>
                <w:sz w:val="20"/>
                <w:u w:val="single"/>
                <w:lang w:val="en-CA"/>
              </w:rPr>
              <w:t>Review Mechanisms</w:t>
            </w:r>
            <w:r w:rsidR="00DC317B" w:rsidRPr="00D243BB">
              <w:rPr>
                <w:rFonts w:asciiTheme="minorHAnsi" w:hAnsiTheme="minorHAnsi" w:cstheme="minorHAnsi"/>
                <w:sz w:val="20"/>
                <w:lang w:val="en-CA"/>
              </w:rPr>
              <w:t>: The methodology shal</w:t>
            </w:r>
            <w:r w:rsidR="003A2EB6" w:rsidRPr="00D243BB">
              <w:rPr>
                <w:rFonts w:asciiTheme="minorHAnsi" w:hAnsiTheme="minorHAnsi" w:cstheme="minorHAnsi"/>
                <w:sz w:val="20"/>
                <w:lang w:val="en-CA"/>
              </w:rPr>
              <w:t>l also include details of the Propose</w:t>
            </w:r>
            <w:r w:rsidR="00DC317B" w:rsidRPr="00D243BB">
              <w:rPr>
                <w:rFonts w:asciiTheme="minorHAnsi" w:hAnsiTheme="minorHAnsi" w:cstheme="minorHAnsi"/>
                <w:sz w:val="20"/>
                <w:lang w:val="en-CA"/>
              </w:rPr>
              <w:t xml:space="preserve">r’s internal technical and quality </w:t>
            </w:r>
            <w:r w:rsidR="0082668F" w:rsidRPr="00D243BB">
              <w:rPr>
                <w:rFonts w:asciiTheme="minorHAnsi" w:hAnsiTheme="minorHAnsi" w:cstheme="minorHAnsi"/>
                <w:sz w:val="20"/>
                <w:lang w:val="en-CA"/>
              </w:rPr>
              <w:t xml:space="preserve">assurance </w:t>
            </w:r>
            <w:r w:rsidR="00DC317B" w:rsidRPr="00D243BB">
              <w:rPr>
                <w:rFonts w:asciiTheme="minorHAnsi" w:hAnsiTheme="minorHAnsi" w:cstheme="minorHAnsi"/>
                <w:sz w:val="20"/>
                <w:lang w:val="en-CA"/>
              </w:rPr>
              <w:t>review mechanisms.</w:t>
            </w:r>
            <w:r w:rsidR="0082668F" w:rsidRPr="00D243BB">
              <w:rPr>
                <w:rFonts w:asciiTheme="minorHAnsi" w:hAnsiTheme="minorHAnsi" w:cstheme="minorHAnsi"/>
                <w:sz w:val="20"/>
                <w:lang w:val="en-CA"/>
              </w:rPr>
              <w:t xml:space="preserve">  </w:t>
            </w:r>
          </w:p>
          <w:p w14:paraId="02A8D5D5" w14:textId="77777777" w:rsidR="00B80CB3" w:rsidRPr="00D243BB" w:rsidRDefault="00B80CB3" w:rsidP="002D3B4A">
            <w:pPr>
              <w:jc w:val="both"/>
              <w:rPr>
                <w:rFonts w:asciiTheme="minorHAnsi" w:hAnsiTheme="minorHAnsi" w:cstheme="minorHAnsi"/>
                <w:sz w:val="20"/>
                <w:u w:val="single"/>
                <w:lang w:val="en-CA"/>
              </w:rPr>
            </w:pPr>
          </w:p>
          <w:p w14:paraId="221FF704" w14:textId="77777777" w:rsidR="006A4B53" w:rsidRPr="00D243BB" w:rsidRDefault="006A4B53" w:rsidP="006A4B53">
            <w:pPr>
              <w:jc w:val="both"/>
              <w:rPr>
                <w:rFonts w:asciiTheme="minorHAnsi" w:hAnsiTheme="minorHAnsi" w:cstheme="minorHAnsi"/>
                <w:sz w:val="20"/>
                <w:szCs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Implementation Timelines:</w:t>
            </w:r>
            <w:r w:rsidRPr="00D243BB">
              <w:rPr>
                <w:rFonts w:asciiTheme="minorHAnsi" w:hAnsiTheme="minorHAnsi" w:cstheme="minorHAnsi"/>
                <w:sz w:val="20"/>
                <w:lang w:val="en-CA"/>
              </w:rPr>
              <w:t xml:space="preserve">  The Proposer </w:t>
            </w:r>
            <w:r w:rsidRPr="00D243BB">
              <w:rPr>
                <w:rFonts w:asciiTheme="minorHAnsi" w:hAnsiTheme="minorHAnsi" w:cstheme="minorHAnsi"/>
                <w:sz w:val="20"/>
                <w:szCs w:val="20"/>
                <w:lang w:val="en-CA"/>
              </w:rPr>
              <w:t xml:space="preserve">shall submit a Gantt Chart or Project Schedule indicating the detailed sequence of activities that will be undertaken and their corresponding timing.   </w:t>
            </w:r>
          </w:p>
          <w:p w14:paraId="3F54157E" w14:textId="77777777" w:rsidR="002D3B4A" w:rsidRPr="00D243BB" w:rsidRDefault="002D3B4A" w:rsidP="002D3B4A">
            <w:pPr>
              <w:jc w:val="both"/>
              <w:rPr>
                <w:rFonts w:asciiTheme="minorHAnsi" w:hAnsiTheme="minorHAnsi" w:cstheme="minorHAnsi"/>
                <w:sz w:val="20"/>
                <w:u w:val="single"/>
                <w:lang w:val="en-CA"/>
              </w:rPr>
            </w:pPr>
          </w:p>
          <w:p w14:paraId="17C966BB" w14:textId="77777777" w:rsidR="00C83389" w:rsidRPr="00D243BB" w:rsidRDefault="00C83389"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4</w:t>
            </w:r>
            <w:r w:rsidRPr="00D243BB">
              <w:rPr>
                <w:rFonts w:asciiTheme="minorHAnsi" w:hAnsiTheme="minorHAnsi" w:cstheme="minorHAnsi"/>
                <w:sz w:val="20"/>
                <w:u w:val="single"/>
                <w:lang w:val="en-CA"/>
              </w:rPr>
              <w:t>. Subcontracting</w:t>
            </w:r>
            <w:r w:rsidRPr="00D243BB">
              <w:rPr>
                <w:rFonts w:asciiTheme="minorHAnsi" w:hAnsiTheme="minorHAnsi" w:cstheme="minorHAnsi"/>
                <w:sz w:val="20"/>
                <w:lang w:val="en-CA"/>
              </w:rPr>
              <w:t xml:space="preserve">: Explain whether any work would be subcontracted, to whom, </w:t>
            </w:r>
            <w:r w:rsidR="00D121D5" w:rsidRPr="00D243BB">
              <w:rPr>
                <w:rFonts w:asciiTheme="minorHAnsi" w:hAnsiTheme="minorHAnsi" w:cstheme="minorHAnsi"/>
                <w:sz w:val="20"/>
                <w:lang w:val="en-CA"/>
              </w:rPr>
              <w:t xml:space="preserve">how much percentage of the work, </w:t>
            </w:r>
            <w:r w:rsidRPr="00D243BB">
              <w:rPr>
                <w:rFonts w:asciiTheme="minorHAnsi" w:hAnsiTheme="minorHAnsi" w:cstheme="minorHAnsi"/>
                <w:sz w:val="20"/>
                <w:lang w:val="en-CA"/>
              </w:rPr>
              <w:t xml:space="preserve">the rationale for such, and the roles of the proposed sub-contractors.  Special attention should be given to providing a clear picture of the role of each entity and how everyone will function as a team. </w:t>
            </w:r>
          </w:p>
          <w:p w14:paraId="2476D340" w14:textId="77777777" w:rsidR="002D3B4A" w:rsidRPr="00D243BB" w:rsidRDefault="002D3B4A" w:rsidP="002D3B4A">
            <w:pPr>
              <w:rPr>
                <w:rFonts w:asciiTheme="minorHAnsi" w:hAnsiTheme="minorHAnsi" w:cstheme="minorHAnsi"/>
                <w:sz w:val="20"/>
                <w:u w:val="single"/>
                <w:lang w:val="en-CA"/>
              </w:rPr>
            </w:pPr>
          </w:p>
          <w:p w14:paraId="7D930461" w14:textId="77777777" w:rsidR="00B80CB3" w:rsidRPr="00D243BB" w:rsidRDefault="00B80CB3"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5</w:t>
            </w:r>
            <w:r w:rsidRPr="00D243BB">
              <w:rPr>
                <w:rFonts w:asciiTheme="minorHAnsi" w:hAnsiTheme="minorHAnsi" w:cstheme="minorHAnsi"/>
                <w:sz w:val="20"/>
                <w:u w:val="single"/>
                <w:lang w:val="en-CA"/>
              </w:rPr>
              <w:t>. Risks / Mitigation Measures</w:t>
            </w:r>
            <w:r w:rsidRPr="00D243BB">
              <w:rPr>
                <w:rFonts w:asciiTheme="minorHAnsi" w:hAnsiTheme="minorHAnsi" w:cstheme="minorHAnsi"/>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0C1BFE0B" w14:textId="77777777" w:rsidR="006A4B53" w:rsidRDefault="006A4B53" w:rsidP="006A4B53">
            <w:pPr>
              <w:jc w:val="both"/>
              <w:rPr>
                <w:rFonts w:asciiTheme="minorHAnsi" w:hAnsiTheme="minorHAnsi" w:cstheme="minorHAnsi"/>
                <w:sz w:val="20"/>
                <w:u w:val="single"/>
                <w:lang w:val="en-CA"/>
              </w:rPr>
            </w:pPr>
          </w:p>
          <w:p w14:paraId="28EDA8C4"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6</w:t>
            </w:r>
            <w:r w:rsidRPr="00D243BB">
              <w:rPr>
                <w:rFonts w:asciiTheme="minorHAnsi" w:hAnsiTheme="minorHAnsi" w:cstheme="minorHAnsi"/>
                <w:sz w:val="20"/>
                <w:u w:val="single"/>
                <w:lang w:val="en-CA"/>
              </w:rPr>
              <w:t>. Reporting and Monitoring</w:t>
            </w:r>
            <w:r w:rsidRPr="00D243BB">
              <w:rPr>
                <w:rFonts w:asciiTheme="minorHAnsi" w:hAnsiTheme="minorHAnsi" w:cstheme="minorHAnsi"/>
                <w:sz w:val="20"/>
                <w:lang w:val="en-CA"/>
              </w:rPr>
              <w:t xml:space="preserve">: Please provide a brief description of the mechanisms proposed for this project for reporting to the UNDP and partners, including a reporting schedule. </w:t>
            </w:r>
          </w:p>
          <w:p w14:paraId="40702698" w14:textId="77777777" w:rsidR="00B80CB3" w:rsidRPr="00D243BB" w:rsidRDefault="00B80CB3" w:rsidP="002D3B4A">
            <w:pPr>
              <w:rPr>
                <w:rFonts w:asciiTheme="minorHAnsi" w:hAnsiTheme="minorHAnsi" w:cstheme="minorHAnsi"/>
                <w:sz w:val="20"/>
                <w:u w:val="single"/>
                <w:lang w:val="en-CA"/>
              </w:rPr>
            </w:pPr>
          </w:p>
          <w:p w14:paraId="29856252" w14:textId="77777777" w:rsidR="00C83389" w:rsidRPr="00D243BB" w:rsidRDefault="00C83389"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B80CB3" w:rsidRPr="00D243BB">
              <w:rPr>
                <w:rFonts w:asciiTheme="minorHAnsi" w:hAnsiTheme="minorHAnsi" w:cstheme="minorHAnsi"/>
                <w:sz w:val="20"/>
                <w:u w:val="single"/>
                <w:lang w:val="en-CA"/>
              </w:rPr>
              <w:t>7</w:t>
            </w:r>
            <w:r w:rsidRPr="00D243BB">
              <w:rPr>
                <w:rFonts w:asciiTheme="minorHAnsi" w:hAnsiTheme="minorHAnsi" w:cstheme="minorHAnsi"/>
                <w:sz w:val="20"/>
                <w:u w:val="single"/>
                <w:lang w:val="en-CA"/>
              </w:rPr>
              <w:t>. Anti-Corruption Strategy</w:t>
            </w:r>
            <w:r w:rsidRPr="00D243BB">
              <w:rPr>
                <w:rFonts w:asciiTheme="minorHAnsi" w:hAnsiTheme="minorHAnsi" w:cstheme="minorHAnsi"/>
                <w:sz w:val="20"/>
                <w:lang w:val="en-CA"/>
              </w:rPr>
              <w:t>: Define the anti-corruption strategy that will be applied in this project to prevent the misuse of funds.  Describe the financial controls that will be put in place.</w:t>
            </w:r>
          </w:p>
          <w:p w14:paraId="7D19BA1A" w14:textId="77777777" w:rsidR="006A4B53" w:rsidRPr="00D243BB" w:rsidRDefault="006A4B53" w:rsidP="006A4B53">
            <w:pPr>
              <w:jc w:val="both"/>
              <w:rPr>
                <w:rFonts w:asciiTheme="minorHAnsi" w:hAnsiTheme="minorHAnsi" w:cstheme="minorHAnsi"/>
                <w:sz w:val="20"/>
                <w:lang w:val="en-CA"/>
              </w:rPr>
            </w:pPr>
          </w:p>
          <w:p w14:paraId="5F05813D"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8</w:t>
            </w:r>
            <w:r w:rsidRPr="00D243BB">
              <w:rPr>
                <w:rFonts w:asciiTheme="minorHAnsi" w:hAnsiTheme="minorHAnsi" w:cstheme="minorHAnsi"/>
                <w:sz w:val="20"/>
                <w:u w:val="single"/>
                <w:lang w:val="en-CA"/>
              </w:rPr>
              <w:t>. Partnerships</w:t>
            </w:r>
            <w:r w:rsidRPr="00D243BB">
              <w:rPr>
                <w:rFonts w:asciiTheme="minorHAnsi" w:hAnsiTheme="minorHAnsi" w:cstheme="minorHAnsi"/>
                <w:sz w:val="20"/>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713BDC7F" w14:textId="77777777" w:rsidR="006A4B53" w:rsidRPr="00D243BB" w:rsidRDefault="006A4B53" w:rsidP="002D3B4A">
            <w:pPr>
              <w:jc w:val="both"/>
              <w:rPr>
                <w:rFonts w:asciiTheme="minorHAnsi" w:hAnsiTheme="minorHAnsi" w:cstheme="minorHAnsi"/>
                <w:sz w:val="20"/>
                <w:szCs w:val="20"/>
                <w:lang w:val="en-CA"/>
              </w:rPr>
            </w:pPr>
          </w:p>
          <w:p w14:paraId="2086DE16" w14:textId="77777777" w:rsidR="0082668F" w:rsidRPr="00D243BB" w:rsidRDefault="007C1C49" w:rsidP="002D3B4A">
            <w:pPr>
              <w:jc w:val="both"/>
              <w:rPr>
                <w:rFonts w:asciiTheme="minorHAnsi" w:hAnsiTheme="minorHAnsi" w:cstheme="minorHAnsi"/>
                <w:sz w:val="20"/>
                <w:szCs w:val="20"/>
              </w:rPr>
            </w:pPr>
            <w:r w:rsidRPr="00D243BB">
              <w:rPr>
                <w:rFonts w:asciiTheme="minorHAnsi" w:hAnsiTheme="minorHAnsi" w:cstheme="minorHAnsi"/>
                <w:sz w:val="20"/>
                <w:szCs w:val="20"/>
                <w:u w:val="single"/>
                <w:lang w:val="en-CA"/>
              </w:rPr>
              <w:t>2.9 S</w:t>
            </w:r>
            <w:r w:rsidRPr="00D243BB">
              <w:rPr>
                <w:rFonts w:asciiTheme="minorHAnsi" w:hAnsiTheme="minorHAnsi" w:cstheme="minorHAnsi"/>
                <w:sz w:val="20"/>
                <w:szCs w:val="20"/>
                <w:u w:val="single"/>
              </w:rPr>
              <w:t>tatement of Full Disclosure</w:t>
            </w:r>
            <w:r w:rsidRPr="00D243BB">
              <w:rPr>
                <w:rFonts w:asciiTheme="minorHAnsi" w:hAnsiTheme="minorHAnsi" w:cstheme="minorHAnsi"/>
                <w:sz w:val="20"/>
                <w:szCs w:val="20"/>
              </w:rPr>
              <w:t>:  This is intended to disclose any potential conflict in accordance with the definition of “conflict” under Section 4 of this document, if any.</w:t>
            </w:r>
          </w:p>
          <w:p w14:paraId="7102C5D6" w14:textId="77777777" w:rsidR="007C1C49" w:rsidRPr="00D243BB" w:rsidRDefault="007C1C49" w:rsidP="002D3B4A">
            <w:pPr>
              <w:jc w:val="both"/>
              <w:rPr>
                <w:rFonts w:asciiTheme="minorHAnsi" w:hAnsiTheme="minorHAnsi" w:cstheme="minorHAnsi"/>
                <w:sz w:val="20"/>
                <w:szCs w:val="20"/>
                <w:u w:val="single"/>
                <w:lang w:val="en-CA"/>
              </w:rPr>
            </w:pPr>
          </w:p>
          <w:p w14:paraId="126C8666" w14:textId="77777777" w:rsidR="007C1C49" w:rsidRPr="00D243BB" w:rsidRDefault="00DC317B" w:rsidP="002D3B4A">
            <w:pPr>
              <w:jc w:val="both"/>
              <w:rPr>
                <w:rFonts w:asciiTheme="minorHAnsi" w:hAnsiTheme="minorHAnsi" w:cstheme="minorHAnsi"/>
                <w:szCs w:val="22"/>
              </w:rPr>
            </w:pPr>
            <w:r w:rsidRPr="00D243BB">
              <w:rPr>
                <w:rFonts w:asciiTheme="minorHAnsi" w:hAnsiTheme="minorHAnsi" w:cstheme="minorHAnsi"/>
                <w:sz w:val="20"/>
                <w:szCs w:val="20"/>
                <w:u w:val="single"/>
                <w:lang w:val="en-CA"/>
              </w:rPr>
              <w:t>2.</w:t>
            </w:r>
            <w:r w:rsidR="007C1C49" w:rsidRPr="00D243BB">
              <w:rPr>
                <w:rFonts w:asciiTheme="minorHAnsi" w:hAnsiTheme="minorHAnsi" w:cstheme="minorHAnsi"/>
                <w:sz w:val="20"/>
                <w:szCs w:val="20"/>
                <w:u w:val="single"/>
                <w:lang w:val="en-CA"/>
              </w:rPr>
              <w:t>10</w:t>
            </w:r>
            <w:r w:rsidR="00DC5FAD" w:rsidRPr="00D243BB">
              <w:rPr>
                <w:rFonts w:asciiTheme="minorHAnsi" w:hAnsiTheme="minorHAnsi" w:cstheme="minorHAnsi"/>
                <w:sz w:val="20"/>
                <w:szCs w:val="20"/>
                <w:u w:val="single"/>
                <w:lang w:val="en-CA"/>
              </w:rPr>
              <w:t xml:space="preserve"> </w:t>
            </w:r>
            <w:r w:rsidRPr="00D243BB">
              <w:rPr>
                <w:rFonts w:asciiTheme="minorHAnsi" w:hAnsiTheme="minorHAnsi" w:cstheme="minorHAnsi"/>
                <w:sz w:val="20"/>
                <w:szCs w:val="20"/>
                <w:u w:val="single"/>
                <w:lang w:val="en-CA"/>
              </w:rPr>
              <w:t xml:space="preserve"> Other:</w:t>
            </w:r>
            <w:r w:rsidRPr="00D243BB">
              <w:rPr>
                <w:rFonts w:asciiTheme="minorHAnsi" w:hAnsiTheme="minorHAnsi" w:cstheme="minorHAnsi"/>
                <w:sz w:val="20"/>
                <w:szCs w:val="20"/>
                <w:lang w:val="en-CA"/>
              </w:rPr>
              <w:t xml:space="preserve"> Any other comments or information regarding</w:t>
            </w:r>
            <w:r w:rsidRPr="00D243BB">
              <w:rPr>
                <w:rFonts w:asciiTheme="minorHAnsi" w:hAnsiTheme="minorHAnsi" w:cstheme="minorHAnsi"/>
                <w:sz w:val="20"/>
                <w:lang w:val="en-CA"/>
              </w:rPr>
              <w:t xml:space="preserve"> the project approach</w:t>
            </w:r>
            <w:r w:rsidR="00902DB6" w:rsidRPr="00D243BB">
              <w:rPr>
                <w:rFonts w:asciiTheme="minorHAnsi" w:hAnsiTheme="minorHAnsi" w:cstheme="minorHAnsi"/>
                <w:sz w:val="20"/>
                <w:lang w:val="en-CA"/>
              </w:rPr>
              <w:t xml:space="preserve"> and methodology that will be adopted</w:t>
            </w:r>
            <w:r w:rsidRPr="00D243BB">
              <w:rPr>
                <w:rFonts w:asciiTheme="minorHAnsi" w:hAnsiTheme="minorHAnsi" w:cstheme="minorHAnsi"/>
                <w:sz w:val="20"/>
                <w:lang w:val="en-CA"/>
              </w:rPr>
              <w:t>.</w:t>
            </w:r>
            <w:r w:rsidR="0003522D" w:rsidRPr="00D243BB" w:rsidDel="0003522D">
              <w:rPr>
                <w:rFonts w:asciiTheme="minorHAnsi" w:hAnsiTheme="minorHAnsi" w:cstheme="minorHAnsi"/>
                <w:sz w:val="20"/>
                <w:lang w:val="en-CA"/>
              </w:rPr>
              <w:t xml:space="preserve"> </w:t>
            </w:r>
            <w:r w:rsidR="007C1C49" w:rsidRPr="00D243BB">
              <w:rPr>
                <w:rFonts w:asciiTheme="minorHAnsi" w:hAnsiTheme="minorHAnsi" w:cstheme="minorHAnsi"/>
                <w:sz w:val="20"/>
                <w:lang w:val="en-CA"/>
              </w:rPr>
              <w:t xml:space="preserve"> </w:t>
            </w:r>
          </w:p>
          <w:p w14:paraId="686CC102" w14:textId="77777777" w:rsidR="00DC317B" w:rsidRPr="00D243BB" w:rsidRDefault="00DC317B" w:rsidP="002D3B4A">
            <w:pPr>
              <w:rPr>
                <w:rFonts w:asciiTheme="minorHAnsi" w:hAnsiTheme="minorHAnsi" w:cstheme="minorHAnsi"/>
                <w:sz w:val="20"/>
                <w:lang w:val="en-CA"/>
              </w:rPr>
            </w:pPr>
          </w:p>
        </w:tc>
      </w:tr>
    </w:tbl>
    <w:p w14:paraId="2B08F0DB" w14:textId="77777777" w:rsidR="00DC317B" w:rsidRPr="00D243BB" w:rsidRDefault="00DC317B" w:rsidP="002D3B4A">
      <w:pPr>
        <w:rPr>
          <w:rFonts w:asciiTheme="minorHAnsi" w:hAnsiTheme="minorHAnsi" w:cstheme="minorHAnsi"/>
          <w:sz w:val="20"/>
          <w:lang w:val="en-CA"/>
        </w:rPr>
      </w:pPr>
    </w:p>
    <w:p w14:paraId="110CCD17" w14:textId="77777777" w:rsidR="009B74C6" w:rsidRPr="00D243BB" w:rsidRDefault="009B74C6" w:rsidP="002D3B4A">
      <w:pPr>
        <w:rPr>
          <w:rFonts w:asciiTheme="minorHAnsi" w:hAnsiTheme="minorHAnsi" w:cstheme="minorHAnsi"/>
          <w:b/>
          <w:sz w:val="20"/>
          <w:lang w:val="en-CA"/>
        </w:rPr>
      </w:pPr>
    </w:p>
    <w:tbl>
      <w:tblPr>
        <w:tblStyle w:val="TableGrid"/>
        <w:tblW w:w="0" w:type="auto"/>
        <w:tblLook w:val="04A0" w:firstRow="1" w:lastRow="0" w:firstColumn="1" w:lastColumn="0" w:noHBand="0" w:noVBand="1"/>
      </w:tblPr>
      <w:tblGrid>
        <w:gridCol w:w="9334"/>
      </w:tblGrid>
      <w:tr w:rsidR="009B74C6" w:rsidRPr="00D243BB" w14:paraId="2DDE1A6C" w14:textId="77777777" w:rsidTr="005B5BC2">
        <w:tc>
          <w:tcPr>
            <w:tcW w:w="9108" w:type="dxa"/>
            <w:shd w:val="clear" w:color="auto" w:fill="auto"/>
          </w:tcPr>
          <w:p w14:paraId="3324A26E" w14:textId="77777777" w:rsidR="009B74C6" w:rsidRPr="00D243BB" w:rsidRDefault="009B74C6" w:rsidP="002D3B4A">
            <w:pPr>
              <w:pStyle w:val="Heading4"/>
              <w:pBdr>
                <w:top w:val="single" w:sz="4" w:space="1" w:color="auto"/>
                <w:left w:val="single" w:sz="4" w:space="4" w:color="auto"/>
                <w:bottom w:val="single" w:sz="4" w:space="1" w:color="auto"/>
                <w:right w:val="single" w:sz="4" w:space="4" w:color="auto"/>
              </w:pBdr>
              <w:shd w:val="clear" w:color="auto" w:fill="C0C0C0"/>
              <w:jc w:val="center"/>
              <w:rPr>
                <w:rFonts w:asciiTheme="minorHAnsi" w:eastAsia="Arial Unicode MS" w:hAnsiTheme="minorHAnsi" w:cstheme="minorHAnsi"/>
                <w:b/>
                <w:lang w:val="en-CA"/>
              </w:rPr>
            </w:pPr>
            <w:r w:rsidRPr="00D243BB">
              <w:rPr>
                <w:rFonts w:asciiTheme="minorHAnsi" w:hAnsiTheme="minorHAnsi" w:cstheme="minorHAnsi"/>
                <w:b/>
                <w:lang w:val="en-CA"/>
              </w:rPr>
              <w:t>SECTION 3: PERSONNEL</w:t>
            </w:r>
          </w:p>
          <w:p w14:paraId="1F781CD8" w14:textId="77777777" w:rsidR="009B74C6" w:rsidRPr="00D243BB" w:rsidRDefault="009B74C6" w:rsidP="002D3B4A">
            <w:pPr>
              <w:rPr>
                <w:rFonts w:asciiTheme="minorHAnsi" w:hAnsiTheme="minorHAnsi" w:cstheme="minorHAnsi"/>
                <w:sz w:val="20"/>
                <w:lang w:val="en-CA"/>
              </w:rPr>
            </w:pPr>
          </w:p>
          <w:p w14:paraId="5DF75DDD" w14:textId="77777777" w:rsidR="009B74C6" w:rsidRPr="00D243BB" w:rsidRDefault="009B74C6" w:rsidP="002D3B4A">
            <w:pPr>
              <w:rPr>
                <w:rFonts w:asciiTheme="minorHAnsi" w:hAnsiTheme="minorHAnsi" w:cstheme="minorHAnsi"/>
                <w:sz w:val="20"/>
                <w:lang w:val="en-CA"/>
              </w:rPr>
            </w:pPr>
            <w:r w:rsidRPr="00D243BB">
              <w:rPr>
                <w:rFonts w:asciiTheme="minorHAnsi" w:hAnsiTheme="minorHAnsi" w:cstheme="minorHAnsi"/>
                <w:sz w:val="20"/>
                <w:u w:val="single"/>
                <w:lang w:val="en-CA"/>
              </w:rPr>
              <w:t>3.1  Management Structure</w:t>
            </w:r>
            <w:r w:rsidRPr="00D243BB">
              <w:rPr>
                <w:rFonts w:asciiTheme="minorHAnsi" w:hAnsiTheme="minorHAnsi" w:cstheme="minorHAnsi"/>
                <w:sz w:val="20"/>
                <w:lang w:val="en-CA"/>
              </w:rPr>
              <w:t>: Describe the overall management approach toward planning and implementing this activity.  Include an organization chart for the management of the project describing the relationship of key positions and designations.</w:t>
            </w:r>
          </w:p>
          <w:p w14:paraId="75D8C77D" w14:textId="77777777" w:rsidR="00BA7305" w:rsidRPr="00D243BB" w:rsidRDefault="00BA7305" w:rsidP="002D3B4A">
            <w:pPr>
              <w:rPr>
                <w:rFonts w:asciiTheme="minorHAnsi" w:hAnsiTheme="minorHAnsi" w:cstheme="minorHAnsi"/>
                <w:sz w:val="20"/>
                <w:lang w:val="en-CA"/>
              </w:rPr>
            </w:pPr>
          </w:p>
          <w:p w14:paraId="186A0F4F" w14:textId="77777777" w:rsidR="00BA7305" w:rsidRPr="00D243BB" w:rsidRDefault="00BA7305" w:rsidP="002D3B4A">
            <w:pPr>
              <w:rPr>
                <w:rFonts w:asciiTheme="minorHAnsi" w:hAnsiTheme="minorHAnsi" w:cstheme="minorHAnsi"/>
                <w:iCs/>
                <w:sz w:val="20"/>
                <w:szCs w:val="20"/>
              </w:rPr>
            </w:pPr>
            <w:r w:rsidRPr="00D243BB">
              <w:rPr>
                <w:rFonts w:asciiTheme="minorHAnsi" w:hAnsiTheme="minorHAnsi" w:cstheme="minorHAnsi"/>
                <w:sz w:val="20"/>
                <w:u w:val="single"/>
                <w:lang w:val="en-CA"/>
              </w:rPr>
              <w:t xml:space="preserve">3.2  Staff </w:t>
            </w:r>
            <w:r w:rsidR="00846248" w:rsidRPr="00D243BB">
              <w:rPr>
                <w:rFonts w:asciiTheme="minorHAnsi" w:hAnsiTheme="minorHAnsi" w:cstheme="minorHAnsi"/>
                <w:sz w:val="20"/>
                <w:u w:val="single"/>
                <w:lang w:val="en-CA"/>
              </w:rPr>
              <w:t>Time Allocation</w:t>
            </w:r>
            <w:r w:rsidR="00846248" w:rsidRPr="00D243BB">
              <w:rPr>
                <w:rFonts w:asciiTheme="minorHAnsi" w:hAnsiTheme="minorHAnsi" w:cstheme="minorHAnsi"/>
                <w:sz w:val="20"/>
                <w:lang w:val="en-CA"/>
              </w:rPr>
              <w:t xml:space="preserve">:  </w:t>
            </w:r>
            <w:r w:rsidR="00846248" w:rsidRPr="00D243BB">
              <w:rPr>
                <w:rFonts w:asciiTheme="minorHAnsi" w:hAnsiTheme="minorHAnsi" w:cstheme="minorHAnsi"/>
                <w:iCs/>
                <w:sz w:val="20"/>
                <w:szCs w:val="20"/>
              </w:rPr>
              <w:t>Provide</w:t>
            </w:r>
            <w:r w:rsidRPr="00D243BB">
              <w:rPr>
                <w:rFonts w:asciiTheme="minorHAnsi" w:hAnsiTheme="minorHAnsi" w:cstheme="minorHAnsi"/>
                <w:iCs/>
                <w:sz w:val="20"/>
                <w:szCs w:val="20"/>
              </w:rPr>
              <w:t xml:space="preserve"> a spreadsheet will be included to show the activities of each staff member and the time allocated for his/her involvement. </w:t>
            </w:r>
            <w:r w:rsidR="00846248" w:rsidRPr="00D243BB">
              <w:rPr>
                <w:rFonts w:asciiTheme="minorHAnsi" w:hAnsiTheme="minorHAnsi" w:cstheme="minorHAnsi"/>
                <w:iCs/>
                <w:sz w:val="20"/>
                <w:szCs w:val="20"/>
              </w:rPr>
              <w:t xml:space="preserve"> (Note :</w:t>
            </w:r>
            <w:r w:rsidRPr="00D243BB">
              <w:rPr>
                <w:rFonts w:asciiTheme="minorHAnsi" w:hAnsiTheme="minorHAnsi" w:cstheme="minorHAnsi"/>
                <w:i/>
                <w:iCs/>
                <w:sz w:val="20"/>
                <w:szCs w:val="20"/>
              </w:rPr>
              <w:t>This spreadsheet is crucial and no substitution of personnel will be tolerated once the contract has been awarded except in extreme circumstances and with the written approval of the UNDP.  If substitution is unavoidable it will be with a person who, in the opinion of the UNDP project manager, is at least as experienced as the person being replaced, and subject to the approval of UNDP. No increase in costs will be considered as a result of any substitution.</w:t>
            </w:r>
            <w:r w:rsidR="00846248" w:rsidRPr="00D243BB">
              <w:rPr>
                <w:rFonts w:asciiTheme="minorHAnsi" w:hAnsiTheme="minorHAnsi" w:cstheme="minorHAnsi"/>
                <w:i/>
                <w:iCs/>
                <w:sz w:val="20"/>
                <w:szCs w:val="20"/>
              </w:rPr>
              <w:t>)</w:t>
            </w:r>
          </w:p>
          <w:p w14:paraId="37D9F7C8" w14:textId="77777777" w:rsidR="00BA7305" w:rsidRPr="00D243BB" w:rsidRDefault="00BA7305" w:rsidP="002D3B4A">
            <w:pPr>
              <w:rPr>
                <w:rFonts w:asciiTheme="minorHAnsi" w:hAnsiTheme="minorHAnsi" w:cstheme="minorHAnsi"/>
                <w:sz w:val="20"/>
                <w:lang w:val="en-CA"/>
              </w:rPr>
            </w:pPr>
          </w:p>
          <w:p w14:paraId="40038255" w14:textId="77777777" w:rsidR="006E0F74" w:rsidRPr="00D243BB" w:rsidRDefault="009B74C6" w:rsidP="002D3B4A">
            <w:pPr>
              <w:pStyle w:val="BodyText2"/>
              <w:spacing w:after="0" w:line="240" w:lineRule="auto"/>
              <w:rPr>
                <w:rFonts w:asciiTheme="minorHAnsi" w:hAnsiTheme="minorHAnsi" w:cstheme="minorHAnsi"/>
                <w:iCs/>
                <w:sz w:val="20"/>
                <w:szCs w:val="20"/>
                <w:lang w:val="en-CA"/>
              </w:rPr>
            </w:pPr>
            <w:r w:rsidRPr="00D243BB">
              <w:rPr>
                <w:rFonts w:asciiTheme="minorHAnsi" w:hAnsiTheme="minorHAnsi" w:cstheme="minorHAnsi"/>
                <w:sz w:val="20"/>
                <w:u w:val="single"/>
                <w:lang w:val="en-CA"/>
              </w:rPr>
              <w:t>3.</w:t>
            </w:r>
            <w:r w:rsidR="00846248" w:rsidRPr="00D243BB">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Qualifications of Key Personnel. </w:t>
            </w:r>
            <w:r w:rsidRPr="00D243BB">
              <w:rPr>
                <w:rFonts w:asciiTheme="minorHAnsi" w:hAnsiTheme="minorHAnsi" w:cstheme="minorHAnsi"/>
                <w:sz w:val="20"/>
                <w:lang w:val="en-CA"/>
              </w:rPr>
              <w:t xml:space="preserve"> Provide the </w:t>
            </w:r>
            <w:r w:rsidRPr="00D243BB">
              <w:rPr>
                <w:rFonts w:asciiTheme="minorHAnsi" w:hAnsiTheme="minorHAnsi" w:cstheme="minorHAnsi"/>
                <w:iCs/>
                <w:sz w:val="20"/>
                <w:szCs w:val="20"/>
                <w:lang w:val="en-CA"/>
              </w:rPr>
              <w:t>CVs for key personnel (Team Leader, Managerial and general staff) that will be provided to support the implementation of this project</w:t>
            </w:r>
            <w:r w:rsidRPr="00D243BB">
              <w:rPr>
                <w:rFonts w:asciiTheme="minorHAnsi" w:hAnsiTheme="minorHAnsi" w:cstheme="minorHAnsi"/>
                <w:iCs/>
                <w:sz w:val="20"/>
                <w:szCs w:val="20"/>
              </w:rPr>
              <w:t xml:space="preserve">. CVs should demonstrate qualifications in areas relevant to the Scope of Services. </w:t>
            </w:r>
            <w:r w:rsidR="00686E70" w:rsidRPr="00D243BB">
              <w:rPr>
                <w:rFonts w:asciiTheme="minorHAnsi" w:hAnsiTheme="minorHAnsi" w:cstheme="minorHAnsi"/>
                <w:iCs/>
                <w:sz w:val="20"/>
                <w:szCs w:val="20"/>
              </w:rPr>
              <w:t xml:space="preserve"> </w:t>
            </w:r>
            <w:r w:rsidR="006E0F74" w:rsidRPr="00D243BB">
              <w:rPr>
                <w:rFonts w:asciiTheme="minorHAnsi" w:hAnsiTheme="minorHAnsi" w:cstheme="minorHAnsi"/>
                <w:iCs/>
                <w:sz w:val="20"/>
                <w:szCs w:val="20"/>
              </w:rPr>
              <w:t>Please u</w:t>
            </w:r>
            <w:r w:rsidR="00686E70" w:rsidRPr="00D243BB">
              <w:rPr>
                <w:rFonts w:asciiTheme="minorHAnsi" w:hAnsiTheme="minorHAnsi" w:cstheme="minorHAnsi"/>
                <w:iCs/>
                <w:sz w:val="20"/>
                <w:szCs w:val="20"/>
                <w:lang w:val="en-CA"/>
              </w:rPr>
              <w:t>se the format below:</w:t>
            </w:r>
          </w:p>
          <w:p w14:paraId="61ABC614" w14:textId="77777777" w:rsidR="00E85218" w:rsidRPr="00D243BB" w:rsidRDefault="00E85218" w:rsidP="002D3B4A">
            <w:pPr>
              <w:pStyle w:val="BodyText2"/>
              <w:spacing w:after="0" w:line="240" w:lineRule="auto"/>
              <w:rPr>
                <w:rFonts w:asciiTheme="minorHAnsi" w:hAnsiTheme="minorHAnsi" w:cstheme="minorHAnsi"/>
                <w:iCs/>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6E0F74" w:rsidRPr="00D243BB" w14:paraId="4CEB9267" w14:textId="77777777" w:rsidTr="00BE49C7">
              <w:tc>
                <w:tcPr>
                  <w:tcW w:w="4014" w:type="dxa"/>
                  <w:gridSpan w:val="2"/>
                  <w:tcBorders>
                    <w:top w:val="single" w:sz="4" w:space="0" w:color="auto"/>
                    <w:bottom w:val="single" w:sz="4" w:space="0" w:color="auto"/>
                    <w:right w:val="single" w:sz="4" w:space="0" w:color="auto"/>
                  </w:tcBorders>
                </w:tcPr>
                <w:p w14:paraId="15DAC6E2"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Name:</w:t>
                  </w:r>
                </w:p>
              </w:tc>
              <w:tc>
                <w:tcPr>
                  <w:tcW w:w="5094" w:type="dxa"/>
                  <w:gridSpan w:val="2"/>
                  <w:tcBorders>
                    <w:top w:val="single" w:sz="4" w:space="0" w:color="auto"/>
                    <w:left w:val="single" w:sz="4" w:space="0" w:color="auto"/>
                    <w:bottom w:val="single" w:sz="4" w:space="0" w:color="auto"/>
                  </w:tcBorders>
                </w:tcPr>
                <w:p w14:paraId="050C88DF" w14:textId="77777777" w:rsidR="006E0F74" w:rsidRPr="00D243BB" w:rsidRDefault="006E0F74" w:rsidP="002D3B4A">
                  <w:pPr>
                    <w:rPr>
                      <w:rFonts w:asciiTheme="minorHAnsi" w:hAnsiTheme="minorHAnsi" w:cstheme="minorHAnsi"/>
                      <w:sz w:val="20"/>
                      <w:lang w:val="en-CA"/>
                    </w:rPr>
                  </w:pPr>
                </w:p>
              </w:tc>
            </w:tr>
            <w:tr w:rsidR="006E0F74" w:rsidRPr="00D243BB" w14:paraId="19455449" w14:textId="77777777" w:rsidTr="00BE49C7">
              <w:tc>
                <w:tcPr>
                  <w:tcW w:w="4014" w:type="dxa"/>
                  <w:gridSpan w:val="2"/>
                  <w:tcBorders>
                    <w:top w:val="single" w:sz="4" w:space="0" w:color="auto"/>
                    <w:bottom w:val="single" w:sz="4" w:space="0" w:color="auto"/>
                    <w:right w:val="single" w:sz="4" w:space="0" w:color="auto"/>
                  </w:tcBorders>
                </w:tcPr>
                <w:p w14:paraId="045C4686" w14:textId="77777777" w:rsidR="006E0F74" w:rsidRPr="00D243BB" w:rsidRDefault="006E0F74" w:rsidP="00B023F4">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Position for this </w:t>
                  </w:r>
                  <w:r w:rsidR="00B023F4" w:rsidRPr="00D243BB">
                    <w:rPr>
                      <w:rFonts w:asciiTheme="minorHAnsi" w:hAnsiTheme="minorHAnsi" w:cstheme="minorHAnsi"/>
                      <w:b/>
                      <w:bCs/>
                      <w:sz w:val="20"/>
                      <w:lang w:val="en-CA"/>
                    </w:rPr>
                    <w:t>Contract</w:t>
                  </w:r>
                  <w:r w:rsidRPr="00D243BB">
                    <w:rPr>
                      <w:rFonts w:asciiTheme="minorHAnsi" w:hAnsiTheme="minorHAnsi" w:cstheme="minorHAnsi"/>
                      <w:b/>
                      <w:bCs/>
                      <w:sz w:val="20"/>
                      <w:lang w:val="en-CA"/>
                    </w:rPr>
                    <w:t>:</w:t>
                  </w:r>
                </w:p>
              </w:tc>
              <w:tc>
                <w:tcPr>
                  <w:tcW w:w="5094" w:type="dxa"/>
                  <w:gridSpan w:val="2"/>
                  <w:tcBorders>
                    <w:top w:val="single" w:sz="4" w:space="0" w:color="auto"/>
                    <w:left w:val="single" w:sz="4" w:space="0" w:color="auto"/>
                    <w:bottom w:val="single" w:sz="4" w:space="0" w:color="auto"/>
                  </w:tcBorders>
                </w:tcPr>
                <w:p w14:paraId="630A32A2" w14:textId="77777777" w:rsidR="006E0F74" w:rsidRPr="00D243BB" w:rsidRDefault="006E0F74" w:rsidP="002D3B4A">
                  <w:pPr>
                    <w:rPr>
                      <w:rFonts w:asciiTheme="minorHAnsi" w:hAnsiTheme="minorHAnsi" w:cstheme="minorHAnsi"/>
                      <w:sz w:val="20"/>
                      <w:lang w:val="en-CA"/>
                    </w:rPr>
                  </w:pPr>
                </w:p>
              </w:tc>
            </w:tr>
            <w:tr w:rsidR="006E0F74" w:rsidRPr="00D243BB" w14:paraId="78ED1302" w14:textId="77777777" w:rsidTr="00BE49C7">
              <w:tc>
                <w:tcPr>
                  <w:tcW w:w="4014" w:type="dxa"/>
                  <w:gridSpan w:val="2"/>
                  <w:tcBorders>
                    <w:top w:val="single" w:sz="4" w:space="0" w:color="auto"/>
                    <w:bottom w:val="single" w:sz="4" w:space="0" w:color="auto"/>
                    <w:right w:val="single" w:sz="4" w:space="0" w:color="auto"/>
                  </w:tcBorders>
                </w:tcPr>
                <w:p w14:paraId="13BF296C"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Nationality: </w:t>
                  </w:r>
                </w:p>
              </w:tc>
              <w:tc>
                <w:tcPr>
                  <w:tcW w:w="5094" w:type="dxa"/>
                  <w:gridSpan w:val="2"/>
                  <w:tcBorders>
                    <w:top w:val="single" w:sz="4" w:space="0" w:color="auto"/>
                    <w:left w:val="single" w:sz="4" w:space="0" w:color="auto"/>
                    <w:bottom w:val="single" w:sz="4" w:space="0" w:color="auto"/>
                  </w:tcBorders>
                </w:tcPr>
                <w:p w14:paraId="27A4D0DA" w14:textId="77777777" w:rsidR="006E0F74" w:rsidRPr="00D243BB" w:rsidRDefault="006E0F74" w:rsidP="002D3B4A">
                  <w:pPr>
                    <w:rPr>
                      <w:rFonts w:asciiTheme="minorHAnsi" w:hAnsiTheme="minorHAnsi" w:cstheme="minorHAnsi"/>
                      <w:sz w:val="20"/>
                      <w:lang w:val="en-CA"/>
                    </w:rPr>
                  </w:pPr>
                </w:p>
              </w:tc>
            </w:tr>
            <w:tr w:rsidR="006E0F74" w:rsidRPr="00D243BB" w14:paraId="549F172C" w14:textId="77777777" w:rsidTr="00BE49C7">
              <w:tc>
                <w:tcPr>
                  <w:tcW w:w="4014" w:type="dxa"/>
                  <w:gridSpan w:val="2"/>
                  <w:tcBorders>
                    <w:top w:val="single" w:sz="4" w:space="0" w:color="auto"/>
                    <w:bottom w:val="single" w:sz="4" w:space="0" w:color="auto"/>
                    <w:right w:val="single" w:sz="4" w:space="0" w:color="auto"/>
                  </w:tcBorders>
                </w:tcPr>
                <w:p w14:paraId="39FF2F6F"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Contact information:</w:t>
                  </w:r>
                </w:p>
              </w:tc>
              <w:tc>
                <w:tcPr>
                  <w:tcW w:w="5094" w:type="dxa"/>
                  <w:gridSpan w:val="2"/>
                  <w:tcBorders>
                    <w:top w:val="single" w:sz="4" w:space="0" w:color="auto"/>
                    <w:left w:val="single" w:sz="4" w:space="0" w:color="auto"/>
                    <w:bottom w:val="single" w:sz="4" w:space="0" w:color="auto"/>
                  </w:tcBorders>
                </w:tcPr>
                <w:p w14:paraId="0DCB8AF8" w14:textId="77777777" w:rsidR="006E0F74" w:rsidRPr="00D243BB" w:rsidRDefault="006E0F74" w:rsidP="002D3B4A">
                  <w:pPr>
                    <w:rPr>
                      <w:rFonts w:asciiTheme="minorHAnsi" w:hAnsiTheme="minorHAnsi" w:cstheme="minorHAnsi"/>
                      <w:sz w:val="20"/>
                      <w:lang w:val="en-CA"/>
                    </w:rPr>
                  </w:pPr>
                </w:p>
              </w:tc>
            </w:tr>
            <w:tr w:rsidR="001A5210" w:rsidRPr="00D243BB" w14:paraId="412EF953" w14:textId="77777777" w:rsidTr="00BE49C7">
              <w:tc>
                <w:tcPr>
                  <w:tcW w:w="4014" w:type="dxa"/>
                  <w:gridSpan w:val="2"/>
                  <w:tcBorders>
                    <w:top w:val="single" w:sz="4" w:space="0" w:color="auto"/>
                    <w:bottom w:val="single" w:sz="4" w:space="0" w:color="auto"/>
                    <w:right w:val="single" w:sz="4" w:space="0" w:color="auto"/>
                  </w:tcBorders>
                </w:tcPr>
                <w:p w14:paraId="7648CCF8" w14:textId="77777777" w:rsidR="001A5210" w:rsidRPr="00D243BB" w:rsidRDefault="001A5210"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Countries of Work Experience:</w:t>
                  </w:r>
                </w:p>
              </w:tc>
              <w:tc>
                <w:tcPr>
                  <w:tcW w:w="5094" w:type="dxa"/>
                  <w:gridSpan w:val="2"/>
                  <w:tcBorders>
                    <w:top w:val="single" w:sz="4" w:space="0" w:color="auto"/>
                    <w:left w:val="single" w:sz="4" w:space="0" w:color="auto"/>
                    <w:bottom w:val="single" w:sz="4" w:space="0" w:color="auto"/>
                  </w:tcBorders>
                </w:tcPr>
                <w:p w14:paraId="61EC4C10" w14:textId="77777777" w:rsidR="001A5210" w:rsidRPr="00D243BB" w:rsidRDefault="001A5210" w:rsidP="002D3B4A">
                  <w:pPr>
                    <w:rPr>
                      <w:rFonts w:asciiTheme="minorHAnsi" w:hAnsiTheme="minorHAnsi" w:cstheme="minorHAnsi"/>
                      <w:sz w:val="20"/>
                      <w:lang w:val="en-CA"/>
                    </w:rPr>
                  </w:pPr>
                </w:p>
              </w:tc>
            </w:tr>
            <w:tr w:rsidR="006E0F74" w:rsidRPr="00D243BB" w14:paraId="30630E29" w14:textId="77777777" w:rsidTr="00BE49C7">
              <w:tc>
                <w:tcPr>
                  <w:tcW w:w="4014" w:type="dxa"/>
                  <w:gridSpan w:val="2"/>
                  <w:tcBorders>
                    <w:top w:val="single" w:sz="4" w:space="0" w:color="auto"/>
                    <w:bottom w:val="single" w:sz="4" w:space="0" w:color="auto"/>
                    <w:right w:val="single" w:sz="4" w:space="0" w:color="auto"/>
                  </w:tcBorders>
                </w:tcPr>
                <w:p w14:paraId="421FB421"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Language Skills:</w:t>
                  </w:r>
                </w:p>
              </w:tc>
              <w:tc>
                <w:tcPr>
                  <w:tcW w:w="5094" w:type="dxa"/>
                  <w:gridSpan w:val="2"/>
                  <w:tcBorders>
                    <w:top w:val="single" w:sz="4" w:space="0" w:color="auto"/>
                    <w:left w:val="single" w:sz="4" w:space="0" w:color="auto"/>
                    <w:bottom w:val="single" w:sz="4" w:space="0" w:color="auto"/>
                  </w:tcBorders>
                </w:tcPr>
                <w:p w14:paraId="554E1AB2" w14:textId="77777777" w:rsidR="006E0F74" w:rsidRPr="00D243BB" w:rsidRDefault="006E0F74" w:rsidP="002D3B4A">
                  <w:pPr>
                    <w:rPr>
                      <w:rFonts w:asciiTheme="minorHAnsi" w:hAnsiTheme="minorHAnsi" w:cstheme="minorHAnsi"/>
                      <w:sz w:val="20"/>
                      <w:lang w:val="en-CA"/>
                    </w:rPr>
                  </w:pPr>
                </w:p>
              </w:tc>
            </w:tr>
            <w:tr w:rsidR="006E0F74" w:rsidRPr="00D243BB" w14:paraId="31BA68B8" w14:textId="77777777" w:rsidTr="00BE49C7">
              <w:tc>
                <w:tcPr>
                  <w:tcW w:w="4014" w:type="dxa"/>
                  <w:gridSpan w:val="2"/>
                  <w:tcBorders>
                    <w:top w:val="single" w:sz="4" w:space="0" w:color="auto"/>
                    <w:bottom w:val="single" w:sz="4" w:space="0" w:color="auto"/>
                    <w:right w:val="single" w:sz="4" w:space="0" w:color="auto"/>
                  </w:tcBorders>
                </w:tcPr>
                <w:p w14:paraId="6322F928"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sz w:val="20"/>
                      <w:lang w:val="en-CA"/>
                    </w:rPr>
                    <w:t>Educational and other Qualifications:</w:t>
                  </w:r>
                </w:p>
              </w:tc>
              <w:tc>
                <w:tcPr>
                  <w:tcW w:w="5094" w:type="dxa"/>
                  <w:gridSpan w:val="2"/>
                  <w:tcBorders>
                    <w:top w:val="single" w:sz="4" w:space="0" w:color="auto"/>
                    <w:left w:val="single" w:sz="4" w:space="0" w:color="auto"/>
                    <w:bottom w:val="single" w:sz="4" w:space="0" w:color="auto"/>
                  </w:tcBorders>
                </w:tcPr>
                <w:p w14:paraId="4FBD718F" w14:textId="77777777" w:rsidR="006E0F74" w:rsidRPr="00D243BB" w:rsidRDefault="006E0F74" w:rsidP="002D3B4A">
                  <w:pPr>
                    <w:rPr>
                      <w:rFonts w:asciiTheme="minorHAnsi" w:hAnsiTheme="minorHAnsi" w:cstheme="minorHAnsi"/>
                      <w:sz w:val="20"/>
                      <w:lang w:val="en-CA"/>
                    </w:rPr>
                  </w:pPr>
                </w:p>
              </w:tc>
            </w:tr>
            <w:tr w:rsidR="006E0F74" w:rsidRPr="00D243BB" w14:paraId="3B9A4864" w14:textId="77777777" w:rsidTr="00BE49C7">
              <w:tc>
                <w:tcPr>
                  <w:tcW w:w="9108" w:type="dxa"/>
                  <w:gridSpan w:val="4"/>
                  <w:tcBorders>
                    <w:top w:val="single" w:sz="4" w:space="0" w:color="auto"/>
                    <w:bottom w:val="single" w:sz="4" w:space="0" w:color="auto"/>
                  </w:tcBorders>
                </w:tcPr>
                <w:p w14:paraId="575038A7" w14:textId="77777777" w:rsidR="006E0F74" w:rsidRPr="00D243BB" w:rsidRDefault="00686E70"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Summary of Experience:     </w:t>
                  </w:r>
                  <w:r w:rsidR="006E0F74" w:rsidRPr="00D243BB">
                    <w:rPr>
                      <w:rFonts w:asciiTheme="minorHAnsi" w:hAnsiTheme="minorHAnsi" w:cstheme="minorHAnsi"/>
                      <w:bCs/>
                      <w:i/>
                      <w:sz w:val="20"/>
                      <w:szCs w:val="20"/>
                      <w:lang w:val="en-CA"/>
                    </w:rPr>
                    <w:t>Highlight experience in the region and on sim</w:t>
                  </w:r>
                  <w:r w:rsidRPr="00D243BB">
                    <w:rPr>
                      <w:rFonts w:asciiTheme="minorHAnsi" w:hAnsiTheme="minorHAnsi" w:cstheme="minorHAnsi"/>
                      <w:bCs/>
                      <w:i/>
                      <w:sz w:val="20"/>
                      <w:szCs w:val="20"/>
                      <w:lang w:val="en-CA"/>
                    </w:rPr>
                    <w:t>ilar projects.</w:t>
                  </w:r>
                  <w:r w:rsidRPr="00D243BB">
                    <w:rPr>
                      <w:rFonts w:asciiTheme="minorHAnsi" w:hAnsiTheme="minorHAnsi" w:cstheme="minorHAnsi"/>
                      <w:bCs/>
                      <w:sz w:val="20"/>
                      <w:szCs w:val="20"/>
                      <w:lang w:val="en-CA"/>
                    </w:rPr>
                    <w:t xml:space="preserve"> </w:t>
                  </w:r>
                </w:p>
              </w:tc>
            </w:tr>
            <w:tr w:rsidR="006E0F74" w:rsidRPr="00D243BB" w14:paraId="02F095C5" w14:textId="77777777" w:rsidTr="00BE49C7">
              <w:tc>
                <w:tcPr>
                  <w:tcW w:w="9108" w:type="dxa"/>
                  <w:gridSpan w:val="4"/>
                  <w:tcBorders>
                    <w:top w:val="single" w:sz="4" w:space="0" w:color="auto"/>
                    <w:bottom w:val="single" w:sz="4" w:space="0" w:color="auto"/>
                  </w:tcBorders>
                </w:tcPr>
                <w:p w14:paraId="28D8097C" w14:textId="77777777" w:rsidR="006E0F74" w:rsidRPr="00D243BB" w:rsidRDefault="006E0F74" w:rsidP="002D3B4A">
                  <w:pPr>
                    <w:pStyle w:val="IndexHeading"/>
                    <w:rPr>
                      <w:rFonts w:asciiTheme="minorHAnsi" w:hAnsiTheme="minorHAnsi" w:cstheme="minorHAnsi"/>
                      <w:sz w:val="20"/>
                      <w:szCs w:val="20"/>
                      <w:lang w:val="en-CA"/>
                    </w:rPr>
                  </w:pPr>
                  <w:r w:rsidRPr="00D243BB">
                    <w:rPr>
                      <w:rFonts w:asciiTheme="minorHAnsi" w:hAnsiTheme="minorHAnsi" w:cstheme="minorHAnsi"/>
                      <w:sz w:val="20"/>
                      <w:szCs w:val="20"/>
                      <w:lang w:val="en-CA"/>
                    </w:rPr>
                    <w:t>Relevant Experience (From most recent):</w:t>
                  </w:r>
                </w:p>
              </w:tc>
            </w:tr>
            <w:tr w:rsidR="006E0F74" w:rsidRPr="00D243BB" w14:paraId="2FF7C5FC" w14:textId="77777777" w:rsidTr="00BE49C7">
              <w:tc>
                <w:tcPr>
                  <w:tcW w:w="2854" w:type="dxa"/>
                  <w:tcBorders>
                    <w:top w:val="single" w:sz="4" w:space="0" w:color="auto"/>
                    <w:bottom w:val="single" w:sz="4" w:space="0" w:color="auto"/>
                    <w:right w:val="single" w:sz="4" w:space="0" w:color="auto"/>
                  </w:tcBorders>
                </w:tcPr>
                <w:p w14:paraId="62AE5120"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Period: </w:t>
                  </w:r>
                  <w:r w:rsidR="008A6864" w:rsidRPr="00D243BB">
                    <w:rPr>
                      <w:rFonts w:asciiTheme="minorHAnsi" w:hAnsiTheme="minorHAnsi" w:cstheme="minorHAnsi"/>
                      <w:b/>
                      <w:sz w:val="20"/>
                      <w:lang w:val="en-CA"/>
                    </w:rPr>
                    <w:t xml:space="preserve"> </w:t>
                  </w:r>
                  <w:r w:rsidRPr="00D243BB">
                    <w:rPr>
                      <w:rFonts w:asciiTheme="minorHAnsi" w:hAnsiTheme="minorHAnsi" w:cstheme="minorHAnsi"/>
                      <w:b/>
                      <w:sz w:val="20"/>
                      <w:lang w:val="en-CA"/>
                    </w:rPr>
                    <w:t>From – To</w:t>
                  </w:r>
                </w:p>
              </w:tc>
              <w:tc>
                <w:tcPr>
                  <w:tcW w:w="3390" w:type="dxa"/>
                  <w:gridSpan w:val="2"/>
                  <w:tcBorders>
                    <w:top w:val="single" w:sz="4" w:space="0" w:color="auto"/>
                    <w:left w:val="single" w:sz="4" w:space="0" w:color="auto"/>
                    <w:bottom w:val="single" w:sz="4" w:space="0" w:color="auto"/>
                    <w:right w:val="single" w:sz="4" w:space="0" w:color="auto"/>
                  </w:tcBorders>
                </w:tcPr>
                <w:p w14:paraId="546B190F"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Name of activity/ </w:t>
                  </w:r>
                  <w:r w:rsidR="00742D3E" w:rsidRPr="00D243BB">
                    <w:rPr>
                      <w:rFonts w:asciiTheme="minorHAnsi" w:hAnsiTheme="minorHAnsi" w:cstheme="minorHAnsi"/>
                      <w:b/>
                      <w:sz w:val="20"/>
                      <w:lang w:val="en-CA"/>
                    </w:rPr>
                    <w:t xml:space="preserve">Project/ </w:t>
                  </w:r>
                  <w:r w:rsidRPr="00D243BB">
                    <w:rPr>
                      <w:rFonts w:asciiTheme="minorHAnsi" w:hAnsiTheme="minorHAnsi" w:cstheme="minorHAnsi"/>
                      <w:b/>
                      <w:sz w:val="20"/>
                      <w:lang w:val="en-CA"/>
                    </w:rPr>
                    <w:t>funding organisation</w:t>
                  </w:r>
                  <w:r w:rsidR="00742D3E" w:rsidRPr="00D243BB">
                    <w:rPr>
                      <w:rFonts w:asciiTheme="minorHAnsi" w:hAnsiTheme="minorHAnsi" w:cstheme="minorHAnsi"/>
                      <w:b/>
                      <w:sz w:val="20"/>
                      <w:lang w:val="en-CA"/>
                    </w:rPr>
                    <w:t>, if applicable</w:t>
                  </w:r>
                  <w:r w:rsidRPr="00D243BB">
                    <w:rPr>
                      <w:rFonts w:asciiTheme="minorHAnsi" w:hAnsiTheme="minorHAnsi" w:cstheme="minorHAnsi"/>
                      <w:b/>
                      <w:sz w:val="20"/>
                      <w:lang w:val="en-CA"/>
                    </w:rPr>
                    <w:t>:</w:t>
                  </w:r>
                </w:p>
              </w:tc>
              <w:tc>
                <w:tcPr>
                  <w:tcW w:w="2864" w:type="dxa"/>
                  <w:tcBorders>
                    <w:top w:val="single" w:sz="4" w:space="0" w:color="auto"/>
                    <w:left w:val="single" w:sz="4" w:space="0" w:color="auto"/>
                    <w:bottom w:val="single" w:sz="4" w:space="0" w:color="auto"/>
                  </w:tcBorders>
                </w:tcPr>
                <w:p w14:paraId="2BAD3C87"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b/>
                      <w:sz w:val="20"/>
                      <w:lang w:val="en-CA"/>
                    </w:rPr>
                    <w:t>Job Title and Activities undertaken</w:t>
                  </w:r>
                  <w:r w:rsidR="00742D3E" w:rsidRPr="00D243BB">
                    <w:rPr>
                      <w:rFonts w:asciiTheme="minorHAnsi" w:hAnsiTheme="minorHAnsi" w:cstheme="minorHAnsi"/>
                      <w:b/>
                      <w:sz w:val="20"/>
                      <w:lang w:val="en-CA"/>
                    </w:rPr>
                    <w:t>/Description of actual role performed</w:t>
                  </w:r>
                  <w:r w:rsidRPr="00D243BB">
                    <w:rPr>
                      <w:rFonts w:asciiTheme="minorHAnsi" w:hAnsiTheme="minorHAnsi" w:cstheme="minorHAnsi"/>
                      <w:b/>
                      <w:sz w:val="20"/>
                      <w:lang w:val="en-CA"/>
                    </w:rPr>
                    <w:t>:</w:t>
                  </w:r>
                  <w:r w:rsidRPr="00D243BB">
                    <w:rPr>
                      <w:rFonts w:asciiTheme="minorHAnsi" w:hAnsiTheme="minorHAnsi" w:cstheme="minorHAnsi"/>
                      <w:sz w:val="20"/>
                      <w:lang w:val="en-CA"/>
                    </w:rPr>
                    <w:t xml:space="preserve"> </w:t>
                  </w:r>
                </w:p>
              </w:tc>
            </w:tr>
            <w:tr w:rsidR="006E0F74" w:rsidRPr="00D243BB" w14:paraId="76DFCFBC" w14:textId="77777777" w:rsidTr="00BE49C7">
              <w:tc>
                <w:tcPr>
                  <w:tcW w:w="2854" w:type="dxa"/>
                  <w:tcBorders>
                    <w:top w:val="single" w:sz="4" w:space="0" w:color="auto"/>
                    <w:bottom w:val="single" w:sz="4" w:space="0" w:color="auto"/>
                    <w:right w:val="single" w:sz="4" w:space="0" w:color="auto"/>
                  </w:tcBorders>
                </w:tcPr>
                <w:p w14:paraId="4F731E33"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i/>
                      <w:sz w:val="20"/>
                      <w:lang w:val="en-CA"/>
                    </w:rPr>
                    <w:t>e.g. June 2004-January 2005</w:t>
                  </w:r>
                </w:p>
              </w:tc>
              <w:tc>
                <w:tcPr>
                  <w:tcW w:w="3390" w:type="dxa"/>
                  <w:gridSpan w:val="2"/>
                  <w:tcBorders>
                    <w:top w:val="single" w:sz="4" w:space="0" w:color="auto"/>
                    <w:left w:val="single" w:sz="4" w:space="0" w:color="auto"/>
                    <w:bottom w:val="single" w:sz="4" w:space="0" w:color="auto"/>
                    <w:right w:val="single" w:sz="4" w:space="0" w:color="auto"/>
                  </w:tcBorders>
                </w:tcPr>
                <w:p w14:paraId="0E5A7993"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FF6B739" w14:textId="77777777" w:rsidR="006E0F74" w:rsidRPr="00D243BB" w:rsidRDefault="006E0F74" w:rsidP="002D3B4A">
                  <w:pPr>
                    <w:rPr>
                      <w:rFonts w:asciiTheme="minorHAnsi" w:hAnsiTheme="minorHAnsi" w:cstheme="minorHAnsi"/>
                      <w:sz w:val="20"/>
                      <w:lang w:val="en-CA"/>
                    </w:rPr>
                  </w:pPr>
                </w:p>
              </w:tc>
            </w:tr>
            <w:tr w:rsidR="008A6864" w:rsidRPr="00D243BB" w14:paraId="0F402209" w14:textId="77777777" w:rsidTr="00BE49C7">
              <w:tc>
                <w:tcPr>
                  <w:tcW w:w="2854" w:type="dxa"/>
                  <w:tcBorders>
                    <w:top w:val="single" w:sz="4" w:space="0" w:color="auto"/>
                    <w:bottom w:val="single" w:sz="4" w:space="0" w:color="auto"/>
                    <w:right w:val="single" w:sz="4" w:space="0" w:color="auto"/>
                  </w:tcBorders>
                </w:tcPr>
                <w:p w14:paraId="03314AD3" w14:textId="77777777" w:rsidR="008A6864" w:rsidRPr="00D243BB" w:rsidRDefault="008A686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14:paraId="151026F2" w14:textId="77777777" w:rsidR="008A6864" w:rsidRPr="00D243BB" w:rsidRDefault="008A686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27B2BE6D" w14:textId="77777777" w:rsidR="008A6864" w:rsidRPr="00D243BB" w:rsidRDefault="008A6864" w:rsidP="002D3B4A">
                  <w:pPr>
                    <w:rPr>
                      <w:rFonts w:asciiTheme="minorHAnsi" w:hAnsiTheme="minorHAnsi" w:cstheme="minorHAnsi"/>
                      <w:sz w:val="20"/>
                      <w:lang w:val="en-CA"/>
                    </w:rPr>
                  </w:pPr>
                </w:p>
              </w:tc>
            </w:tr>
            <w:tr w:rsidR="006E0F74" w:rsidRPr="00D243BB" w14:paraId="1A861A91" w14:textId="77777777" w:rsidTr="00BE49C7">
              <w:tc>
                <w:tcPr>
                  <w:tcW w:w="2854" w:type="dxa"/>
                  <w:tcBorders>
                    <w:top w:val="single" w:sz="4" w:space="0" w:color="auto"/>
                    <w:bottom w:val="single" w:sz="4" w:space="0" w:color="auto"/>
                    <w:right w:val="single" w:sz="4" w:space="0" w:color="auto"/>
                  </w:tcBorders>
                </w:tcPr>
                <w:p w14:paraId="2A665CDB" w14:textId="77777777" w:rsidR="006E0F74" w:rsidRPr="00D243BB" w:rsidRDefault="006E0F7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34051021"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4148A245" w14:textId="77777777" w:rsidR="006E0F74" w:rsidRPr="00D243BB" w:rsidRDefault="006E0F74" w:rsidP="002D3B4A">
                  <w:pPr>
                    <w:rPr>
                      <w:rFonts w:asciiTheme="minorHAnsi" w:hAnsiTheme="minorHAnsi" w:cstheme="minorHAnsi"/>
                      <w:sz w:val="20"/>
                      <w:lang w:val="en-CA"/>
                    </w:rPr>
                  </w:pPr>
                </w:p>
              </w:tc>
            </w:tr>
            <w:tr w:rsidR="006E0F74" w:rsidRPr="009C18D0" w14:paraId="4818D75E" w14:textId="77777777" w:rsidTr="00BE49C7">
              <w:trPr>
                <w:cantSplit/>
              </w:trPr>
              <w:tc>
                <w:tcPr>
                  <w:tcW w:w="2854" w:type="dxa"/>
                  <w:tcBorders>
                    <w:top w:val="single" w:sz="4" w:space="0" w:color="auto"/>
                    <w:bottom w:val="single" w:sz="4" w:space="0" w:color="auto"/>
                    <w:right w:val="single" w:sz="4" w:space="0" w:color="auto"/>
                  </w:tcBorders>
                </w:tcPr>
                <w:p w14:paraId="25B5FCED" w14:textId="77777777" w:rsidR="006E0F74" w:rsidRPr="009C18D0" w:rsidRDefault="006E0F74"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References</w:t>
                  </w:r>
                  <w:r w:rsidR="00742D3E" w:rsidRPr="009C18D0">
                    <w:rPr>
                      <w:rFonts w:asciiTheme="minorHAnsi" w:hAnsiTheme="minorHAnsi" w:cstheme="minorHAnsi"/>
                      <w:b/>
                      <w:bCs/>
                      <w:sz w:val="20"/>
                      <w:lang w:val="en-CA" w:eastAsia="zh-CN"/>
                    </w:rPr>
                    <w:t xml:space="preserve"> </w:t>
                  </w:r>
                  <w:r w:rsidR="00161B6F">
                    <w:rPr>
                      <w:rFonts w:asciiTheme="minorHAnsi" w:hAnsiTheme="minorHAnsi" w:cstheme="minorHAnsi"/>
                      <w:b/>
                      <w:bCs/>
                      <w:sz w:val="20"/>
                      <w:lang w:val="en-CA" w:eastAsia="zh-CN"/>
                    </w:rPr>
                    <w:t>no.</w:t>
                  </w:r>
                  <w:r w:rsidR="00595F08" w:rsidRPr="009C18D0">
                    <w:rPr>
                      <w:rFonts w:asciiTheme="minorHAnsi" w:hAnsiTheme="minorHAnsi" w:cstheme="minorHAnsi"/>
                      <w:b/>
                      <w:bCs/>
                      <w:sz w:val="20"/>
                      <w:lang w:val="en-CA" w:eastAsia="zh-CN"/>
                    </w:rPr>
                    <w:t xml:space="preserve">1 </w:t>
                  </w:r>
                  <w:r w:rsidR="00742D3E" w:rsidRPr="009C18D0">
                    <w:rPr>
                      <w:rFonts w:asciiTheme="minorHAnsi" w:hAnsiTheme="minorHAnsi" w:cstheme="minorHAnsi"/>
                      <w:b/>
                      <w:bCs/>
                      <w:sz w:val="20"/>
                      <w:lang w:val="en-CA" w:eastAsia="zh-CN"/>
                    </w:rPr>
                    <w:t>(minimum of 3)</w:t>
                  </w:r>
                  <w:r w:rsidRPr="009C18D0">
                    <w:rPr>
                      <w:rFonts w:asciiTheme="minorHAnsi" w:hAnsiTheme="minorHAnsi" w:cstheme="minorHAnsi"/>
                      <w:b/>
                      <w:bCs/>
                      <w:sz w:val="20"/>
                      <w:lang w:val="en-CA" w:eastAsia="zh-CN"/>
                    </w:rPr>
                    <w:t>:</w:t>
                  </w:r>
                </w:p>
                <w:p w14:paraId="51B4D82E" w14:textId="77777777" w:rsidR="006E0F74" w:rsidRPr="009C18D0" w:rsidRDefault="006E0F74" w:rsidP="002D3B4A">
                  <w:pPr>
                    <w:rPr>
                      <w:rFonts w:asciiTheme="minorHAnsi" w:hAnsiTheme="minorHAnsi" w:cstheme="minorHAnsi"/>
                      <w:b/>
                      <w:bCs/>
                      <w:sz w:val="20"/>
                      <w:lang w:val="en-CA" w:eastAsia="zh-CN"/>
                    </w:rPr>
                  </w:pPr>
                </w:p>
              </w:tc>
              <w:tc>
                <w:tcPr>
                  <w:tcW w:w="6254" w:type="dxa"/>
                  <w:gridSpan w:val="3"/>
                  <w:tcBorders>
                    <w:top w:val="single" w:sz="4" w:space="0" w:color="auto"/>
                    <w:left w:val="single" w:sz="4" w:space="0" w:color="auto"/>
                    <w:bottom w:val="single" w:sz="4" w:space="0" w:color="auto"/>
                  </w:tcBorders>
                </w:tcPr>
                <w:p w14:paraId="21D62C83"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076623A" w14:textId="77777777" w:rsidR="00742D3E" w:rsidRPr="009C18D0" w:rsidRDefault="00742D3E" w:rsidP="002D3B4A">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48A30D3B"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23F792F" w14:textId="77777777" w:rsidR="006E0F74"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 xml:space="preserve">Contact Information – </w:t>
                  </w:r>
                  <w:r w:rsidR="00742D3E" w:rsidRPr="009C18D0">
                    <w:rPr>
                      <w:rFonts w:asciiTheme="minorHAnsi" w:hAnsiTheme="minorHAnsi" w:cstheme="minorHAnsi"/>
                      <w:i/>
                      <w:iCs/>
                      <w:sz w:val="20"/>
                      <w:lang w:val="en-CA"/>
                    </w:rPr>
                    <w:t xml:space="preserve">Address; </w:t>
                  </w:r>
                  <w:r w:rsidRPr="009C18D0">
                    <w:rPr>
                      <w:rFonts w:asciiTheme="minorHAnsi" w:hAnsiTheme="minorHAnsi" w:cstheme="minorHAnsi"/>
                      <w:i/>
                      <w:iCs/>
                      <w:sz w:val="20"/>
                      <w:lang w:val="en-CA"/>
                    </w:rPr>
                    <w:t>Phone; Email</w:t>
                  </w:r>
                  <w:r w:rsidR="00742D3E" w:rsidRPr="009C18D0">
                    <w:rPr>
                      <w:rFonts w:asciiTheme="minorHAnsi" w:hAnsiTheme="minorHAnsi" w:cstheme="minorHAnsi"/>
                      <w:i/>
                      <w:iCs/>
                      <w:sz w:val="20"/>
                      <w:lang w:val="en-CA"/>
                    </w:rPr>
                    <w:t>; etc.</w:t>
                  </w:r>
                </w:p>
              </w:tc>
            </w:tr>
            <w:tr w:rsidR="00595F08" w:rsidRPr="009C18D0" w14:paraId="406B3B0C" w14:textId="77777777" w:rsidTr="00BE49C7">
              <w:trPr>
                <w:cantSplit/>
              </w:trPr>
              <w:tc>
                <w:tcPr>
                  <w:tcW w:w="2854" w:type="dxa"/>
                  <w:tcBorders>
                    <w:top w:val="single" w:sz="4" w:space="0" w:color="auto"/>
                    <w:bottom w:val="single" w:sz="4" w:space="0" w:color="auto"/>
                    <w:right w:val="single" w:sz="4" w:space="0" w:color="auto"/>
                  </w:tcBorders>
                </w:tcPr>
                <w:p w14:paraId="7C0AFC13"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2</w:t>
                  </w:r>
                </w:p>
              </w:tc>
              <w:tc>
                <w:tcPr>
                  <w:tcW w:w="6254" w:type="dxa"/>
                  <w:gridSpan w:val="3"/>
                  <w:tcBorders>
                    <w:top w:val="single" w:sz="4" w:space="0" w:color="auto"/>
                    <w:left w:val="single" w:sz="4" w:space="0" w:color="auto"/>
                    <w:bottom w:val="single" w:sz="4" w:space="0" w:color="auto"/>
                  </w:tcBorders>
                </w:tcPr>
                <w:p w14:paraId="4C755751"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4CA3A65A"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31A210"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42311B6"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595F08" w:rsidRPr="009C18D0" w14:paraId="7A56D7A9" w14:textId="77777777" w:rsidTr="00BE49C7">
              <w:trPr>
                <w:cantSplit/>
              </w:trPr>
              <w:tc>
                <w:tcPr>
                  <w:tcW w:w="2854" w:type="dxa"/>
                  <w:tcBorders>
                    <w:top w:val="single" w:sz="4" w:space="0" w:color="auto"/>
                    <w:bottom w:val="single" w:sz="4" w:space="0" w:color="auto"/>
                    <w:right w:val="single" w:sz="4" w:space="0" w:color="auto"/>
                  </w:tcBorders>
                </w:tcPr>
                <w:p w14:paraId="6CC52395"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3</w:t>
                  </w:r>
                </w:p>
              </w:tc>
              <w:tc>
                <w:tcPr>
                  <w:tcW w:w="6254" w:type="dxa"/>
                  <w:gridSpan w:val="3"/>
                  <w:tcBorders>
                    <w:top w:val="single" w:sz="4" w:space="0" w:color="auto"/>
                    <w:left w:val="single" w:sz="4" w:space="0" w:color="auto"/>
                    <w:bottom w:val="single" w:sz="4" w:space="0" w:color="auto"/>
                  </w:tcBorders>
                </w:tcPr>
                <w:p w14:paraId="61F2FE5E"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42154413"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44E16445"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15D07CF7"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6E0F74" w:rsidRPr="00D243BB" w14:paraId="1A4952A1" w14:textId="77777777" w:rsidTr="00BE49C7">
              <w:trPr>
                <w:cantSplit/>
              </w:trPr>
              <w:tc>
                <w:tcPr>
                  <w:tcW w:w="9108" w:type="dxa"/>
                  <w:gridSpan w:val="4"/>
                  <w:tcBorders>
                    <w:top w:val="single" w:sz="4" w:space="0" w:color="auto"/>
                    <w:bottom w:val="single" w:sz="4" w:space="0" w:color="auto"/>
                  </w:tcBorders>
                </w:tcPr>
                <w:p w14:paraId="709C569E"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Declaration:</w:t>
                  </w:r>
                </w:p>
                <w:p w14:paraId="38B3DEB7" w14:textId="77777777" w:rsidR="006E0F74" w:rsidRPr="00D243BB" w:rsidRDefault="006E0F74" w:rsidP="002D3B4A">
                  <w:pPr>
                    <w:rPr>
                      <w:rFonts w:asciiTheme="minorHAnsi" w:hAnsiTheme="minorHAnsi" w:cstheme="minorHAnsi"/>
                      <w:sz w:val="20"/>
                      <w:lang w:val="en-CA"/>
                    </w:rPr>
                  </w:pPr>
                </w:p>
                <w:p w14:paraId="6773DAEF"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I confirm my intention to serve in the stated position and present availability to serve for the term of the proposed contract.</w:t>
                  </w:r>
                  <w:r w:rsidR="001A5210" w:rsidRPr="00D243BB">
                    <w:rPr>
                      <w:rFonts w:asciiTheme="minorHAnsi" w:hAnsiTheme="minorHAnsi" w:cstheme="minorHAnsi"/>
                      <w:sz w:val="20"/>
                      <w:lang w:val="en-CA"/>
                    </w:rPr>
                    <w:t xml:space="preserve">  I also understand that any wilful misstatement described above may lead to my disqualification, before or during my engagement.</w:t>
                  </w:r>
                </w:p>
                <w:p w14:paraId="62A2F576" w14:textId="77777777" w:rsidR="006E0F74" w:rsidRPr="00D243BB" w:rsidRDefault="006E0F74" w:rsidP="002D3B4A">
                  <w:pPr>
                    <w:rPr>
                      <w:rFonts w:asciiTheme="minorHAnsi" w:hAnsiTheme="minorHAnsi" w:cstheme="minorHAnsi"/>
                      <w:sz w:val="20"/>
                      <w:lang w:val="en-CA"/>
                    </w:rPr>
                  </w:pPr>
                </w:p>
                <w:p w14:paraId="20AFACA0"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_______________________________</w:t>
                  </w:r>
                  <w:r w:rsidR="00E838C4" w:rsidRPr="00D243BB">
                    <w:rPr>
                      <w:rFonts w:asciiTheme="minorHAnsi" w:hAnsiTheme="minorHAnsi" w:cstheme="minorHAnsi"/>
                      <w:sz w:val="20"/>
                      <w:lang w:val="en-CA"/>
                    </w:rPr>
                    <w:t>__________________</w:t>
                  </w:r>
                  <w:r w:rsidR="001A5210" w:rsidRPr="00D243BB">
                    <w:rPr>
                      <w:rFonts w:asciiTheme="minorHAnsi" w:hAnsiTheme="minorHAnsi" w:cstheme="minorHAnsi"/>
                      <w:sz w:val="20"/>
                      <w:lang w:val="en-CA"/>
                    </w:rPr>
                    <w:t xml:space="preserve">                                  __________________________</w:t>
                  </w:r>
                </w:p>
                <w:p w14:paraId="0E7E3A2A" w14:textId="77777777" w:rsidR="006E0F74" w:rsidRPr="00D243BB" w:rsidRDefault="00670DE6" w:rsidP="002D3B4A">
                  <w:pPr>
                    <w:rPr>
                      <w:rFonts w:asciiTheme="minorHAnsi" w:hAnsiTheme="minorHAnsi" w:cstheme="minorHAnsi"/>
                      <w:sz w:val="20"/>
                      <w:lang w:val="en-CA"/>
                    </w:rPr>
                  </w:pPr>
                  <w:r w:rsidRPr="00D243BB">
                    <w:rPr>
                      <w:rFonts w:asciiTheme="minorHAnsi" w:hAnsiTheme="minorHAnsi" w:cstheme="minorHAnsi"/>
                      <w:sz w:val="20"/>
                      <w:lang w:val="en-CA"/>
                    </w:rPr>
                    <w:t>Signature</w:t>
                  </w:r>
                  <w:r w:rsidR="00E838C4" w:rsidRPr="00D243BB">
                    <w:rPr>
                      <w:rFonts w:asciiTheme="minorHAnsi" w:hAnsiTheme="minorHAnsi" w:cstheme="minorHAnsi"/>
                      <w:sz w:val="20"/>
                      <w:lang w:val="en-CA"/>
                    </w:rPr>
                    <w:t xml:space="preserve"> of the Nominated Team Leader/Member</w:t>
                  </w:r>
                  <w:r w:rsidR="001A5210" w:rsidRPr="00D243BB">
                    <w:rPr>
                      <w:rFonts w:asciiTheme="minorHAnsi" w:hAnsiTheme="minorHAnsi" w:cstheme="minorHAnsi"/>
                      <w:sz w:val="20"/>
                      <w:lang w:val="en-CA"/>
                    </w:rPr>
                    <w:t xml:space="preserve">                                                Date Signed</w:t>
                  </w:r>
                </w:p>
                <w:p w14:paraId="1B8A0E0A" w14:textId="77777777" w:rsidR="00670DE6" w:rsidRPr="00D243BB" w:rsidRDefault="00670DE6" w:rsidP="002D3B4A">
                  <w:pPr>
                    <w:rPr>
                      <w:rFonts w:asciiTheme="minorHAnsi" w:hAnsiTheme="minorHAnsi" w:cstheme="minorHAnsi"/>
                      <w:sz w:val="20"/>
                      <w:lang w:val="en-CA"/>
                    </w:rPr>
                  </w:pPr>
                </w:p>
              </w:tc>
            </w:tr>
            <w:tr w:rsidR="00670DE6" w:rsidRPr="00D243BB" w14:paraId="612B27F9" w14:textId="77777777" w:rsidTr="00BE49C7">
              <w:trPr>
                <w:cantSplit/>
              </w:trPr>
              <w:tc>
                <w:tcPr>
                  <w:tcW w:w="9108" w:type="dxa"/>
                  <w:gridSpan w:val="4"/>
                  <w:tcBorders>
                    <w:top w:val="single" w:sz="4" w:space="0" w:color="auto"/>
                    <w:bottom w:val="single" w:sz="4" w:space="0" w:color="auto"/>
                  </w:tcBorders>
                </w:tcPr>
                <w:p w14:paraId="09F3986C" w14:textId="77777777" w:rsidR="00670DE6" w:rsidRPr="00D243BB" w:rsidRDefault="00670DE6" w:rsidP="002D3B4A">
                  <w:pPr>
                    <w:rPr>
                      <w:rFonts w:asciiTheme="minorHAnsi" w:hAnsiTheme="minorHAnsi" w:cstheme="minorHAnsi"/>
                      <w:b/>
                      <w:bCs/>
                      <w:sz w:val="20"/>
                      <w:lang w:val="en-CA"/>
                    </w:rPr>
                  </w:pPr>
                </w:p>
              </w:tc>
            </w:tr>
          </w:tbl>
          <w:p w14:paraId="4FA952E6" w14:textId="77777777" w:rsidR="00846248" w:rsidRPr="00D243BB" w:rsidRDefault="00846248" w:rsidP="002D3B4A">
            <w:pPr>
              <w:pStyle w:val="BodyText2"/>
              <w:spacing w:after="0" w:line="240" w:lineRule="auto"/>
              <w:rPr>
                <w:rFonts w:asciiTheme="minorHAnsi" w:hAnsiTheme="minorHAnsi" w:cstheme="minorHAnsi"/>
                <w:sz w:val="20"/>
                <w:lang w:val="en-CA"/>
              </w:rPr>
            </w:pPr>
          </w:p>
        </w:tc>
      </w:tr>
    </w:tbl>
    <w:p w14:paraId="3CA8650C" w14:textId="77777777" w:rsidR="009B74C6" w:rsidRPr="00D243BB" w:rsidRDefault="009B74C6" w:rsidP="009B74C6">
      <w:pPr>
        <w:rPr>
          <w:rFonts w:asciiTheme="minorHAnsi" w:hAnsiTheme="minorHAnsi" w:cstheme="minorHAnsi"/>
          <w:b/>
          <w:sz w:val="20"/>
          <w:lang w:val="en-CA"/>
        </w:rPr>
      </w:pPr>
    </w:p>
    <w:p w14:paraId="23393F99" w14:textId="77777777" w:rsidR="00A35B53" w:rsidRPr="00D243BB" w:rsidRDefault="00A35B53">
      <w:pPr>
        <w:widowControl/>
        <w:overflowPunct/>
        <w:adjustRightInd/>
        <w:rPr>
          <w:rFonts w:asciiTheme="minorHAnsi" w:hAnsiTheme="minorHAnsi" w:cstheme="minorHAnsi"/>
          <w:b/>
          <w:snapToGrid w:val="0"/>
          <w:sz w:val="28"/>
        </w:rPr>
      </w:pPr>
      <w:r w:rsidRPr="00D243BB">
        <w:rPr>
          <w:rFonts w:asciiTheme="minorHAnsi" w:hAnsiTheme="minorHAnsi" w:cstheme="minorHAnsi"/>
          <w:b/>
          <w:snapToGrid w:val="0"/>
          <w:sz w:val="28"/>
        </w:rPr>
        <w:br w:type="page"/>
      </w:r>
    </w:p>
    <w:p w14:paraId="664999EF" w14:textId="77777777" w:rsidR="004B14C9" w:rsidRPr="00D243BB" w:rsidRDefault="00C5395E" w:rsidP="004B14C9">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7</w:t>
      </w:r>
      <w:r w:rsidR="004B14C9" w:rsidRPr="00D243BB">
        <w:rPr>
          <w:rFonts w:asciiTheme="minorHAnsi" w:hAnsiTheme="minorHAnsi" w:cstheme="minorHAnsi"/>
        </w:rPr>
        <w:t>: Financial Proposal Form</w:t>
      </w:r>
      <w:r w:rsidR="000E71E6">
        <w:rPr>
          <w:rStyle w:val="FootnoteReference"/>
          <w:rFonts w:asciiTheme="minorHAnsi" w:hAnsiTheme="minorHAnsi" w:cstheme="minorHAnsi"/>
        </w:rPr>
        <w:footnoteReference w:id="13"/>
      </w:r>
    </w:p>
    <w:p w14:paraId="30A35F5C" w14:textId="77777777" w:rsidR="00457D76" w:rsidRPr="00D243BB" w:rsidRDefault="00457D76" w:rsidP="004B14C9">
      <w:pPr>
        <w:rPr>
          <w:rFonts w:asciiTheme="minorHAnsi" w:eastAsia="Times New Roman" w:hAnsiTheme="minorHAnsi" w:cstheme="minorHAnsi"/>
          <w:b/>
          <w:snapToGrid w:val="0"/>
          <w:sz w:val="28"/>
        </w:rPr>
      </w:pPr>
    </w:p>
    <w:p w14:paraId="068E17BB" w14:textId="77777777" w:rsidR="00457D76" w:rsidRPr="00D243BB" w:rsidRDefault="00457D76" w:rsidP="00457D76">
      <w:pPr>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Pr="00D243BB">
        <w:rPr>
          <w:rFonts w:asciiTheme="minorHAnsi" w:hAnsiTheme="minorHAnsi" w:cstheme="minorHAnsi"/>
          <w:snapToGrid w:val="0"/>
        </w:rPr>
        <w:t>Proposer</w:t>
      </w:r>
      <w:r w:rsidRPr="00D243BB">
        <w:rPr>
          <w:rFonts w:asciiTheme="minorHAnsi" w:eastAsia="Times New Roman" w:hAnsiTheme="minorHAnsi" w:cstheme="minorHAnsi"/>
          <w:snapToGrid w:val="0"/>
        </w:rPr>
        <w:t xml:space="preserve"> is </w:t>
      </w:r>
      <w:r w:rsidR="00D53478" w:rsidRPr="00D243BB">
        <w:rPr>
          <w:rFonts w:asciiTheme="minorHAnsi" w:eastAsia="Times New Roman" w:hAnsiTheme="minorHAnsi" w:cstheme="minorHAnsi"/>
          <w:snapToGrid w:val="0"/>
        </w:rPr>
        <w:t xml:space="preserve">required </w:t>
      </w:r>
      <w:r w:rsidRPr="00D243BB">
        <w:rPr>
          <w:rFonts w:asciiTheme="minorHAnsi" w:eastAsia="Times New Roman" w:hAnsiTheme="minorHAnsi" w:cstheme="minorHAnsi"/>
          <w:snapToGrid w:val="0"/>
        </w:rPr>
        <w:t xml:space="preserve">to prepare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xml:space="preserve"> </w:t>
      </w:r>
      <w:r w:rsidR="00D242D4" w:rsidRPr="00D243BB">
        <w:rPr>
          <w:rFonts w:asciiTheme="minorHAnsi" w:eastAsia="Times New Roman" w:hAnsiTheme="minorHAnsi" w:cstheme="minorHAnsi"/>
          <w:snapToGrid w:val="0"/>
        </w:rPr>
        <w:t>in</w:t>
      </w:r>
      <w:r w:rsidRPr="00D243BB">
        <w:rPr>
          <w:rFonts w:asciiTheme="minorHAnsi" w:eastAsia="Times New Roman" w:hAnsiTheme="minorHAnsi" w:cstheme="minorHAnsi"/>
          <w:snapToGrid w:val="0"/>
        </w:rPr>
        <w:t xml:space="preserve"> </w:t>
      </w:r>
      <w:r w:rsidR="005345AD">
        <w:rPr>
          <w:rFonts w:asciiTheme="minorHAnsi" w:eastAsia="Times New Roman" w:hAnsiTheme="minorHAnsi" w:cstheme="minorHAnsi"/>
          <w:snapToGrid w:val="0"/>
        </w:rPr>
        <w:t>an</w:t>
      </w:r>
      <w:r w:rsidRPr="00D243BB">
        <w:rPr>
          <w:rFonts w:asciiTheme="minorHAnsi" w:eastAsia="Times New Roman" w:hAnsiTheme="minorHAnsi" w:cstheme="minorHAnsi"/>
          <w:snapToGrid w:val="0"/>
        </w:rPr>
        <w:t xml:space="preserve"> envelope </w:t>
      </w:r>
      <w:r w:rsidR="005345AD">
        <w:rPr>
          <w:rFonts w:asciiTheme="minorHAnsi" w:eastAsia="Times New Roman" w:hAnsiTheme="minorHAnsi" w:cstheme="minorHAnsi"/>
          <w:snapToGrid w:val="0"/>
        </w:rPr>
        <w:t xml:space="preserve">separate </w:t>
      </w:r>
      <w:r w:rsidRPr="00D243BB">
        <w:rPr>
          <w:rFonts w:asciiTheme="minorHAnsi" w:eastAsia="Times New Roman" w:hAnsiTheme="minorHAnsi" w:cstheme="minorHAnsi"/>
          <w:snapToGrid w:val="0"/>
        </w:rPr>
        <w:t xml:space="preserve">from the rest of the RFP </w:t>
      </w:r>
      <w:r w:rsidR="005345AD">
        <w:rPr>
          <w:rFonts w:asciiTheme="minorHAnsi" w:eastAsia="Times New Roman" w:hAnsiTheme="minorHAnsi" w:cstheme="minorHAnsi"/>
          <w:snapToGrid w:val="0"/>
        </w:rPr>
        <w:t xml:space="preserve"> </w:t>
      </w:r>
      <w:r w:rsidRPr="00D243BB">
        <w:rPr>
          <w:rFonts w:asciiTheme="minorHAnsi" w:eastAsia="Times New Roman" w:hAnsiTheme="minorHAnsi" w:cstheme="minorHAnsi"/>
          <w:snapToGrid w:val="0"/>
        </w:rPr>
        <w:t xml:space="preserve">as indicated in the Instruction to </w:t>
      </w:r>
      <w:r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w:t>
      </w:r>
    </w:p>
    <w:p w14:paraId="1431031B" w14:textId="77777777" w:rsidR="00457D76" w:rsidRPr="00D243BB" w:rsidRDefault="00457D76" w:rsidP="00457D76">
      <w:pPr>
        <w:rPr>
          <w:rFonts w:asciiTheme="minorHAnsi" w:eastAsia="Times New Roman" w:hAnsiTheme="minorHAnsi" w:cstheme="minorHAnsi"/>
          <w:snapToGrid w:val="0"/>
        </w:rPr>
      </w:pPr>
    </w:p>
    <w:p w14:paraId="3750CFB1"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 xml:space="preserve">Financial Proposal </w:t>
      </w:r>
      <w:r w:rsidRPr="00D243BB">
        <w:rPr>
          <w:rFonts w:asciiTheme="minorHAnsi" w:eastAsia="Times New Roman" w:hAnsiTheme="minorHAnsi" w:cstheme="minorHAnsi"/>
          <w:snapToGrid w:val="0"/>
        </w:rPr>
        <w:t>must provide a detailed cost breakdown. Provide separate figures for each functional grouping or category.</w:t>
      </w:r>
    </w:p>
    <w:p w14:paraId="323C8B93" w14:textId="77777777" w:rsidR="00457D76" w:rsidRPr="00D243BB" w:rsidRDefault="00457D76" w:rsidP="00457D76">
      <w:pPr>
        <w:rPr>
          <w:rFonts w:asciiTheme="minorHAnsi" w:eastAsia="Times New Roman" w:hAnsiTheme="minorHAnsi" w:cstheme="minorHAnsi"/>
          <w:snapToGrid w:val="0"/>
        </w:rPr>
      </w:pPr>
    </w:p>
    <w:p w14:paraId="57C34AD0" w14:textId="77777777" w:rsidR="00457D76" w:rsidRPr="00D243BB" w:rsidRDefault="00310DDB" w:rsidP="00457D76">
      <w:pPr>
        <w:rPr>
          <w:rFonts w:asciiTheme="minorHAnsi" w:eastAsia="Times New Roman" w:hAnsiTheme="minorHAnsi" w:cstheme="minorHAnsi"/>
          <w:snapToGrid w:val="0"/>
        </w:rPr>
      </w:pPr>
      <w:r w:rsidRPr="00D243BB">
        <w:rPr>
          <w:rFonts w:asciiTheme="minorHAnsi" w:hAnsiTheme="minorHAnsi" w:cstheme="minorHAnsi"/>
          <w:snapToGrid w:val="0"/>
        </w:rPr>
        <w:t>Any e</w:t>
      </w:r>
      <w:r w:rsidR="00457D76" w:rsidRPr="00D243BB">
        <w:rPr>
          <w:rFonts w:asciiTheme="minorHAnsi" w:eastAsia="Times New Roman" w:hAnsiTheme="minorHAnsi" w:cstheme="minorHAnsi"/>
          <w:snapToGrid w:val="0"/>
        </w:rPr>
        <w:t xml:space="preserve">stimates for cost-reimbursable </w:t>
      </w:r>
      <w:r w:rsidRPr="00D243BB">
        <w:rPr>
          <w:rFonts w:asciiTheme="minorHAnsi" w:hAnsiTheme="minorHAnsi" w:cstheme="minorHAnsi"/>
          <w:snapToGrid w:val="0"/>
        </w:rPr>
        <w:t xml:space="preserve">items, such as travel </w:t>
      </w:r>
      <w:r w:rsidR="00457D76" w:rsidRPr="00D243BB">
        <w:rPr>
          <w:rFonts w:asciiTheme="minorHAnsi" w:eastAsia="Times New Roman" w:hAnsiTheme="minorHAnsi" w:cstheme="minorHAnsi"/>
          <w:snapToGrid w:val="0"/>
        </w:rPr>
        <w:t>and out</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of</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pocket expenses</w:t>
      </w:r>
      <w:r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 xml:space="preserve"> should be listed separately.</w:t>
      </w:r>
    </w:p>
    <w:p w14:paraId="7A19E12E" w14:textId="77777777" w:rsidR="00457D76" w:rsidRPr="00D243BB" w:rsidRDefault="00457D76" w:rsidP="00457D76">
      <w:pPr>
        <w:rPr>
          <w:rFonts w:asciiTheme="minorHAnsi" w:eastAsia="Times New Roman" w:hAnsiTheme="minorHAnsi" w:cstheme="minorHAnsi"/>
          <w:snapToGrid w:val="0"/>
        </w:rPr>
      </w:pPr>
    </w:p>
    <w:p w14:paraId="4DE096D3"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In case of an equipment component to the service provide</w:t>
      </w:r>
      <w:r w:rsidR="00D242D4" w:rsidRPr="00D243BB">
        <w:rPr>
          <w:rFonts w:asciiTheme="minorHAnsi" w:eastAsia="Times New Roman" w:hAnsiTheme="minorHAnsi" w:cstheme="minorHAnsi"/>
          <w:snapToGrid w:val="0"/>
        </w:rPr>
        <w:t>r</w:t>
      </w:r>
      <w:r w:rsidRPr="00D243BB">
        <w:rPr>
          <w:rFonts w:asciiTheme="minorHAnsi" w:eastAsia="Times New Roman" w:hAnsiTheme="minorHAnsi" w:cstheme="minorHAnsi"/>
          <w:snapToGrid w:val="0"/>
        </w:rPr>
        <w:t>, the Price Schedule should include figures for both purch</w:t>
      </w:r>
      <w:r w:rsidR="004B14C9" w:rsidRPr="00D243BB">
        <w:rPr>
          <w:rFonts w:asciiTheme="minorHAnsi" w:hAnsiTheme="minorHAnsi" w:cstheme="minorHAnsi"/>
          <w:snapToGrid w:val="0"/>
        </w:rPr>
        <w:t xml:space="preserve">ase and lease/rent options. </w:t>
      </w:r>
      <w:r w:rsidRPr="00D243BB">
        <w:rPr>
          <w:rFonts w:asciiTheme="minorHAnsi" w:eastAsia="Times New Roman" w:hAnsiTheme="minorHAnsi" w:cstheme="minorHAnsi"/>
          <w:snapToGrid w:val="0"/>
        </w:rPr>
        <w:t>UNDP reserves the option to either lease/rent or purchase outright the equipment through the Contractor.</w:t>
      </w:r>
    </w:p>
    <w:p w14:paraId="3C06F2E5" w14:textId="77777777" w:rsidR="00457D76" w:rsidRPr="00D243BB" w:rsidRDefault="00457D76" w:rsidP="00457D76">
      <w:pPr>
        <w:rPr>
          <w:rFonts w:asciiTheme="minorHAnsi" w:eastAsia="Times New Roman" w:hAnsiTheme="minorHAnsi" w:cstheme="minorHAnsi"/>
          <w:snapToGrid w:val="0"/>
        </w:rPr>
      </w:pPr>
    </w:p>
    <w:p w14:paraId="71A117A6"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format shown on the following pages </w:t>
      </w:r>
      <w:r w:rsidR="00D53478" w:rsidRPr="00D243BB">
        <w:rPr>
          <w:rFonts w:asciiTheme="minorHAnsi" w:eastAsia="Times New Roman" w:hAnsiTheme="minorHAnsi" w:cstheme="minorHAnsi"/>
          <w:snapToGrid w:val="0"/>
        </w:rPr>
        <w:t>is suggested for use as a guide</w:t>
      </w:r>
      <w:r w:rsidRPr="00D243BB">
        <w:rPr>
          <w:rFonts w:asciiTheme="minorHAnsi" w:eastAsia="Times New Roman" w:hAnsiTheme="minorHAnsi" w:cstheme="minorHAnsi"/>
          <w:snapToGrid w:val="0"/>
        </w:rPr>
        <w:t xml:space="preserve"> in preparing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The format includes specific expenditures, which may or may not be required or applicable but are indicated to serve as examples.</w:t>
      </w:r>
    </w:p>
    <w:p w14:paraId="4C15410D" w14:textId="77777777" w:rsidR="00457D76" w:rsidRPr="00D243BB" w:rsidRDefault="00457D76">
      <w:pPr>
        <w:rPr>
          <w:rFonts w:asciiTheme="minorHAnsi" w:eastAsia="Times New Roman" w:hAnsiTheme="minorHAnsi" w:cstheme="minorHAnsi"/>
          <w:snapToGrid w:val="0"/>
        </w:rPr>
      </w:pPr>
    </w:p>
    <w:p w14:paraId="666D7267" w14:textId="77777777" w:rsidR="00457D76" w:rsidRPr="00D243BB" w:rsidRDefault="00D242D4" w:rsidP="007B6389">
      <w:pPr>
        <w:pStyle w:val="ListParagraph"/>
        <w:numPr>
          <w:ilvl w:val="0"/>
          <w:numId w:val="8"/>
        </w:numPr>
        <w:spacing w:line="240" w:lineRule="auto"/>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rPr>
        <w:t xml:space="preserve"> </w:t>
      </w:r>
      <w:r w:rsidRPr="00D243BB">
        <w:rPr>
          <w:rFonts w:asciiTheme="minorHAnsi" w:eastAsia="Times New Roman" w:hAnsiTheme="minorHAnsi" w:cstheme="minorHAnsi"/>
          <w:b/>
          <w:snapToGrid w:val="0"/>
          <w:sz w:val="24"/>
        </w:rPr>
        <w:t>Cost Breakdown per</w:t>
      </w:r>
      <w:r w:rsidR="00457D76" w:rsidRPr="00D243BB">
        <w:rPr>
          <w:rFonts w:asciiTheme="minorHAnsi" w:eastAsia="Times New Roman" w:hAnsiTheme="minorHAnsi" w:cstheme="minorHAnsi"/>
          <w:b/>
          <w:snapToGrid w:val="0"/>
          <w:sz w:val="24"/>
        </w:rPr>
        <w:t xml:space="preserve"> Deliverables</w:t>
      </w:r>
      <w:r w:rsidR="005424E7" w:rsidRPr="00D243BB">
        <w:rPr>
          <w:rFonts w:asciiTheme="minorHAnsi" w:eastAsia="Times New Roman" w:hAnsiTheme="minorHAnsi" w:cstheme="minorHAnsi"/>
          <w:b/>
          <w:snapToGrid w:val="0"/>
          <w:sz w:val="24"/>
        </w:rPr>
        <w:t>*</w:t>
      </w:r>
    </w:p>
    <w:p w14:paraId="0FCABBBA" w14:textId="77777777" w:rsidR="00457D76" w:rsidRPr="00D243BB" w:rsidRDefault="00457D76">
      <w:pPr>
        <w:rPr>
          <w:rFonts w:asciiTheme="minorHAnsi" w:eastAsia="Times New Roman" w:hAnsiTheme="minorHAnsi" w:cstheme="minorHAnsi"/>
          <w:snapToGrid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
        <w:gridCol w:w="3420"/>
        <w:gridCol w:w="3037"/>
        <w:gridCol w:w="2339"/>
      </w:tblGrid>
      <w:tr w:rsidR="00457D76" w:rsidRPr="00D243BB" w14:paraId="150F42DF" w14:textId="77777777" w:rsidTr="005B5BC2">
        <w:tc>
          <w:tcPr>
            <w:tcW w:w="558" w:type="dxa"/>
          </w:tcPr>
          <w:p w14:paraId="6F908E08"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SN</w:t>
            </w:r>
          </w:p>
        </w:tc>
        <w:tc>
          <w:tcPr>
            <w:tcW w:w="3510" w:type="dxa"/>
          </w:tcPr>
          <w:p w14:paraId="17A5C358"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Deliverables </w:t>
            </w:r>
          </w:p>
          <w:p w14:paraId="4D43B2F4"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i/>
                <w:iCs/>
                <w:snapToGrid w:val="0"/>
                <w:sz w:val="22"/>
                <w:szCs w:val="22"/>
              </w:rPr>
              <w:t>[list them as referred to in the TOR]</w:t>
            </w:r>
          </w:p>
        </w:tc>
        <w:tc>
          <w:tcPr>
            <w:tcW w:w="3114" w:type="dxa"/>
          </w:tcPr>
          <w:p w14:paraId="39350605"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Percentage of Total Price (Weight for payment) </w:t>
            </w:r>
          </w:p>
        </w:tc>
        <w:tc>
          <w:tcPr>
            <w:tcW w:w="2394" w:type="dxa"/>
          </w:tcPr>
          <w:p w14:paraId="4234BD51"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Price </w:t>
            </w:r>
          </w:p>
          <w:p w14:paraId="7C4F9B8C"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(L</w:t>
            </w:r>
            <w:r w:rsidR="00675CC4" w:rsidRPr="00D243BB">
              <w:rPr>
                <w:rFonts w:asciiTheme="minorHAnsi" w:eastAsia="Calibri" w:hAnsiTheme="minorHAnsi" w:cstheme="minorHAnsi"/>
                <w:snapToGrid w:val="0"/>
                <w:sz w:val="22"/>
                <w:szCs w:val="22"/>
              </w:rPr>
              <w:t xml:space="preserve">ump </w:t>
            </w:r>
            <w:r w:rsidRPr="00D243BB">
              <w:rPr>
                <w:rFonts w:asciiTheme="minorHAnsi" w:eastAsia="Calibri" w:hAnsiTheme="minorHAnsi" w:cstheme="minorHAnsi"/>
                <w:snapToGrid w:val="0"/>
                <w:sz w:val="22"/>
                <w:szCs w:val="22"/>
              </w:rPr>
              <w:t>S</w:t>
            </w:r>
            <w:r w:rsidR="00675CC4" w:rsidRPr="00D243BB">
              <w:rPr>
                <w:rFonts w:asciiTheme="minorHAnsi" w:eastAsia="Calibri" w:hAnsiTheme="minorHAnsi" w:cstheme="minorHAnsi"/>
                <w:snapToGrid w:val="0"/>
                <w:sz w:val="22"/>
                <w:szCs w:val="22"/>
              </w:rPr>
              <w:t>um,</w:t>
            </w:r>
            <w:r w:rsidRPr="00D243BB">
              <w:rPr>
                <w:rFonts w:asciiTheme="minorHAnsi" w:eastAsia="Calibri" w:hAnsiTheme="minorHAnsi" w:cstheme="minorHAnsi"/>
                <w:snapToGrid w:val="0"/>
                <w:sz w:val="22"/>
                <w:szCs w:val="22"/>
              </w:rPr>
              <w:t xml:space="preserve"> All Inclusive)</w:t>
            </w:r>
          </w:p>
        </w:tc>
      </w:tr>
      <w:tr w:rsidR="00457D76" w:rsidRPr="00D243BB" w14:paraId="5E0F062B" w14:textId="77777777" w:rsidTr="005B5BC2">
        <w:tc>
          <w:tcPr>
            <w:tcW w:w="558" w:type="dxa"/>
          </w:tcPr>
          <w:p w14:paraId="058525FA"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w:t>
            </w:r>
          </w:p>
        </w:tc>
        <w:tc>
          <w:tcPr>
            <w:tcW w:w="3510" w:type="dxa"/>
          </w:tcPr>
          <w:p w14:paraId="600EADCD"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1</w:t>
            </w:r>
          </w:p>
        </w:tc>
        <w:tc>
          <w:tcPr>
            <w:tcW w:w="3114" w:type="dxa"/>
          </w:tcPr>
          <w:p w14:paraId="2E2E8457"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[UNDP to give percentage (weight) of each deliverable over the total price for the  payment purposes</w:t>
            </w:r>
            <w:r w:rsidR="00675CC4" w:rsidRPr="00D243BB">
              <w:rPr>
                <w:rFonts w:asciiTheme="minorHAnsi" w:eastAsia="Calibri" w:hAnsiTheme="minorHAnsi" w:cstheme="minorHAnsi"/>
                <w:snapToGrid w:val="0"/>
                <w:sz w:val="22"/>
                <w:szCs w:val="22"/>
              </w:rPr>
              <w:t>, as per TOR</w:t>
            </w:r>
            <w:r w:rsidRPr="00D243BB">
              <w:rPr>
                <w:rFonts w:asciiTheme="minorHAnsi" w:eastAsia="Calibri" w:hAnsiTheme="minorHAnsi" w:cstheme="minorHAnsi"/>
                <w:snapToGrid w:val="0"/>
                <w:sz w:val="22"/>
                <w:szCs w:val="22"/>
              </w:rPr>
              <w:t xml:space="preserve">) </w:t>
            </w:r>
          </w:p>
        </w:tc>
        <w:tc>
          <w:tcPr>
            <w:tcW w:w="2394" w:type="dxa"/>
          </w:tcPr>
          <w:p w14:paraId="4997C28A"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5F08137F" w14:textId="77777777" w:rsidTr="005B5BC2">
        <w:tc>
          <w:tcPr>
            <w:tcW w:w="558" w:type="dxa"/>
          </w:tcPr>
          <w:p w14:paraId="016C77E4"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2</w:t>
            </w:r>
          </w:p>
        </w:tc>
        <w:tc>
          <w:tcPr>
            <w:tcW w:w="3510" w:type="dxa"/>
          </w:tcPr>
          <w:p w14:paraId="39401841"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2</w:t>
            </w:r>
          </w:p>
        </w:tc>
        <w:tc>
          <w:tcPr>
            <w:tcW w:w="3114" w:type="dxa"/>
          </w:tcPr>
          <w:p w14:paraId="6AEF58D1"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7B2F421C"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03C87C2F" w14:textId="77777777" w:rsidTr="005B5BC2">
        <w:tc>
          <w:tcPr>
            <w:tcW w:w="558" w:type="dxa"/>
          </w:tcPr>
          <w:p w14:paraId="53E0DB8F"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3</w:t>
            </w:r>
          </w:p>
        </w:tc>
        <w:tc>
          <w:tcPr>
            <w:tcW w:w="3510" w:type="dxa"/>
          </w:tcPr>
          <w:p w14:paraId="7453D06B"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w:t>
            </w:r>
          </w:p>
        </w:tc>
        <w:tc>
          <w:tcPr>
            <w:tcW w:w="3114" w:type="dxa"/>
          </w:tcPr>
          <w:p w14:paraId="4E6F800C"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26902AD9"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5A75BCCD" w14:textId="77777777" w:rsidTr="005B5BC2">
        <w:tc>
          <w:tcPr>
            <w:tcW w:w="558" w:type="dxa"/>
          </w:tcPr>
          <w:p w14:paraId="3D50D723" w14:textId="77777777" w:rsidR="00457D76" w:rsidRPr="00D243BB" w:rsidRDefault="00457D76" w:rsidP="005336E4">
            <w:pPr>
              <w:rPr>
                <w:rFonts w:asciiTheme="minorHAnsi" w:eastAsia="Calibri" w:hAnsiTheme="minorHAnsi" w:cstheme="minorHAnsi"/>
                <w:snapToGrid w:val="0"/>
                <w:szCs w:val="22"/>
              </w:rPr>
            </w:pPr>
          </w:p>
        </w:tc>
        <w:tc>
          <w:tcPr>
            <w:tcW w:w="3510" w:type="dxa"/>
          </w:tcPr>
          <w:p w14:paraId="615A3F2B"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 xml:space="preserve">Total </w:t>
            </w:r>
          </w:p>
        </w:tc>
        <w:tc>
          <w:tcPr>
            <w:tcW w:w="3114" w:type="dxa"/>
          </w:tcPr>
          <w:p w14:paraId="5E362C36"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100%</w:t>
            </w:r>
          </w:p>
        </w:tc>
        <w:tc>
          <w:tcPr>
            <w:tcW w:w="2394" w:type="dxa"/>
          </w:tcPr>
          <w:p w14:paraId="5F4AFA6B"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USD ……</w:t>
            </w:r>
          </w:p>
        </w:tc>
      </w:tr>
    </w:tbl>
    <w:p w14:paraId="71D8EDD2" w14:textId="77777777" w:rsidR="00152708" w:rsidRPr="00D243BB" w:rsidRDefault="005424E7" w:rsidP="00457D76">
      <w:pPr>
        <w:rPr>
          <w:rFonts w:asciiTheme="minorHAnsi" w:eastAsia="Times New Roman" w:hAnsiTheme="minorHAnsi" w:cstheme="minorHAnsi"/>
          <w:i/>
          <w:snapToGrid w:val="0"/>
          <w:sz w:val="20"/>
          <w:szCs w:val="20"/>
        </w:rPr>
      </w:pPr>
      <w:r w:rsidRPr="00D243BB">
        <w:rPr>
          <w:rFonts w:asciiTheme="minorHAnsi" w:eastAsia="Times New Roman" w:hAnsiTheme="minorHAnsi" w:cstheme="minorHAnsi"/>
          <w:i/>
          <w:snapToGrid w:val="0"/>
          <w:sz w:val="20"/>
          <w:szCs w:val="20"/>
        </w:rPr>
        <w:t>*</w:t>
      </w:r>
      <w:r w:rsidR="00621A8F">
        <w:rPr>
          <w:rFonts w:asciiTheme="minorHAnsi" w:eastAsia="Times New Roman" w:hAnsiTheme="minorHAnsi" w:cstheme="minorHAnsi"/>
          <w:i/>
          <w:snapToGrid w:val="0"/>
          <w:sz w:val="20"/>
          <w:szCs w:val="20"/>
        </w:rPr>
        <w:t>Basis for</w:t>
      </w:r>
      <w:r w:rsidRPr="00D243BB">
        <w:rPr>
          <w:rFonts w:asciiTheme="minorHAnsi" w:eastAsia="Times New Roman" w:hAnsiTheme="minorHAnsi" w:cstheme="minorHAnsi"/>
          <w:i/>
          <w:snapToGrid w:val="0"/>
          <w:sz w:val="20"/>
          <w:szCs w:val="20"/>
        </w:rPr>
        <w:t xml:space="preserve"> payment tranches</w:t>
      </w:r>
    </w:p>
    <w:p w14:paraId="2A2879F7" w14:textId="77777777" w:rsidR="005424E7" w:rsidRPr="00D243BB" w:rsidRDefault="005424E7" w:rsidP="005424E7">
      <w:pPr>
        <w:pStyle w:val="ListParagraph"/>
        <w:widowControl/>
        <w:overflowPunct/>
        <w:adjustRightInd/>
        <w:ind w:left="0"/>
        <w:rPr>
          <w:rFonts w:asciiTheme="minorHAnsi" w:eastAsia="Times New Roman" w:hAnsiTheme="minorHAnsi" w:cstheme="minorHAnsi"/>
          <w:b/>
          <w:snapToGrid w:val="0"/>
        </w:rPr>
      </w:pPr>
    </w:p>
    <w:p w14:paraId="6DDBC920" w14:textId="77777777" w:rsidR="00457D76" w:rsidRPr="00D243BB" w:rsidRDefault="00457D76" w:rsidP="007B6389">
      <w:pPr>
        <w:pStyle w:val="ListParagraph"/>
        <w:widowControl/>
        <w:numPr>
          <w:ilvl w:val="0"/>
          <w:numId w:val="8"/>
        </w:numPr>
        <w:overflowPunct/>
        <w:adjustRightInd/>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sz w:val="24"/>
        </w:rPr>
        <w:t>Cost Breakdown</w:t>
      </w:r>
      <w:r w:rsidR="00D242D4" w:rsidRPr="00D243BB">
        <w:rPr>
          <w:rFonts w:asciiTheme="minorHAnsi" w:eastAsia="Times New Roman" w:hAnsiTheme="minorHAnsi" w:cstheme="minorHAnsi"/>
          <w:b/>
          <w:snapToGrid w:val="0"/>
          <w:sz w:val="24"/>
        </w:rPr>
        <w:t xml:space="preserve"> by Cost Component</w:t>
      </w:r>
      <w:r w:rsidRPr="00D243BB">
        <w:rPr>
          <w:rFonts w:asciiTheme="minorHAnsi" w:eastAsia="Times New Roman" w:hAnsiTheme="minorHAnsi" w:cstheme="minorHAnsi"/>
          <w:b/>
          <w:snapToGrid w:val="0"/>
          <w:sz w:val="24"/>
        </w:rPr>
        <w:t xml:space="preserve">: </w:t>
      </w:r>
    </w:p>
    <w:p w14:paraId="23BFCD02"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 xml:space="preserve"> are requested to provide the cost breakdown for the above given price</w:t>
      </w:r>
      <w:r w:rsidR="00012098" w:rsidRPr="00D243BB">
        <w:rPr>
          <w:rFonts w:asciiTheme="minorHAnsi" w:eastAsia="Times New Roman" w:hAnsiTheme="minorHAnsi" w:cstheme="minorHAnsi"/>
          <w:snapToGrid w:val="0"/>
        </w:rPr>
        <w:t>s</w:t>
      </w:r>
      <w:r w:rsidRPr="00D243BB">
        <w:rPr>
          <w:rFonts w:asciiTheme="minorHAnsi" w:eastAsia="Times New Roman" w:hAnsiTheme="minorHAnsi" w:cstheme="minorHAnsi"/>
          <w:snapToGrid w:val="0"/>
        </w:rPr>
        <w:t xml:space="preserve"> for each deliverable based on the following format. UNDP shall use the cost breakdown for the price reasonability assessment purposes as well as the calculation of price in the event that both parties have agreed to add new deliverables to the scope of Services. </w:t>
      </w:r>
    </w:p>
    <w:p w14:paraId="10288D49" w14:textId="77777777" w:rsidR="00457D76" w:rsidRPr="00D243BB" w:rsidRDefault="00457D76" w:rsidP="00457D76">
      <w:pPr>
        <w:rPr>
          <w:rFonts w:asciiTheme="minorHAnsi" w:eastAsia="Times New Roman" w:hAnsiTheme="minorHAnsi" w:cstheme="minorHAnsi"/>
          <w:snapToGrid w:val="0"/>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6"/>
        <w:gridCol w:w="1524"/>
        <w:gridCol w:w="1468"/>
        <w:gridCol w:w="1710"/>
        <w:gridCol w:w="1890"/>
      </w:tblGrid>
      <w:tr w:rsidR="000D2C89" w:rsidRPr="00D243BB" w14:paraId="674A97EB" w14:textId="77777777">
        <w:tc>
          <w:tcPr>
            <w:tcW w:w="3146" w:type="dxa"/>
          </w:tcPr>
          <w:p w14:paraId="7EC0EEE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Description of Activity</w:t>
            </w:r>
          </w:p>
        </w:tc>
        <w:tc>
          <w:tcPr>
            <w:tcW w:w="1524" w:type="dxa"/>
          </w:tcPr>
          <w:p w14:paraId="4A99F566"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Remuneration per Unit of Time </w:t>
            </w:r>
            <w:r w:rsidR="00621A8F">
              <w:rPr>
                <w:rFonts w:asciiTheme="minorHAnsi" w:eastAsia="Calibri" w:hAnsiTheme="minorHAnsi" w:cstheme="minorHAnsi"/>
                <w:snapToGrid w:val="0"/>
                <w:sz w:val="22"/>
                <w:szCs w:val="22"/>
              </w:rPr>
              <w:t xml:space="preserve"> (e.g., day, month, etc.)</w:t>
            </w:r>
          </w:p>
        </w:tc>
        <w:tc>
          <w:tcPr>
            <w:tcW w:w="1468" w:type="dxa"/>
          </w:tcPr>
          <w:p w14:paraId="0F683009"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Total Period of Engagement</w:t>
            </w:r>
          </w:p>
        </w:tc>
        <w:tc>
          <w:tcPr>
            <w:tcW w:w="1710" w:type="dxa"/>
          </w:tcPr>
          <w:p w14:paraId="2B0784E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No. of Personnel</w:t>
            </w:r>
          </w:p>
        </w:tc>
        <w:tc>
          <w:tcPr>
            <w:tcW w:w="1890" w:type="dxa"/>
          </w:tcPr>
          <w:p w14:paraId="5A82CEF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Total Rate for the Period </w:t>
            </w:r>
          </w:p>
        </w:tc>
      </w:tr>
      <w:tr w:rsidR="000D2C89" w:rsidRPr="00D243BB" w14:paraId="1C3CA267" w14:textId="77777777">
        <w:tc>
          <w:tcPr>
            <w:tcW w:w="3146" w:type="dxa"/>
          </w:tcPr>
          <w:p w14:paraId="33B3096F"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 xml:space="preserve">I. Personnel Services </w:t>
            </w:r>
          </w:p>
        </w:tc>
        <w:tc>
          <w:tcPr>
            <w:tcW w:w="1524" w:type="dxa"/>
          </w:tcPr>
          <w:p w14:paraId="767DB2D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4F4332A1"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5FFA37C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1D3BDA91"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411F9457" w14:textId="77777777">
        <w:tc>
          <w:tcPr>
            <w:tcW w:w="3146" w:type="dxa"/>
          </w:tcPr>
          <w:p w14:paraId="5D2F05F5"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Services from Home Office</w:t>
            </w:r>
          </w:p>
        </w:tc>
        <w:tc>
          <w:tcPr>
            <w:tcW w:w="1524" w:type="dxa"/>
          </w:tcPr>
          <w:p w14:paraId="70047F36"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77913A71"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197BFCC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449C741F"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79FEF718" w14:textId="77777777">
        <w:tc>
          <w:tcPr>
            <w:tcW w:w="3146" w:type="dxa"/>
          </w:tcPr>
          <w:p w14:paraId="738AA797"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294C51D4"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6FEC0329"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4C42313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22678FA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023AB0AE" w14:textId="77777777">
        <w:tc>
          <w:tcPr>
            <w:tcW w:w="3146" w:type="dxa"/>
          </w:tcPr>
          <w:p w14:paraId="455A567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35B41216"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58269D53"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5C6E4FFE"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0EFFB11F"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67C18C80" w14:textId="77777777">
        <w:tc>
          <w:tcPr>
            <w:tcW w:w="3146" w:type="dxa"/>
          </w:tcPr>
          <w:p w14:paraId="2098C274"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Services from Field Offices</w:t>
            </w:r>
          </w:p>
        </w:tc>
        <w:tc>
          <w:tcPr>
            <w:tcW w:w="1524" w:type="dxa"/>
          </w:tcPr>
          <w:p w14:paraId="1F689B4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0B1AF4E7"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2431F52C"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2B9755C1"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1A899F8E" w14:textId="77777777">
        <w:tc>
          <w:tcPr>
            <w:tcW w:w="3146" w:type="dxa"/>
          </w:tcPr>
          <w:p w14:paraId="0737FDF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  Expertise 1</w:t>
            </w:r>
          </w:p>
        </w:tc>
        <w:tc>
          <w:tcPr>
            <w:tcW w:w="1524" w:type="dxa"/>
          </w:tcPr>
          <w:p w14:paraId="0A16C30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264586CB"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5450CEA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B1472E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0B9FB6F" w14:textId="77777777">
        <w:tc>
          <w:tcPr>
            <w:tcW w:w="3146" w:type="dxa"/>
          </w:tcPr>
          <w:p w14:paraId="2CBAB991"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 </w:t>
            </w:r>
          </w:p>
        </w:tc>
        <w:tc>
          <w:tcPr>
            <w:tcW w:w="1524" w:type="dxa"/>
          </w:tcPr>
          <w:p w14:paraId="126DC53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1834C60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B9CA5B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038F6FA0"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69EA2C5E" w14:textId="77777777">
        <w:tc>
          <w:tcPr>
            <w:tcW w:w="3146" w:type="dxa"/>
          </w:tcPr>
          <w:p w14:paraId="69EF8E8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Services from Overseas</w:t>
            </w:r>
          </w:p>
        </w:tc>
        <w:tc>
          <w:tcPr>
            <w:tcW w:w="1524" w:type="dxa"/>
          </w:tcPr>
          <w:p w14:paraId="263C2D56"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6DA3F09D"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4552B5F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111B932F"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60D49112" w14:textId="77777777">
        <w:tc>
          <w:tcPr>
            <w:tcW w:w="3146" w:type="dxa"/>
          </w:tcPr>
          <w:p w14:paraId="57B4F82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549FC5A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106DA1CF"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58E5406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6DE40D0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7384DB50" w14:textId="77777777">
        <w:tc>
          <w:tcPr>
            <w:tcW w:w="3146" w:type="dxa"/>
          </w:tcPr>
          <w:p w14:paraId="55CE3CF9"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640609B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56AF11C9"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154A2C3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598F8F9A"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4C9357F8" w14:textId="77777777">
        <w:tc>
          <w:tcPr>
            <w:tcW w:w="3146" w:type="dxa"/>
          </w:tcPr>
          <w:p w14:paraId="4ADE7A22" w14:textId="77777777" w:rsidR="000D2C89" w:rsidRPr="00D243BB" w:rsidRDefault="000D2C89" w:rsidP="005336E4">
            <w:pPr>
              <w:rPr>
                <w:rFonts w:asciiTheme="minorHAnsi" w:eastAsia="Calibri" w:hAnsiTheme="minorHAnsi" w:cstheme="minorHAnsi"/>
                <w:snapToGrid w:val="0"/>
                <w:sz w:val="22"/>
                <w:szCs w:val="22"/>
              </w:rPr>
            </w:pPr>
          </w:p>
        </w:tc>
        <w:tc>
          <w:tcPr>
            <w:tcW w:w="1524" w:type="dxa"/>
          </w:tcPr>
          <w:p w14:paraId="54003DB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284DA899"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4649B1C0"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1434E71F"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6A51DF67" w14:textId="77777777">
        <w:trPr>
          <w:trHeight w:val="251"/>
        </w:trPr>
        <w:tc>
          <w:tcPr>
            <w:tcW w:w="3146" w:type="dxa"/>
          </w:tcPr>
          <w:p w14:paraId="4BA2986A"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 Out of Pocket Expenses</w:t>
            </w:r>
          </w:p>
        </w:tc>
        <w:tc>
          <w:tcPr>
            <w:tcW w:w="1524" w:type="dxa"/>
          </w:tcPr>
          <w:p w14:paraId="37BDF3C0"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0D3CCD0B"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7092CCA0"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4AC107B7"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02BA364C" w14:textId="77777777">
        <w:trPr>
          <w:trHeight w:val="251"/>
        </w:trPr>
        <w:tc>
          <w:tcPr>
            <w:tcW w:w="3146" w:type="dxa"/>
          </w:tcPr>
          <w:p w14:paraId="61F47025"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Travel Costs</w:t>
            </w:r>
          </w:p>
        </w:tc>
        <w:tc>
          <w:tcPr>
            <w:tcW w:w="1524" w:type="dxa"/>
          </w:tcPr>
          <w:p w14:paraId="797F33B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1FEF4853"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9B65A04"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23A81855"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7BF01DFF" w14:textId="77777777">
        <w:trPr>
          <w:trHeight w:val="251"/>
        </w:trPr>
        <w:tc>
          <w:tcPr>
            <w:tcW w:w="3146" w:type="dxa"/>
          </w:tcPr>
          <w:p w14:paraId="3CC1A4AD"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Daily Allowance</w:t>
            </w:r>
          </w:p>
        </w:tc>
        <w:tc>
          <w:tcPr>
            <w:tcW w:w="1524" w:type="dxa"/>
          </w:tcPr>
          <w:p w14:paraId="6BD75AF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FCA7A1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55BAD0F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7AF09E2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0542713" w14:textId="77777777">
        <w:trPr>
          <w:trHeight w:val="251"/>
        </w:trPr>
        <w:tc>
          <w:tcPr>
            <w:tcW w:w="3146" w:type="dxa"/>
          </w:tcPr>
          <w:p w14:paraId="45BBCC21"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Communications</w:t>
            </w:r>
          </w:p>
        </w:tc>
        <w:tc>
          <w:tcPr>
            <w:tcW w:w="1524" w:type="dxa"/>
          </w:tcPr>
          <w:p w14:paraId="5092D7A4"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2C679DA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1E16BDF2"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6981B6F1"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797F8376" w14:textId="77777777">
        <w:trPr>
          <w:trHeight w:val="251"/>
        </w:trPr>
        <w:tc>
          <w:tcPr>
            <w:tcW w:w="3146" w:type="dxa"/>
          </w:tcPr>
          <w:p w14:paraId="276BD07B"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4.  Reproduction</w:t>
            </w:r>
          </w:p>
        </w:tc>
        <w:tc>
          <w:tcPr>
            <w:tcW w:w="1524" w:type="dxa"/>
          </w:tcPr>
          <w:p w14:paraId="6E29CA9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544DB66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445B8C6C"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0726E08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22988087" w14:textId="77777777">
        <w:trPr>
          <w:trHeight w:val="251"/>
        </w:trPr>
        <w:tc>
          <w:tcPr>
            <w:tcW w:w="3146" w:type="dxa"/>
          </w:tcPr>
          <w:p w14:paraId="2BE33477"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5.  Equipment Lease</w:t>
            </w:r>
          </w:p>
        </w:tc>
        <w:tc>
          <w:tcPr>
            <w:tcW w:w="1524" w:type="dxa"/>
          </w:tcPr>
          <w:p w14:paraId="4660709A"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7CCCA6B3"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52240A4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4BAC0DC1"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71557164" w14:textId="77777777">
        <w:trPr>
          <w:trHeight w:val="251"/>
        </w:trPr>
        <w:tc>
          <w:tcPr>
            <w:tcW w:w="3146" w:type="dxa"/>
          </w:tcPr>
          <w:p w14:paraId="4F878599"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6.  Others</w:t>
            </w:r>
          </w:p>
        </w:tc>
        <w:tc>
          <w:tcPr>
            <w:tcW w:w="1524" w:type="dxa"/>
          </w:tcPr>
          <w:p w14:paraId="1D1D0E2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7EB4EA9F"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7D99CAA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100029EF"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1F4F5A48" w14:textId="77777777">
        <w:trPr>
          <w:trHeight w:val="251"/>
        </w:trPr>
        <w:tc>
          <w:tcPr>
            <w:tcW w:w="3146" w:type="dxa"/>
          </w:tcPr>
          <w:p w14:paraId="75EBF2AD"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III. Other Related Costs</w:t>
            </w:r>
          </w:p>
        </w:tc>
        <w:tc>
          <w:tcPr>
            <w:tcW w:w="1524" w:type="dxa"/>
          </w:tcPr>
          <w:p w14:paraId="77C9BFA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11CB07D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4F7D124"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221F215B"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05EA0E88" w14:textId="77777777">
        <w:trPr>
          <w:trHeight w:val="251"/>
        </w:trPr>
        <w:tc>
          <w:tcPr>
            <w:tcW w:w="3146" w:type="dxa"/>
          </w:tcPr>
          <w:p w14:paraId="424734CD"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40C1829A"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5ABC178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7CDF57C0"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1F366C6B"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1EFC16DD" w14:textId="77777777">
        <w:trPr>
          <w:trHeight w:val="251"/>
        </w:trPr>
        <w:tc>
          <w:tcPr>
            <w:tcW w:w="3146" w:type="dxa"/>
          </w:tcPr>
          <w:p w14:paraId="7F3C19B8"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FB3AF64"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6B5C596E"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50DFC37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35A0199"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067A7AD7" w14:textId="77777777">
        <w:trPr>
          <w:trHeight w:val="251"/>
        </w:trPr>
        <w:tc>
          <w:tcPr>
            <w:tcW w:w="3146" w:type="dxa"/>
          </w:tcPr>
          <w:p w14:paraId="4805CC50"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217C0376"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2D9D9D03"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129D3916"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4A3AEED" w14:textId="77777777" w:rsidR="000D2C89" w:rsidRPr="00D243BB" w:rsidRDefault="000D2C89" w:rsidP="005336E4">
            <w:pPr>
              <w:rPr>
                <w:rFonts w:asciiTheme="minorHAnsi" w:eastAsia="Calibri" w:hAnsiTheme="minorHAnsi" w:cstheme="minorHAnsi"/>
                <w:snapToGrid w:val="0"/>
                <w:szCs w:val="22"/>
              </w:rPr>
            </w:pPr>
          </w:p>
        </w:tc>
      </w:tr>
    </w:tbl>
    <w:p w14:paraId="23C73B30" w14:textId="77777777" w:rsidR="00457D76" w:rsidRPr="00D243BB" w:rsidRDefault="00457D76" w:rsidP="00457D76">
      <w:pPr>
        <w:rPr>
          <w:rFonts w:asciiTheme="minorHAnsi" w:eastAsia="Times New Roman" w:hAnsiTheme="minorHAnsi" w:cstheme="minorHAnsi"/>
          <w:snapToGrid w:val="0"/>
        </w:rPr>
      </w:pPr>
    </w:p>
    <w:p w14:paraId="2D3652F1" w14:textId="77777777" w:rsidR="00457D76" w:rsidRPr="00D243BB" w:rsidRDefault="00457D76" w:rsidP="00457D76">
      <w:pPr>
        <w:rPr>
          <w:rFonts w:asciiTheme="minorHAnsi" w:eastAsia="Times New Roman" w:hAnsiTheme="minorHAnsi" w:cstheme="minorHAnsi"/>
        </w:rPr>
      </w:pPr>
    </w:p>
    <w:p w14:paraId="1818AB5D" w14:textId="77777777" w:rsidR="00457D76" w:rsidRPr="00D243BB" w:rsidRDefault="00457D76" w:rsidP="00457D76">
      <w:pPr>
        <w:rPr>
          <w:rFonts w:asciiTheme="minorHAnsi" w:eastAsia="Times New Roman" w:hAnsiTheme="minorHAnsi" w:cstheme="minorHAnsi"/>
        </w:rPr>
      </w:pPr>
    </w:p>
    <w:p w14:paraId="0572D107" w14:textId="77777777" w:rsidR="00F15921" w:rsidRPr="00D243BB" w:rsidRDefault="00F15921" w:rsidP="00F15921">
      <w:pPr>
        <w:rPr>
          <w:rFonts w:asciiTheme="minorHAnsi" w:hAnsiTheme="minorHAnsi" w:cstheme="minorHAnsi"/>
        </w:rPr>
      </w:pPr>
    </w:p>
    <w:p w14:paraId="20C99C89" w14:textId="77777777" w:rsidR="00194DB5" w:rsidRDefault="00A35B53">
      <w:pPr>
        <w:widowControl/>
        <w:overflowPunct/>
        <w:adjustRightInd/>
        <w:rPr>
          <w:rFonts w:asciiTheme="minorHAnsi" w:hAnsiTheme="minorHAnsi" w:cstheme="minorHAnsi"/>
          <w:b/>
          <w:sz w:val="28"/>
        </w:rPr>
      </w:pPr>
      <w:r w:rsidRPr="00D243BB">
        <w:rPr>
          <w:rFonts w:asciiTheme="minorHAnsi" w:hAnsiTheme="minorHAnsi" w:cstheme="minorHAnsi"/>
          <w:b/>
          <w:sz w:val="28"/>
        </w:rPr>
        <w:br w:type="page"/>
      </w:r>
    </w:p>
    <w:p w14:paraId="718706F0" w14:textId="77777777" w:rsidR="00194DB5" w:rsidRDefault="00194DB5" w:rsidP="00194DB5">
      <w:pPr>
        <w:pStyle w:val="Section3-Heading1"/>
        <w:rPr>
          <w:rFonts w:asciiTheme="minorHAnsi" w:hAnsiTheme="minorHAnsi" w:cstheme="minorHAnsi"/>
        </w:rPr>
      </w:pPr>
      <w:r w:rsidRPr="00D243BB">
        <w:rPr>
          <w:rFonts w:asciiTheme="minorHAnsi" w:hAnsiTheme="minorHAnsi" w:cstheme="minorHAnsi"/>
        </w:rPr>
        <w:t xml:space="preserve">Section </w:t>
      </w:r>
      <w:r>
        <w:rPr>
          <w:rFonts w:asciiTheme="minorHAnsi" w:hAnsiTheme="minorHAnsi" w:cstheme="minorHAnsi"/>
        </w:rPr>
        <w:t>8</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Pr>
          <w:rFonts w:asciiTheme="minorHAnsi" w:hAnsiTheme="minorHAnsi" w:cstheme="minorHAnsi"/>
        </w:rPr>
        <w:t>PROPOSAL</w:t>
      </w:r>
      <w:r w:rsidRPr="00D243BB">
        <w:rPr>
          <w:rFonts w:asciiTheme="minorHAnsi" w:hAnsiTheme="minorHAnsi" w:cstheme="minorHAnsi"/>
        </w:rPr>
        <w:t xml:space="preserve"> SECURITY</w:t>
      </w:r>
    </w:p>
    <w:p w14:paraId="642216DA"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0AD3982B" w14:textId="77777777" w:rsidR="00194DB5" w:rsidRDefault="00194DB5" w:rsidP="00194DB5">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72815D78" w14:textId="77777777" w:rsidR="00194DB5" w:rsidRPr="001A24C2" w:rsidRDefault="00194DB5" w:rsidP="00194DB5">
      <w:pPr>
        <w:rPr>
          <w:rFonts w:asciiTheme="minorHAnsi" w:hAnsiTheme="minorHAnsi" w:cstheme="minorHAnsi"/>
          <w:i/>
          <w:snapToGrid w:val="0"/>
        </w:rPr>
      </w:pPr>
      <w:r w:rsidRPr="001A24C2">
        <w:rPr>
          <w:rFonts w:asciiTheme="minorHAnsi" w:hAnsiTheme="minorHAnsi" w:cstheme="minorHAnsi"/>
          <w:i/>
          <w:snapToGrid w:val="0"/>
        </w:rPr>
        <w:tab/>
      </w:r>
      <w:sdt>
        <w:sdtPr>
          <w:rPr>
            <w:rFonts w:asciiTheme="minorHAnsi" w:hAnsiTheme="minorHAnsi" w:cstheme="minorHAnsi"/>
            <w:i/>
            <w:snapToGrid w:val="0"/>
            <w:color w:val="000000" w:themeColor="text1"/>
            <w:sz w:val="22"/>
            <w:szCs w:val="22"/>
          </w:rPr>
          <w:id w:val="897939717"/>
          <w:showingPlcHdr/>
          <w:text/>
        </w:sdtPr>
        <w:sdtEndPr/>
        <w:sdtContent>
          <w:r w:rsidR="009B07A9" w:rsidRPr="00814716">
            <w:rPr>
              <w:rFonts w:asciiTheme="minorHAnsi" w:hAnsiTheme="minorHAnsi" w:cstheme="minorHAnsi"/>
              <w:i/>
              <w:snapToGrid w:val="0"/>
              <w:color w:val="000000" w:themeColor="text1"/>
              <w:sz w:val="22"/>
              <w:szCs w:val="22"/>
            </w:rPr>
            <w:t>[Insert contact information as provided in Data Sheet]</w:t>
          </w:r>
        </w:sdtContent>
      </w:sdt>
    </w:p>
    <w:p w14:paraId="67EBB91B" w14:textId="77777777" w:rsidR="00194DB5" w:rsidRPr="00D243BB" w:rsidRDefault="00194DB5" w:rsidP="00194DB5">
      <w:pPr>
        <w:rPr>
          <w:rFonts w:asciiTheme="minorHAnsi" w:hAnsiTheme="minorHAnsi" w:cstheme="minorHAnsi"/>
          <w:snapToGrid w:val="0"/>
        </w:rPr>
      </w:pPr>
    </w:p>
    <w:p w14:paraId="59292C08" w14:textId="77777777" w:rsidR="00194DB5" w:rsidRPr="00D243BB" w:rsidRDefault="00194DB5" w:rsidP="00194DB5">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color w:val="000000" w:themeColor="text1"/>
            <w:sz w:val="22"/>
            <w:szCs w:val="22"/>
          </w:rPr>
          <w:id w:val="1946724805"/>
          <w:showingPlcHdr/>
          <w:text/>
        </w:sdtPr>
        <w:sdtEndPr/>
        <w:sdtContent>
          <w:r w:rsidR="009B07A9" w:rsidRPr="00814716">
            <w:rPr>
              <w:rFonts w:asciiTheme="minorHAnsi" w:hAnsiTheme="minorHAnsi" w:cstheme="minorHAnsi"/>
              <w:snapToGrid w:val="0"/>
              <w:color w:val="000000" w:themeColor="text1"/>
              <w:sz w:val="22"/>
              <w:szCs w:val="22"/>
            </w:rPr>
            <w:t>[</w:t>
          </w:r>
          <w:r w:rsidR="009B07A9" w:rsidRPr="00814716">
            <w:rPr>
              <w:rFonts w:asciiTheme="minorHAnsi" w:hAnsiTheme="minorHAnsi" w:cstheme="minorHAnsi"/>
              <w:i/>
              <w:snapToGrid w:val="0"/>
              <w:color w:val="000000" w:themeColor="text1"/>
              <w:sz w:val="22"/>
              <w:szCs w:val="22"/>
            </w:rPr>
            <w:t>name and address of Contractor</w:t>
          </w:r>
          <w:r w:rsidR="009B07A9" w:rsidRPr="00814716">
            <w:rPr>
              <w:rFonts w:asciiTheme="minorHAnsi" w:hAnsiTheme="minorHAnsi" w:cstheme="minorHAnsi"/>
              <w:snapToGrid w:val="0"/>
              <w:color w:val="000000" w:themeColor="text1"/>
              <w:sz w:val="22"/>
              <w:szCs w:val="22"/>
            </w:rPr>
            <w:t>]</w:t>
          </w:r>
        </w:sdtContent>
      </w:sdt>
      <w:r w:rsidR="009B07A9">
        <w:rPr>
          <w:rFonts w:asciiTheme="minorHAnsi" w:hAnsiTheme="minorHAnsi" w:cstheme="minorHAnsi"/>
          <w:snapToGrid w:val="0"/>
          <w:color w:val="000000" w:themeColor="text1"/>
          <w:sz w:val="22"/>
          <w:szCs w:val="22"/>
        </w:rPr>
        <w:t xml:space="preserve"> </w:t>
      </w:r>
      <w:r w:rsidRPr="00D243BB">
        <w:rPr>
          <w:rFonts w:asciiTheme="minorHAnsi" w:hAnsiTheme="minorHAnsi" w:cstheme="minorHAnsi"/>
          <w:snapToGrid w:val="0"/>
        </w:rPr>
        <w:t xml:space="preserve">(hereinafter called “the </w:t>
      </w:r>
      <w:r>
        <w:rPr>
          <w:rFonts w:asciiTheme="minorHAnsi" w:hAnsiTheme="minorHAnsi" w:cstheme="minorHAnsi"/>
          <w:snapToGrid w:val="0"/>
        </w:rPr>
        <w:t>Proposer</w:t>
      </w:r>
      <w:r w:rsidRPr="00D243BB">
        <w:rPr>
          <w:rFonts w:asciiTheme="minorHAnsi" w:hAnsiTheme="minorHAnsi" w:cstheme="minorHAnsi"/>
          <w:snapToGrid w:val="0"/>
        </w:rPr>
        <w:t xml:space="preserve">”) has </w:t>
      </w:r>
      <w:r>
        <w:rPr>
          <w:rFonts w:asciiTheme="minorHAnsi" w:hAnsiTheme="minorHAnsi" w:cstheme="minorHAnsi"/>
          <w:snapToGrid w:val="0"/>
        </w:rPr>
        <w:t xml:space="preserve">submitted a Proposal to UNDP </w:t>
      </w:r>
      <w:r w:rsidRPr="00D243BB">
        <w:rPr>
          <w:rFonts w:asciiTheme="minorHAnsi" w:hAnsiTheme="minorHAnsi" w:cstheme="minorHAnsi"/>
          <w:snapToGrid w:val="0"/>
        </w:rPr>
        <w:t xml:space="preserve">dated </w:t>
      </w:r>
      <w:sdt>
        <w:sdtPr>
          <w:rPr>
            <w:rFonts w:asciiTheme="minorHAnsi" w:hAnsiTheme="minorHAnsi" w:cstheme="minorHAnsi"/>
            <w:snapToGrid w:val="0"/>
            <w:color w:val="000000" w:themeColor="text1"/>
            <w:sz w:val="22"/>
            <w:szCs w:val="22"/>
          </w:rPr>
          <w:id w:val="267123389"/>
          <w:showingPlcHdr/>
          <w:date>
            <w:dateFormat w:val="MMMM d, yyyy"/>
            <w:lid w:val="en-US"/>
            <w:storeMappedDataAs w:val="dateTime"/>
            <w:calendar w:val="gregorian"/>
          </w:date>
        </w:sdtPr>
        <w:sdtEndPr/>
        <w:sdtContent>
          <w:r w:rsidR="009B07A9" w:rsidRPr="00EE45C0">
            <w:rPr>
              <w:rStyle w:val="PlaceholderText"/>
            </w:rPr>
            <w:t>Click here to enter a date.</w:t>
          </w:r>
        </w:sdtContent>
      </w:sdt>
      <w:r w:rsidRPr="00D243BB">
        <w:rPr>
          <w:rFonts w:asciiTheme="minorHAnsi" w:hAnsiTheme="minorHAnsi" w:cstheme="minorHAnsi"/>
          <w:snapToGrid w:val="0"/>
        </w:rPr>
        <w:t>, to execute Services …………….. (</w:t>
      </w:r>
      <w:r>
        <w:rPr>
          <w:rFonts w:asciiTheme="minorHAnsi" w:hAnsiTheme="minorHAnsi" w:cstheme="minorHAnsi"/>
          <w:snapToGrid w:val="0"/>
        </w:rPr>
        <w:t>hereinafter called “the Proposal</w:t>
      </w:r>
      <w:r w:rsidRPr="00D243BB">
        <w:rPr>
          <w:rFonts w:asciiTheme="minorHAnsi" w:hAnsiTheme="minorHAnsi" w:cstheme="minorHAnsi"/>
          <w:snapToGrid w:val="0"/>
        </w:rPr>
        <w:t>”):</w:t>
      </w:r>
    </w:p>
    <w:p w14:paraId="1B8B05FA" w14:textId="77777777" w:rsidR="00194DB5" w:rsidRPr="00D243BB" w:rsidRDefault="00194DB5" w:rsidP="00194DB5">
      <w:pPr>
        <w:rPr>
          <w:rFonts w:asciiTheme="minorHAnsi" w:hAnsiTheme="minorHAnsi" w:cstheme="minorHAnsi"/>
          <w:snapToGrid w:val="0"/>
        </w:rPr>
      </w:pPr>
    </w:p>
    <w:p w14:paraId="3F70FDD8" w14:textId="77777777" w:rsidR="00194DB5" w:rsidRPr="008A7CF8" w:rsidRDefault="00194DB5" w:rsidP="00194DB5">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it has been stipulated by you that the </w:t>
      </w:r>
      <w:r>
        <w:rPr>
          <w:rFonts w:asciiTheme="minorHAnsi" w:hAnsiTheme="minorHAnsi" w:cstheme="minorHAnsi"/>
          <w:snapToGrid w:val="0"/>
        </w:rPr>
        <w:t>Proposer</w:t>
      </w:r>
      <w:r w:rsidRPr="00D243BB">
        <w:rPr>
          <w:rFonts w:asciiTheme="minorHAnsi" w:hAnsiTheme="minorHAnsi" w:cstheme="minorHAnsi"/>
          <w:snapToGrid w:val="0"/>
        </w:rPr>
        <w:t xml:space="preserve"> shall furnish you with a Bank Guarantee by a recognized bank for the sum s</w:t>
      </w:r>
      <w:r w:rsidR="001A24C2">
        <w:rPr>
          <w:rFonts w:asciiTheme="minorHAnsi" w:hAnsiTheme="minorHAnsi" w:cstheme="minorHAnsi"/>
          <w:snapToGrid w:val="0"/>
        </w:rPr>
        <w:t>pecified therein as security in the event that the Proposer</w:t>
      </w:r>
      <w:r w:rsidRPr="00D243BB">
        <w:rPr>
          <w:rFonts w:asciiTheme="minorHAnsi" w:hAnsiTheme="minorHAnsi" w:cstheme="minorHAnsi"/>
          <w:snapToGrid w:val="0"/>
        </w:rPr>
        <w:t>:</w:t>
      </w:r>
    </w:p>
    <w:p w14:paraId="6CC71FE2" w14:textId="77777777" w:rsidR="001A24C2" w:rsidRPr="008A7CF8" w:rsidRDefault="001A24C2" w:rsidP="001A24C2">
      <w:pPr>
        <w:jc w:val="both"/>
        <w:rPr>
          <w:rFonts w:asciiTheme="minorHAnsi" w:hAnsiTheme="minorHAnsi" w:cstheme="minorHAnsi"/>
          <w:snapToGrid w:val="0"/>
        </w:rPr>
      </w:pPr>
      <w:r w:rsidRPr="008A7CF8">
        <w:rPr>
          <w:rFonts w:asciiTheme="minorHAnsi" w:hAnsiTheme="minorHAnsi" w:cstheme="minorHAnsi"/>
          <w:snapToGrid w:val="0"/>
        </w:rPr>
        <w:t xml:space="preserve"> </w:t>
      </w:r>
    </w:p>
    <w:p w14:paraId="2E1F07D4" w14:textId="77777777" w:rsidR="001A24C2" w:rsidRPr="008A7CF8" w:rsidRDefault="001A24C2" w:rsidP="007B6389">
      <w:pPr>
        <w:pStyle w:val="ListParagraph"/>
        <w:numPr>
          <w:ilvl w:val="0"/>
          <w:numId w:val="26"/>
        </w:numPr>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sign the Contract after UNDP has awarded it; </w:t>
      </w:r>
    </w:p>
    <w:p w14:paraId="777C2B0D" w14:textId="77777777" w:rsidR="001A24C2" w:rsidRPr="008A7CF8" w:rsidRDefault="001A24C2" w:rsidP="007B6389">
      <w:pPr>
        <w:pStyle w:val="ListParagraph"/>
        <w:widowControl/>
        <w:numPr>
          <w:ilvl w:val="0"/>
          <w:numId w:val="26"/>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Withdraws its Proposal after the date of the opening of the Proposals;</w:t>
      </w:r>
    </w:p>
    <w:p w14:paraId="718C8629" w14:textId="77777777" w:rsidR="001A24C2" w:rsidRPr="008A7CF8" w:rsidRDefault="001A24C2" w:rsidP="007B6389">
      <w:pPr>
        <w:pStyle w:val="ListParagraph"/>
        <w:widowControl/>
        <w:numPr>
          <w:ilvl w:val="0"/>
          <w:numId w:val="26"/>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comply with UNDP’s variation of requirement, as per RFP </w:t>
      </w:r>
      <w:r w:rsidR="007A73B7">
        <w:rPr>
          <w:rFonts w:asciiTheme="minorHAnsi" w:hAnsiTheme="minorHAnsi" w:cstheme="minorHAnsi"/>
          <w:snapToGrid w:val="0"/>
          <w:sz w:val="24"/>
        </w:rPr>
        <w:t>instructions</w:t>
      </w:r>
      <w:r w:rsidRPr="008A7CF8">
        <w:rPr>
          <w:rFonts w:asciiTheme="minorHAnsi" w:hAnsiTheme="minorHAnsi" w:cstheme="minorHAnsi"/>
          <w:snapToGrid w:val="0"/>
          <w:sz w:val="24"/>
        </w:rPr>
        <w:t>; or</w:t>
      </w:r>
    </w:p>
    <w:p w14:paraId="3703B739" w14:textId="77777777" w:rsidR="001A24C2" w:rsidRPr="008A7CF8" w:rsidRDefault="001A24C2" w:rsidP="007B6389">
      <w:pPr>
        <w:pStyle w:val="ListParagraph"/>
        <w:widowControl/>
        <w:numPr>
          <w:ilvl w:val="0"/>
          <w:numId w:val="26"/>
        </w:numPr>
        <w:tabs>
          <w:tab w:val="left" w:pos="2160"/>
        </w:tabs>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Fails to furnish Performance Security, insurances, or other documents that UNDP may require as a condition to rendering the contract effective.</w:t>
      </w:r>
    </w:p>
    <w:p w14:paraId="2498E7F1" w14:textId="77777777" w:rsidR="001A24C2" w:rsidRPr="008A7CF8" w:rsidRDefault="001A24C2" w:rsidP="001A24C2">
      <w:pPr>
        <w:ind w:firstLine="720"/>
        <w:jc w:val="both"/>
        <w:rPr>
          <w:rFonts w:asciiTheme="minorHAnsi" w:hAnsiTheme="minorHAnsi" w:cstheme="minorHAnsi"/>
          <w:snapToGrid w:val="0"/>
        </w:rPr>
      </w:pPr>
    </w:p>
    <w:p w14:paraId="1906C10D" w14:textId="77777777" w:rsidR="001A24C2" w:rsidRPr="001A24C2" w:rsidRDefault="001A24C2" w:rsidP="001A24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we </w:t>
      </w:r>
      <w:r w:rsidRPr="001A24C2">
        <w:rPr>
          <w:rFonts w:asciiTheme="minorHAnsi" w:hAnsiTheme="minorHAnsi" w:cstheme="minorHAnsi"/>
          <w:snapToGrid w:val="0"/>
        </w:rPr>
        <w:t>have agreed to give the Proposer</w:t>
      </w:r>
      <w:r>
        <w:rPr>
          <w:rFonts w:asciiTheme="minorHAnsi" w:hAnsiTheme="minorHAnsi" w:cstheme="minorHAnsi"/>
          <w:snapToGrid w:val="0"/>
        </w:rPr>
        <w:t xml:space="preserve"> such this</w:t>
      </w:r>
      <w:r w:rsidRPr="001A24C2">
        <w:rPr>
          <w:rFonts w:asciiTheme="minorHAnsi" w:hAnsiTheme="minorHAnsi" w:cstheme="minorHAnsi"/>
          <w:snapToGrid w:val="0"/>
        </w:rPr>
        <w:t xml:space="preserve"> Bank Guarantee:</w:t>
      </w:r>
    </w:p>
    <w:p w14:paraId="3328C18D" w14:textId="77777777" w:rsidR="001A24C2" w:rsidRPr="001A24C2" w:rsidRDefault="001A24C2" w:rsidP="00194DB5">
      <w:pPr>
        <w:jc w:val="both"/>
        <w:rPr>
          <w:rFonts w:asciiTheme="minorHAnsi" w:hAnsiTheme="minorHAnsi" w:cstheme="minorHAnsi"/>
          <w:snapToGrid w:val="0"/>
        </w:rPr>
      </w:pPr>
    </w:p>
    <w:p w14:paraId="3D96100B" w14:textId="77777777" w:rsidR="00194DB5" w:rsidRPr="00D243BB" w:rsidRDefault="00194DB5" w:rsidP="00194DB5">
      <w:pPr>
        <w:ind w:firstLine="720"/>
        <w:jc w:val="both"/>
        <w:rPr>
          <w:rFonts w:asciiTheme="minorHAnsi" w:hAnsiTheme="minorHAnsi" w:cstheme="minorHAnsi"/>
          <w:snapToGrid w:val="0"/>
        </w:rPr>
      </w:pPr>
      <w:r w:rsidRPr="001A24C2">
        <w:rPr>
          <w:rFonts w:asciiTheme="minorHAnsi" w:hAnsiTheme="minorHAnsi" w:cstheme="minorHAnsi"/>
          <w:snapToGrid w:val="0"/>
        </w:rPr>
        <w:t>NOW THEREFORE we hereby affirm that we are the Guarantor</w:t>
      </w:r>
      <w:r w:rsidRPr="00D243BB">
        <w:rPr>
          <w:rFonts w:asciiTheme="minorHAnsi" w:hAnsiTheme="minorHAnsi" w:cstheme="minorHAnsi"/>
          <w:snapToGrid w:val="0"/>
        </w:rPr>
        <w:t xml:space="preserve"> and responsible to you, on behalf of the </w:t>
      </w:r>
      <w:r>
        <w:rPr>
          <w:rFonts w:asciiTheme="minorHAnsi" w:hAnsiTheme="minorHAnsi" w:cstheme="minorHAnsi"/>
          <w:snapToGrid w:val="0"/>
        </w:rPr>
        <w:t>Proposer</w:t>
      </w:r>
      <w:r w:rsidRPr="00D243BB">
        <w:rPr>
          <w:rFonts w:asciiTheme="minorHAnsi" w:hAnsiTheme="minorHAnsi" w:cstheme="minorHAnsi"/>
          <w:snapToGrid w:val="0"/>
        </w:rPr>
        <w:t xml:space="preserve">, up to a total of </w:t>
      </w:r>
      <w:sdt>
        <w:sdtPr>
          <w:rPr>
            <w:rFonts w:asciiTheme="minorHAnsi" w:hAnsiTheme="minorHAnsi" w:cstheme="minorHAnsi"/>
            <w:snapToGrid w:val="0"/>
          </w:rPr>
          <w:id w:val="-1825111234"/>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such sum being payable in the types and proport</w:t>
      </w:r>
      <w:r>
        <w:rPr>
          <w:rFonts w:asciiTheme="minorHAnsi" w:hAnsiTheme="minorHAnsi" w:cstheme="minorHAnsi"/>
          <w:snapToGrid w:val="0"/>
        </w:rPr>
        <w:t>ions of currencies in which the</w:t>
      </w:r>
      <w:r w:rsidRPr="00D243BB">
        <w:rPr>
          <w:rFonts w:asciiTheme="minorHAnsi" w:hAnsiTheme="minorHAnsi" w:cstheme="minorHAnsi"/>
          <w:snapToGrid w:val="0"/>
        </w:rPr>
        <w:t xml:space="preserve"> Price </w:t>
      </w:r>
      <w:r>
        <w:rPr>
          <w:rFonts w:asciiTheme="minorHAnsi" w:hAnsiTheme="minorHAnsi" w:cstheme="minorHAnsi"/>
          <w:snapToGrid w:val="0"/>
        </w:rPr>
        <w:t xml:space="preserve">Proposal </w:t>
      </w:r>
      <w:r w:rsidRPr="00D243BB">
        <w:rPr>
          <w:rFonts w:asciiTheme="minorHAnsi" w:hAnsiTheme="minorHAnsi" w:cstheme="minorHAnsi"/>
          <w:snapToGrid w:val="0"/>
        </w:rPr>
        <w:t xml:space="preserve">is payable, and we undertake to pay you, upon your first written demand and without cavil or argument, any sum or sums within the limits of </w:t>
      </w:r>
      <w:sdt>
        <w:sdtPr>
          <w:rPr>
            <w:rFonts w:asciiTheme="minorHAnsi" w:hAnsiTheme="minorHAnsi" w:cstheme="minorHAnsi"/>
            <w:snapToGrid w:val="0"/>
          </w:rPr>
          <w:id w:val="1642079299"/>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40F25D53" w14:textId="77777777" w:rsidR="00194DB5" w:rsidRPr="00D243BB" w:rsidRDefault="00194DB5" w:rsidP="00194DB5">
      <w:pPr>
        <w:rPr>
          <w:rFonts w:asciiTheme="minorHAnsi" w:hAnsiTheme="minorHAnsi" w:cstheme="minorHAnsi"/>
          <w:snapToGrid w:val="0"/>
        </w:rPr>
      </w:pPr>
    </w:p>
    <w:p w14:paraId="2CF2FF23" w14:textId="77777777" w:rsidR="00194DB5" w:rsidRPr="00D243BB" w:rsidRDefault="00415B4F" w:rsidP="00194DB5">
      <w:pPr>
        <w:ind w:firstLine="720"/>
        <w:jc w:val="both"/>
        <w:rPr>
          <w:rFonts w:asciiTheme="minorHAnsi" w:hAnsiTheme="minorHAnsi" w:cstheme="minorHAnsi"/>
          <w:snapToGrid w:val="0"/>
        </w:rPr>
      </w:pPr>
      <w:r w:rsidRPr="00415B4F">
        <w:rPr>
          <w:rFonts w:asciiTheme="minorHAnsi" w:hAnsiTheme="minorHAnsi" w:cstheme="minorHAnsi"/>
          <w:snapToGrid w:val="0"/>
        </w:rPr>
        <w:t xml:space="preserve">This guarantee shall be valid </w:t>
      </w:r>
      <w:r w:rsidRPr="00415B4F">
        <w:rPr>
          <w:rFonts w:asciiTheme="minorHAnsi" w:hAnsiTheme="minorHAnsi" w:cstheme="minorHAnsi"/>
        </w:rPr>
        <w:t>up to 30 days after the final date of validity of bids.</w:t>
      </w:r>
      <w:r w:rsidRPr="00415B4F">
        <w:t xml:space="preserve"> </w:t>
      </w:r>
    </w:p>
    <w:p w14:paraId="0132AE39" w14:textId="77777777" w:rsidR="00194DB5" w:rsidRPr="00D243BB" w:rsidRDefault="00194DB5" w:rsidP="00194DB5">
      <w:pPr>
        <w:rPr>
          <w:rFonts w:asciiTheme="minorHAnsi" w:hAnsiTheme="minorHAnsi" w:cstheme="minorHAnsi"/>
          <w:snapToGrid w:val="0"/>
        </w:rPr>
      </w:pPr>
    </w:p>
    <w:p w14:paraId="10525F48" w14:textId="77777777" w:rsidR="00194DB5" w:rsidRPr="00D243BB" w:rsidRDefault="00194DB5" w:rsidP="00194DB5">
      <w:pPr>
        <w:rPr>
          <w:rFonts w:asciiTheme="minorHAnsi" w:hAnsiTheme="minorHAnsi" w:cstheme="minorHAnsi"/>
          <w:snapToGrid w:val="0"/>
        </w:rPr>
      </w:pPr>
    </w:p>
    <w:p w14:paraId="431E04D4" w14:textId="77777777" w:rsidR="00194DB5" w:rsidRPr="00D243BB" w:rsidRDefault="00194DB5" w:rsidP="00194DB5">
      <w:pPr>
        <w:rPr>
          <w:rFonts w:asciiTheme="minorHAnsi" w:hAnsiTheme="minorHAnsi" w:cstheme="minorHAnsi"/>
          <w:snapToGrid w:val="0"/>
        </w:rPr>
      </w:pPr>
    </w:p>
    <w:p w14:paraId="71AC1CC8" w14:textId="77777777" w:rsidR="00360E21" w:rsidRDefault="00360E21" w:rsidP="00990629">
      <w:pPr>
        <w:pStyle w:val="Heading3"/>
      </w:pPr>
    </w:p>
    <w:p w14:paraId="72D90C0E" w14:textId="77777777" w:rsidR="00360E21" w:rsidRDefault="00360E21" w:rsidP="00990629">
      <w:pPr>
        <w:pStyle w:val="Heading3"/>
      </w:pPr>
    </w:p>
    <w:p w14:paraId="0BB06867" w14:textId="77777777" w:rsidR="00360E21" w:rsidRDefault="00360E21" w:rsidP="00990629">
      <w:pPr>
        <w:pStyle w:val="Heading3"/>
      </w:pPr>
    </w:p>
    <w:p w14:paraId="09A1FFE1" w14:textId="77777777" w:rsidR="00360E21" w:rsidRDefault="00360E21" w:rsidP="00990629">
      <w:pPr>
        <w:pStyle w:val="Heading3"/>
      </w:pPr>
    </w:p>
    <w:p w14:paraId="26E200A7" w14:textId="77777777" w:rsidR="00360E21" w:rsidRDefault="00360E21" w:rsidP="00990629">
      <w:pPr>
        <w:pStyle w:val="Heading3"/>
      </w:pPr>
    </w:p>
    <w:p w14:paraId="473FDD0F" w14:textId="77777777" w:rsidR="00194DB5" w:rsidRPr="00D243BB" w:rsidRDefault="00194DB5" w:rsidP="00990629">
      <w:pPr>
        <w:pStyle w:val="Heading3"/>
      </w:pPr>
      <w:r w:rsidRPr="00D243BB">
        <w:t>SIGNATURE AND SEAL OF THE GUARANTOR</w:t>
      </w:r>
      <w:r w:rsidR="009F7D60">
        <w:t xml:space="preserve"> BANK</w:t>
      </w:r>
    </w:p>
    <w:p w14:paraId="781072D8" w14:textId="77777777" w:rsidR="00194DB5" w:rsidRPr="00D243BB" w:rsidRDefault="00194DB5" w:rsidP="00194DB5">
      <w:pPr>
        <w:rPr>
          <w:rFonts w:asciiTheme="minorHAnsi" w:hAnsiTheme="minorHAnsi" w:cstheme="minorHAnsi"/>
          <w:snapToGrid w:val="0"/>
        </w:rPr>
      </w:pPr>
    </w:p>
    <w:p w14:paraId="2A12C5FA"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1192722369"/>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2D41C4E3" w14:textId="77777777" w:rsidR="00360E21" w:rsidRPr="00814716" w:rsidRDefault="00360E21" w:rsidP="00360E21">
      <w:pPr>
        <w:rPr>
          <w:rFonts w:asciiTheme="minorHAnsi" w:hAnsiTheme="minorHAnsi" w:cstheme="minorHAnsi"/>
          <w:snapToGrid w:val="0"/>
          <w:color w:val="000000" w:themeColor="text1"/>
          <w:sz w:val="22"/>
          <w:szCs w:val="22"/>
        </w:rPr>
      </w:pPr>
    </w:p>
    <w:p w14:paraId="4F2B13BA"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1891999435"/>
          <w:showingPlcHdr/>
          <w:text/>
        </w:sdtPr>
        <w:sdtEndPr/>
        <w:sdtContent>
          <w:r w:rsidRPr="00814716">
            <w:rPr>
              <w:rFonts w:asciiTheme="minorHAnsi" w:hAnsiTheme="minorHAnsi" w:cstheme="minorHAnsi"/>
              <w:snapToGrid w:val="0"/>
              <w:color w:val="000000" w:themeColor="text1"/>
              <w:sz w:val="22"/>
              <w:szCs w:val="22"/>
            </w:rPr>
            <w:t>.........................................................................................................</w:t>
          </w:r>
        </w:sdtContent>
      </w:sdt>
    </w:p>
    <w:p w14:paraId="42A0A98D" w14:textId="77777777" w:rsidR="00360E21" w:rsidRPr="00814716" w:rsidRDefault="00360E21" w:rsidP="00360E21">
      <w:pPr>
        <w:rPr>
          <w:rFonts w:asciiTheme="minorHAnsi" w:hAnsiTheme="minorHAnsi" w:cstheme="minorHAnsi"/>
          <w:snapToGrid w:val="0"/>
          <w:color w:val="000000" w:themeColor="text1"/>
          <w:sz w:val="22"/>
          <w:szCs w:val="22"/>
        </w:rPr>
      </w:pPr>
    </w:p>
    <w:p w14:paraId="28955E0A"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664368105"/>
          <w:showingPlcHdr/>
          <w:text/>
        </w:sdtPr>
        <w:sdtEndPr/>
        <w:sdtContent>
          <w:r w:rsidRPr="00814716">
            <w:rPr>
              <w:rFonts w:asciiTheme="minorHAnsi" w:hAnsiTheme="minorHAnsi" w:cstheme="minorHAnsi"/>
              <w:snapToGrid w:val="0"/>
              <w:color w:val="000000" w:themeColor="text1"/>
              <w:sz w:val="22"/>
              <w:szCs w:val="22"/>
            </w:rPr>
            <w:t>.................................................................................................................</w:t>
          </w:r>
        </w:sdtContent>
      </w:sdt>
    </w:p>
    <w:p w14:paraId="05457AFB" w14:textId="77777777" w:rsidR="00194DB5" w:rsidRPr="00D243BB" w:rsidRDefault="00194DB5" w:rsidP="00194DB5">
      <w:pPr>
        <w:rPr>
          <w:rFonts w:asciiTheme="minorHAnsi" w:hAnsiTheme="minorHAnsi" w:cstheme="minorHAnsi"/>
          <w:b/>
          <w:bCs/>
        </w:rPr>
      </w:pPr>
    </w:p>
    <w:p w14:paraId="558B9E63" w14:textId="77777777" w:rsidR="00A35B53" w:rsidRPr="00D243BB" w:rsidRDefault="00A35B53">
      <w:pPr>
        <w:widowControl/>
        <w:overflowPunct/>
        <w:adjustRightInd/>
        <w:rPr>
          <w:rFonts w:asciiTheme="minorHAnsi" w:hAnsiTheme="minorHAnsi" w:cstheme="minorHAnsi"/>
          <w:b/>
          <w:sz w:val="28"/>
        </w:rPr>
      </w:pPr>
    </w:p>
    <w:p w14:paraId="68482670" w14:textId="77777777" w:rsidR="00310DDB" w:rsidRPr="00D243BB" w:rsidRDefault="00310DDB" w:rsidP="00CC7355">
      <w:pPr>
        <w:jc w:val="center"/>
        <w:rPr>
          <w:rFonts w:asciiTheme="minorHAnsi" w:hAnsiTheme="minorHAnsi" w:cstheme="minorHAnsi"/>
          <w:b/>
          <w:sz w:val="28"/>
        </w:rPr>
      </w:pPr>
    </w:p>
    <w:p w14:paraId="32F774CC" w14:textId="77777777" w:rsidR="00310DDB" w:rsidRPr="00D243BB" w:rsidRDefault="00310DDB" w:rsidP="00CC7355">
      <w:pPr>
        <w:jc w:val="center"/>
        <w:rPr>
          <w:rFonts w:asciiTheme="minorHAnsi" w:hAnsiTheme="minorHAnsi" w:cstheme="minorHAnsi"/>
          <w:b/>
          <w:sz w:val="28"/>
        </w:rPr>
      </w:pPr>
    </w:p>
    <w:p w14:paraId="5A489558"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9</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002722CF" w:rsidRPr="00D243BB">
        <w:rPr>
          <w:rFonts w:asciiTheme="minorHAnsi" w:hAnsiTheme="minorHAnsi" w:cstheme="minorHAnsi"/>
        </w:rPr>
        <w:t>PERFORMANCE SECURITY</w:t>
      </w:r>
      <w:r w:rsidR="002722CF" w:rsidRPr="00D243BB">
        <w:rPr>
          <w:rStyle w:val="FootnoteReference"/>
          <w:rFonts w:asciiTheme="minorHAnsi" w:hAnsiTheme="minorHAnsi" w:cstheme="minorHAnsi"/>
        </w:rPr>
        <w:footnoteReference w:id="14"/>
      </w:r>
    </w:p>
    <w:p w14:paraId="2D9625A4"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6300"/>
        <w:gridCol w:w="2250"/>
      </w:tblGrid>
      <w:tr w:rsidR="007F0F5A" w:rsidRPr="00D243BB" w14:paraId="232C7E3C" w14:textId="77777777" w:rsidTr="00BA6873">
        <w:tc>
          <w:tcPr>
            <w:tcW w:w="1368" w:type="dxa"/>
            <w:tcBorders>
              <w:top w:val="nil"/>
              <w:left w:val="nil"/>
              <w:bottom w:val="nil"/>
              <w:right w:val="nil"/>
            </w:tcBorders>
          </w:tcPr>
          <w:p w14:paraId="742EC1CB" w14:textId="77777777" w:rsidR="007F0F5A" w:rsidRPr="00D243BB" w:rsidRDefault="007F0F5A" w:rsidP="007F0F5A">
            <w:pPr>
              <w:rPr>
                <w:rFonts w:asciiTheme="minorHAnsi" w:hAnsiTheme="minorHAnsi" w:cstheme="minorHAnsi"/>
              </w:rPr>
            </w:pPr>
          </w:p>
        </w:tc>
        <w:tc>
          <w:tcPr>
            <w:tcW w:w="6300" w:type="dxa"/>
            <w:tcBorders>
              <w:top w:val="nil"/>
              <w:left w:val="nil"/>
              <w:bottom w:val="nil"/>
              <w:right w:val="nil"/>
            </w:tcBorders>
          </w:tcPr>
          <w:p w14:paraId="40CD71F2" w14:textId="77777777" w:rsidR="007F0F5A" w:rsidRPr="00D243BB" w:rsidRDefault="007F0F5A" w:rsidP="007F0F5A">
            <w:pPr>
              <w:pStyle w:val="Heading1"/>
              <w:jc w:val="center"/>
              <w:rPr>
                <w:rFonts w:asciiTheme="minorHAnsi" w:hAnsiTheme="minorHAnsi" w:cstheme="minorHAnsi"/>
                <w:b/>
                <w:sz w:val="28"/>
              </w:rPr>
            </w:pPr>
          </w:p>
        </w:tc>
        <w:tc>
          <w:tcPr>
            <w:tcW w:w="2250" w:type="dxa"/>
            <w:tcBorders>
              <w:top w:val="nil"/>
              <w:left w:val="nil"/>
              <w:bottom w:val="nil"/>
              <w:right w:val="nil"/>
            </w:tcBorders>
          </w:tcPr>
          <w:p w14:paraId="24992BA7" w14:textId="77777777" w:rsidR="007F0F5A" w:rsidRPr="00D243BB" w:rsidRDefault="007F0F5A" w:rsidP="007F0F5A">
            <w:pPr>
              <w:rPr>
                <w:rFonts w:asciiTheme="minorHAnsi" w:hAnsiTheme="minorHAnsi" w:cstheme="minorHAnsi"/>
              </w:rPr>
            </w:pPr>
          </w:p>
        </w:tc>
      </w:tr>
    </w:tbl>
    <w:p w14:paraId="7CF39218" w14:textId="77777777" w:rsidR="007F0F5A" w:rsidRDefault="007F0F5A" w:rsidP="007F0F5A">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27389BCE" w14:textId="77777777" w:rsidR="00595F08" w:rsidRPr="00D243BB" w:rsidRDefault="00595F08" w:rsidP="007F0F5A">
      <w:pPr>
        <w:rPr>
          <w:rFonts w:asciiTheme="minorHAnsi" w:hAnsiTheme="minorHAnsi" w:cstheme="minorHAnsi"/>
          <w:snapToGrid w:val="0"/>
        </w:rPr>
      </w:pPr>
      <w:r>
        <w:rPr>
          <w:rFonts w:asciiTheme="minorHAnsi" w:hAnsiTheme="minorHAnsi" w:cstheme="minorHAnsi"/>
          <w:snapToGrid w:val="0"/>
        </w:rPr>
        <w:tab/>
      </w:r>
      <w:sdt>
        <w:sdtPr>
          <w:rPr>
            <w:rFonts w:asciiTheme="minorHAnsi" w:hAnsiTheme="minorHAnsi" w:cstheme="minorHAnsi"/>
            <w:snapToGrid w:val="0"/>
          </w:rPr>
          <w:id w:val="-444086196"/>
          <w:showingPlcHdr/>
          <w:text/>
        </w:sdtPr>
        <w:sdtEndPr/>
        <w:sdtContent>
          <w:r w:rsidR="00360E21" w:rsidRPr="00360E21">
            <w:rPr>
              <w:rFonts w:asciiTheme="minorHAnsi" w:hAnsiTheme="minorHAnsi" w:cstheme="minorHAnsi"/>
              <w:snapToGrid w:val="0"/>
              <w:color w:val="000000" w:themeColor="text1"/>
            </w:rPr>
            <w:t>[Insert contact information as provided in Data Sheet]</w:t>
          </w:r>
        </w:sdtContent>
      </w:sdt>
    </w:p>
    <w:p w14:paraId="41BDF5B1" w14:textId="77777777" w:rsidR="007F0F5A" w:rsidRPr="00D243BB" w:rsidRDefault="007F0F5A" w:rsidP="007F0F5A">
      <w:pPr>
        <w:rPr>
          <w:rFonts w:asciiTheme="minorHAnsi" w:hAnsiTheme="minorHAnsi" w:cstheme="minorHAnsi"/>
          <w:snapToGrid w:val="0"/>
        </w:rPr>
      </w:pPr>
    </w:p>
    <w:p w14:paraId="2F87688F" w14:textId="77777777" w:rsidR="007F0F5A" w:rsidRPr="00D243BB" w:rsidRDefault="007F0F5A" w:rsidP="007F0F5A">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rPr>
          <w:id w:val="617871783"/>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name and address of Contractor</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(hereinafter called “the Contractor”) has undertaken, in pursuance of Contract No. </w:t>
      </w:r>
      <w:sdt>
        <w:sdtPr>
          <w:rPr>
            <w:rFonts w:asciiTheme="minorHAnsi" w:hAnsiTheme="minorHAnsi" w:cstheme="minorHAnsi"/>
            <w:snapToGrid w:val="0"/>
          </w:rPr>
          <w:id w:val="-714729541"/>
          <w:showingPlcHdr/>
          <w:text/>
        </w:sdtPr>
        <w:sdtEndPr/>
        <w:sdtContent>
          <w:r w:rsidR="00360E21" w:rsidRPr="00E01FEA">
            <w:rPr>
              <w:rStyle w:val="PlaceholderText"/>
            </w:rPr>
            <w:t>Click here to enter text.</w:t>
          </w:r>
        </w:sdtContent>
      </w:sdt>
      <w:r w:rsidR="00360E21">
        <w:rPr>
          <w:rFonts w:asciiTheme="minorHAnsi" w:hAnsiTheme="minorHAnsi" w:cstheme="minorHAnsi"/>
          <w:snapToGrid w:val="0"/>
        </w:rPr>
        <w:t xml:space="preserve">dated </w:t>
      </w:r>
      <w:sdt>
        <w:sdtPr>
          <w:rPr>
            <w:rFonts w:asciiTheme="minorHAnsi" w:hAnsiTheme="minorHAnsi" w:cstheme="minorHAnsi"/>
            <w:snapToGrid w:val="0"/>
          </w:rPr>
          <w:id w:val="-325440050"/>
          <w:showingPlcHdr/>
          <w:date>
            <w:dateFormat w:val="MMMM d, yyyy"/>
            <w:lid w:val="en-US"/>
            <w:storeMappedDataAs w:val="dateTime"/>
            <w:calendar w:val="gregorian"/>
          </w:date>
        </w:sdtPr>
        <w:sdtEndPr/>
        <w:sdtContent>
          <w:r w:rsidR="00360E21" w:rsidRPr="00E01FEA">
            <w:rPr>
              <w:rStyle w:val="PlaceholderText"/>
            </w:rPr>
            <w:t>Click here to enter a date.</w:t>
          </w:r>
        </w:sdtContent>
      </w:sdt>
      <w:r w:rsidRPr="00D243BB">
        <w:rPr>
          <w:rFonts w:asciiTheme="minorHAnsi" w:hAnsiTheme="minorHAnsi" w:cstheme="minorHAnsi"/>
          <w:snapToGrid w:val="0"/>
        </w:rPr>
        <w:t xml:space="preserve"> , to execute Services …………….. (hereinafter called “the Contract”):</w:t>
      </w:r>
    </w:p>
    <w:p w14:paraId="78C306F2" w14:textId="77777777" w:rsidR="007F0F5A" w:rsidRPr="00D243BB" w:rsidRDefault="007F0F5A" w:rsidP="007F0F5A">
      <w:pPr>
        <w:rPr>
          <w:rFonts w:asciiTheme="minorHAnsi" w:hAnsiTheme="minorHAnsi" w:cstheme="minorHAnsi"/>
          <w:snapToGrid w:val="0"/>
        </w:rPr>
      </w:pPr>
    </w:p>
    <w:p w14:paraId="6CEE5950"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0EE54561" w14:textId="77777777" w:rsidR="007F0F5A" w:rsidRPr="00D243BB" w:rsidRDefault="007F0F5A" w:rsidP="005B5BC2">
      <w:pPr>
        <w:jc w:val="both"/>
        <w:rPr>
          <w:rFonts w:asciiTheme="minorHAnsi" w:hAnsiTheme="minorHAnsi" w:cstheme="minorHAnsi"/>
          <w:snapToGrid w:val="0"/>
        </w:rPr>
      </w:pPr>
    </w:p>
    <w:p w14:paraId="0CA362B3"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we have agreed to give the Contractor such a Bank Guarantee:</w:t>
      </w:r>
    </w:p>
    <w:p w14:paraId="730E12F0" w14:textId="77777777" w:rsidR="007F0F5A" w:rsidRPr="00D243BB" w:rsidRDefault="007F0F5A" w:rsidP="005B5BC2">
      <w:pPr>
        <w:jc w:val="both"/>
        <w:rPr>
          <w:rFonts w:asciiTheme="minorHAnsi" w:hAnsiTheme="minorHAnsi" w:cstheme="minorHAnsi"/>
          <w:snapToGrid w:val="0"/>
        </w:rPr>
      </w:pPr>
    </w:p>
    <w:p w14:paraId="7DF97DF1"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NOW THEREFORE we hereby affirm that we are the Guarantor and responsible to you, on behalf of the Contractor, up to a total of </w:t>
      </w:r>
      <w:sdt>
        <w:sdtPr>
          <w:rPr>
            <w:rFonts w:asciiTheme="minorHAnsi" w:hAnsiTheme="minorHAnsi" w:cstheme="minorHAnsi"/>
            <w:snapToGrid w:val="0"/>
          </w:rPr>
          <w:id w:val="1670510910"/>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such sum being payable in the types and proportions of currencies in which the Contract Price is payable, and we undertake to pay you, upon your first written demand and without cavil or argument, any sum or sums within the limits of </w:t>
      </w:r>
      <w:sdt>
        <w:sdtPr>
          <w:rPr>
            <w:rFonts w:asciiTheme="minorHAnsi" w:hAnsiTheme="minorHAnsi" w:cstheme="minorHAnsi"/>
            <w:snapToGrid w:val="0"/>
          </w:rPr>
          <w:id w:val="-878400268"/>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67617106" w14:textId="77777777" w:rsidR="007F0F5A" w:rsidRPr="00D243BB" w:rsidRDefault="007F0F5A" w:rsidP="007F0F5A">
      <w:pPr>
        <w:rPr>
          <w:rFonts w:asciiTheme="minorHAnsi" w:hAnsiTheme="minorHAnsi" w:cstheme="minorHAnsi"/>
          <w:snapToGrid w:val="0"/>
        </w:rPr>
      </w:pPr>
    </w:p>
    <w:p w14:paraId="2039D15E" w14:textId="77777777" w:rsidR="007F0F5A" w:rsidRPr="00D243BB" w:rsidRDefault="007F0F5A" w:rsidP="00B73262">
      <w:pPr>
        <w:ind w:firstLine="720"/>
        <w:jc w:val="both"/>
        <w:rPr>
          <w:rFonts w:asciiTheme="minorHAnsi" w:hAnsiTheme="minorHAnsi" w:cstheme="minorHAnsi"/>
          <w:snapToGrid w:val="0"/>
        </w:rPr>
      </w:pPr>
      <w:r w:rsidRPr="00D243BB">
        <w:rPr>
          <w:rFonts w:asciiTheme="minorHAnsi" w:hAnsiTheme="minorHAnsi" w:cstheme="minorHAnsi"/>
          <w:snapToGrid w:val="0"/>
        </w:rPr>
        <w:t>Th</w:t>
      </w:r>
      <w:r w:rsidR="00B73262" w:rsidRPr="00D243BB">
        <w:rPr>
          <w:rFonts w:asciiTheme="minorHAnsi" w:hAnsiTheme="minorHAnsi" w:cstheme="minorHAnsi"/>
          <w:snapToGrid w:val="0"/>
        </w:rPr>
        <w:t>is</w:t>
      </w:r>
      <w:r w:rsidRPr="00D243BB">
        <w:rPr>
          <w:rFonts w:asciiTheme="minorHAnsi" w:hAnsiTheme="minorHAnsi" w:cstheme="minorHAnsi"/>
          <w:snapToGrid w:val="0"/>
        </w:rPr>
        <w:t xml:space="preserve"> guarantee shall be valid until a date 30 days from the date of issue </w:t>
      </w:r>
      <w:r w:rsidR="00B73262" w:rsidRPr="00D243BB">
        <w:rPr>
          <w:rFonts w:asciiTheme="minorHAnsi" w:hAnsiTheme="minorHAnsi" w:cstheme="minorHAnsi"/>
          <w:snapToGrid w:val="0"/>
        </w:rPr>
        <w:t xml:space="preserve">by UNDP </w:t>
      </w:r>
      <w:r w:rsidRPr="00D243BB">
        <w:rPr>
          <w:rFonts w:asciiTheme="minorHAnsi" w:hAnsiTheme="minorHAnsi" w:cstheme="minorHAnsi"/>
          <w:snapToGrid w:val="0"/>
        </w:rPr>
        <w:t xml:space="preserve">of </w:t>
      </w:r>
      <w:r w:rsidR="00B73262" w:rsidRPr="00D243BB">
        <w:rPr>
          <w:rFonts w:asciiTheme="minorHAnsi" w:hAnsiTheme="minorHAnsi" w:cstheme="minorHAnsi"/>
          <w:snapToGrid w:val="0"/>
        </w:rPr>
        <w:t xml:space="preserve">a certificate of </w:t>
      </w:r>
      <w:r w:rsidRPr="00D243BB">
        <w:rPr>
          <w:rFonts w:asciiTheme="minorHAnsi" w:hAnsiTheme="minorHAnsi" w:cstheme="minorHAnsi"/>
          <w:snapToGrid w:val="0"/>
        </w:rPr>
        <w:t xml:space="preserve">satisfactory </w:t>
      </w:r>
      <w:r w:rsidR="00B73262" w:rsidRPr="00D243BB">
        <w:rPr>
          <w:rFonts w:asciiTheme="minorHAnsi" w:hAnsiTheme="minorHAnsi" w:cstheme="minorHAnsi"/>
          <w:snapToGrid w:val="0"/>
        </w:rPr>
        <w:t>performance and full completion of services by the Contractor.</w:t>
      </w:r>
    </w:p>
    <w:p w14:paraId="6521C2FC" w14:textId="77777777" w:rsidR="007F0F5A" w:rsidRPr="00D243BB" w:rsidRDefault="007F0F5A" w:rsidP="007F0F5A">
      <w:pPr>
        <w:rPr>
          <w:rFonts w:asciiTheme="minorHAnsi" w:hAnsiTheme="minorHAnsi" w:cstheme="minorHAnsi"/>
          <w:snapToGrid w:val="0"/>
        </w:rPr>
      </w:pPr>
    </w:p>
    <w:p w14:paraId="5B423475" w14:textId="77777777" w:rsidR="007F0F5A" w:rsidRPr="00D243BB" w:rsidRDefault="007F0F5A" w:rsidP="007F0F5A">
      <w:pPr>
        <w:rPr>
          <w:rFonts w:asciiTheme="minorHAnsi" w:hAnsiTheme="minorHAnsi" w:cstheme="minorHAnsi"/>
          <w:snapToGrid w:val="0"/>
        </w:rPr>
      </w:pPr>
    </w:p>
    <w:p w14:paraId="15E35076" w14:textId="77777777" w:rsidR="007F0F5A" w:rsidRPr="00D243BB" w:rsidRDefault="007F0F5A" w:rsidP="00990629">
      <w:pPr>
        <w:pStyle w:val="Heading3"/>
      </w:pPr>
      <w:r w:rsidRPr="00D243BB">
        <w:t>SIGNATURE AND SEAL OF THE GUARANTOR</w:t>
      </w:r>
      <w:r w:rsidR="009F7D60">
        <w:t xml:space="preserve"> BANK</w:t>
      </w:r>
    </w:p>
    <w:p w14:paraId="4C927E2E" w14:textId="77777777" w:rsidR="007F0F5A" w:rsidRPr="00D243BB" w:rsidRDefault="007F0F5A" w:rsidP="007F0F5A">
      <w:pPr>
        <w:rPr>
          <w:rFonts w:asciiTheme="minorHAnsi" w:hAnsiTheme="minorHAnsi" w:cstheme="minorHAnsi"/>
          <w:snapToGrid w:val="0"/>
        </w:rPr>
      </w:pPr>
    </w:p>
    <w:p w14:paraId="2AFF9735"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1589961452"/>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2A58A6B2" w14:textId="77777777" w:rsidR="00360E21" w:rsidRPr="00814716" w:rsidRDefault="00360E21" w:rsidP="00360E21">
      <w:pPr>
        <w:rPr>
          <w:rFonts w:asciiTheme="minorHAnsi" w:hAnsiTheme="minorHAnsi" w:cstheme="minorHAnsi"/>
          <w:snapToGrid w:val="0"/>
          <w:color w:val="000000" w:themeColor="text1"/>
          <w:sz w:val="22"/>
          <w:szCs w:val="22"/>
        </w:rPr>
      </w:pPr>
    </w:p>
    <w:p w14:paraId="25FFB75C"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676501971"/>
          <w:showingPlcHdr/>
          <w:text/>
        </w:sdtPr>
        <w:sdtEndPr/>
        <w:sdtContent>
          <w:r w:rsidRPr="00814716">
            <w:rPr>
              <w:rFonts w:asciiTheme="minorHAnsi" w:hAnsiTheme="minorHAnsi" w:cstheme="minorHAnsi"/>
              <w:snapToGrid w:val="0"/>
              <w:color w:val="000000" w:themeColor="text1"/>
              <w:sz w:val="22"/>
              <w:szCs w:val="22"/>
            </w:rPr>
            <w:t>.........................................................................................................</w:t>
          </w:r>
        </w:sdtContent>
      </w:sdt>
    </w:p>
    <w:p w14:paraId="5E29FCD7" w14:textId="77777777" w:rsidR="00360E21" w:rsidRPr="00814716" w:rsidRDefault="00360E21" w:rsidP="00360E21">
      <w:pPr>
        <w:rPr>
          <w:rFonts w:asciiTheme="minorHAnsi" w:hAnsiTheme="minorHAnsi" w:cstheme="minorHAnsi"/>
          <w:snapToGrid w:val="0"/>
          <w:color w:val="000000" w:themeColor="text1"/>
          <w:sz w:val="22"/>
          <w:szCs w:val="22"/>
        </w:rPr>
      </w:pPr>
    </w:p>
    <w:p w14:paraId="0BD5BBB2"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865253791"/>
          <w:showingPlcHdr/>
          <w:text/>
        </w:sdtPr>
        <w:sdtEndPr/>
        <w:sdtContent>
          <w:r w:rsidRPr="00814716">
            <w:rPr>
              <w:rFonts w:asciiTheme="minorHAnsi" w:hAnsiTheme="minorHAnsi" w:cstheme="minorHAnsi"/>
              <w:snapToGrid w:val="0"/>
              <w:color w:val="000000" w:themeColor="text1"/>
              <w:sz w:val="22"/>
              <w:szCs w:val="22"/>
            </w:rPr>
            <w:t>.................................................................................................................</w:t>
          </w:r>
        </w:sdtContent>
      </w:sdt>
    </w:p>
    <w:p w14:paraId="218E4B3F" w14:textId="77777777" w:rsidR="007F0F5A" w:rsidRPr="00D243BB" w:rsidRDefault="007F0F5A" w:rsidP="007F0F5A">
      <w:pPr>
        <w:rPr>
          <w:rFonts w:asciiTheme="minorHAnsi" w:hAnsiTheme="minorHAnsi" w:cstheme="minorHAnsi"/>
          <w:b/>
          <w:bCs/>
        </w:rPr>
      </w:pPr>
    </w:p>
    <w:p w14:paraId="6AE97079" w14:textId="77777777" w:rsidR="007F0F5A" w:rsidRPr="00D243BB" w:rsidRDefault="007F0F5A" w:rsidP="007F0F5A">
      <w:pPr>
        <w:rPr>
          <w:rFonts w:asciiTheme="minorHAnsi" w:hAnsiTheme="minorHAnsi" w:cstheme="minorHAnsi"/>
          <w:b/>
          <w:bCs/>
        </w:rPr>
      </w:pPr>
    </w:p>
    <w:p w14:paraId="188CC1D4" w14:textId="77777777" w:rsidR="007F0F5A" w:rsidRPr="00D243BB" w:rsidRDefault="007F0F5A" w:rsidP="007F0F5A">
      <w:pPr>
        <w:rPr>
          <w:rFonts w:asciiTheme="minorHAnsi" w:hAnsiTheme="minorHAnsi" w:cstheme="minorHAnsi"/>
          <w:b/>
          <w:bCs/>
        </w:rPr>
      </w:pPr>
    </w:p>
    <w:p w14:paraId="6AF49CD5"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1</w:t>
      </w:r>
      <w:r w:rsidR="00F86A5D">
        <w:rPr>
          <w:rFonts w:asciiTheme="minorHAnsi" w:hAnsiTheme="minorHAnsi" w:cstheme="minorHAnsi"/>
        </w:rPr>
        <w:t>0</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Pr="00D243BB">
        <w:rPr>
          <w:rFonts w:asciiTheme="minorHAnsi" w:hAnsiTheme="minorHAnsi" w:cstheme="minorHAnsi"/>
        </w:rPr>
        <w:t xml:space="preserve">Advanced </w:t>
      </w:r>
      <w:r w:rsidR="00F60783" w:rsidRPr="00D243BB">
        <w:rPr>
          <w:rFonts w:asciiTheme="minorHAnsi" w:hAnsiTheme="minorHAnsi" w:cstheme="minorHAnsi"/>
        </w:rPr>
        <w:t xml:space="preserve">Payment </w:t>
      </w:r>
      <w:r w:rsidR="00553B6B" w:rsidRPr="00D243BB">
        <w:rPr>
          <w:rFonts w:asciiTheme="minorHAnsi" w:hAnsiTheme="minorHAnsi" w:cstheme="minorHAnsi"/>
        </w:rPr>
        <w:t>Guarantee</w:t>
      </w:r>
      <w:r w:rsidR="009371F3" w:rsidRPr="00D243BB">
        <w:rPr>
          <w:rStyle w:val="FootnoteReference"/>
          <w:rFonts w:asciiTheme="minorHAnsi" w:hAnsiTheme="minorHAnsi" w:cstheme="minorHAnsi"/>
        </w:rPr>
        <w:footnoteReference w:id="15"/>
      </w:r>
    </w:p>
    <w:p w14:paraId="453187C5"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18327C17" w14:textId="77777777" w:rsidR="007F0F5A" w:rsidRPr="00D243BB" w:rsidRDefault="007F0F5A" w:rsidP="007F0F5A">
      <w:pPr>
        <w:jc w:val="center"/>
        <w:rPr>
          <w:rFonts w:asciiTheme="minorHAnsi" w:hAnsiTheme="minorHAnsi" w:cstheme="minorHAnsi"/>
        </w:rPr>
      </w:pPr>
    </w:p>
    <w:p w14:paraId="63CF4AEE" w14:textId="77777777" w:rsidR="007F0F5A" w:rsidRPr="00D243BB" w:rsidRDefault="007F0F5A" w:rsidP="007F0F5A">
      <w:pPr>
        <w:pStyle w:val="NormalWeb"/>
        <w:spacing w:before="2" w:after="2"/>
        <w:jc w:val="both"/>
        <w:rPr>
          <w:rFonts w:asciiTheme="minorHAnsi" w:hAnsiTheme="minorHAnsi" w:cstheme="minorHAnsi"/>
          <w:i/>
          <w:iCs/>
        </w:rPr>
      </w:pPr>
      <w:r w:rsidRPr="00D243BB">
        <w:rPr>
          <w:rFonts w:asciiTheme="minorHAnsi" w:hAnsiTheme="minorHAnsi" w:cstheme="minorHAnsi"/>
          <w:i/>
          <w:iCs/>
        </w:rPr>
        <w:t xml:space="preserve">_____________________________ </w:t>
      </w:r>
      <w:r w:rsidRPr="00D243BB">
        <w:rPr>
          <w:rFonts w:asciiTheme="minorHAnsi" w:hAnsiTheme="minorHAnsi" w:cstheme="minorHAnsi"/>
          <w:i/>
          <w:iCs/>
          <w:color w:val="FF0000"/>
        </w:rPr>
        <w:t>[Bank’s Name, and Address of Issuing Branch or Office]</w:t>
      </w:r>
    </w:p>
    <w:p w14:paraId="227A7EBB" w14:textId="77777777" w:rsidR="007F0F5A" w:rsidRPr="00D243BB" w:rsidRDefault="007F0F5A" w:rsidP="007F0F5A">
      <w:pPr>
        <w:pStyle w:val="NormalWeb"/>
        <w:spacing w:before="2" w:after="2"/>
        <w:jc w:val="both"/>
        <w:rPr>
          <w:rFonts w:asciiTheme="minorHAnsi" w:hAnsiTheme="minorHAnsi" w:cstheme="minorHAnsi"/>
          <w:i/>
          <w:iCs/>
          <w:color w:val="FF0000"/>
        </w:rPr>
      </w:pPr>
      <w:r w:rsidRPr="00D243BB">
        <w:rPr>
          <w:rFonts w:asciiTheme="minorHAnsi" w:hAnsiTheme="minorHAnsi" w:cstheme="minorHAnsi"/>
          <w:b/>
          <w:bCs/>
        </w:rPr>
        <w:t>Beneficiary:</w:t>
      </w:r>
      <w:r w:rsidRPr="00D243BB">
        <w:rPr>
          <w:rFonts w:asciiTheme="minorHAnsi" w:hAnsiTheme="minorHAnsi" w:cstheme="minorHAnsi"/>
        </w:rPr>
        <w:tab/>
        <w:t xml:space="preserve">_________________ </w:t>
      </w:r>
      <w:r w:rsidR="00CE2D28" w:rsidRPr="00D243BB">
        <w:rPr>
          <w:rFonts w:asciiTheme="minorHAnsi" w:hAnsiTheme="minorHAnsi" w:cstheme="minorHAnsi"/>
          <w:i/>
          <w:iCs/>
          <w:color w:val="FF0000"/>
        </w:rPr>
        <w:t>[Name and Address of UNDP</w:t>
      </w:r>
      <w:r w:rsidRPr="00D243BB">
        <w:rPr>
          <w:rFonts w:asciiTheme="minorHAnsi" w:hAnsiTheme="minorHAnsi" w:cstheme="minorHAnsi"/>
          <w:i/>
          <w:iCs/>
          <w:color w:val="FF0000"/>
        </w:rPr>
        <w:t>]</w:t>
      </w:r>
    </w:p>
    <w:p w14:paraId="505C7F7C"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Date:</w:t>
      </w:r>
      <w:r w:rsidRPr="00D243BB">
        <w:rPr>
          <w:rFonts w:asciiTheme="minorHAnsi" w:hAnsiTheme="minorHAnsi" w:cstheme="minorHAnsi"/>
        </w:rPr>
        <w:tab/>
        <w:t>________________</w:t>
      </w:r>
    </w:p>
    <w:p w14:paraId="079390B1"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ADVANCE PAYMENT GUARANTEE No.:</w:t>
      </w:r>
      <w:r w:rsidRPr="00D243BB">
        <w:rPr>
          <w:rFonts w:asciiTheme="minorHAnsi" w:hAnsiTheme="minorHAnsi" w:cstheme="minorHAnsi"/>
        </w:rPr>
        <w:tab/>
        <w:t>_________________</w:t>
      </w:r>
    </w:p>
    <w:p w14:paraId="43228535" w14:textId="77777777" w:rsidR="007F0F5A" w:rsidRPr="00D243BB" w:rsidRDefault="007F0F5A" w:rsidP="007F0F5A">
      <w:pPr>
        <w:pStyle w:val="NormalWeb"/>
        <w:spacing w:before="2" w:after="2"/>
        <w:jc w:val="both"/>
        <w:rPr>
          <w:rFonts w:asciiTheme="minorHAnsi" w:hAnsiTheme="minorHAnsi" w:cstheme="minorHAnsi"/>
        </w:rPr>
      </w:pPr>
    </w:p>
    <w:p w14:paraId="1E5D10DB" w14:textId="77777777" w:rsidR="007F0F5A" w:rsidRPr="00D243BB" w:rsidRDefault="007F0F5A" w:rsidP="007F0F5A">
      <w:pPr>
        <w:pStyle w:val="NormalWeb"/>
        <w:spacing w:before="2" w:after="2"/>
        <w:jc w:val="both"/>
        <w:rPr>
          <w:rFonts w:asciiTheme="minorHAnsi" w:hAnsiTheme="minorHAnsi" w:cstheme="minorHAnsi"/>
        </w:rPr>
      </w:pPr>
    </w:p>
    <w:p w14:paraId="735C69C9" w14:textId="77777777" w:rsidR="007F0F5A" w:rsidRPr="00D243BB" w:rsidRDefault="007F0F5A" w:rsidP="007F0F5A">
      <w:pPr>
        <w:pStyle w:val="NormalWeb"/>
        <w:spacing w:before="2" w:after="2"/>
        <w:jc w:val="both"/>
        <w:rPr>
          <w:rFonts w:asciiTheme="minorHAnsi" w:hAnsiTheme="minorHAnsi" w:cstheme="minorHAnsi"/>
        </w:rPr>
      </w:pPr>
    </w:p>
    <w:p w14:paraId="3B53481E" w14:textId="77777777" w:rsidR="007F0F5A" w:rsidRPr="00360E21" w:rsidRDefault="007F0F5A" w:rsidP="007F0F5A">
      <w:pPr>
        <w:pStyle w:val="NormalWeb"/>
        <w:spacing w:before="2" w:after="2"/>
        <w:jc w:val="both"/>
        <w:rPr>
          <w:rFonts w:asciiTheme="minorHAnsi" w:hAnsiTheme="minorHAnsi" w:cstheme="minorHAnsi"/>
          <w:color w:val="000000" w:themeColor="text1"/>
          <w:sz w:val="24"/>
          <w:szCs w:val="24"/>
        </w:rPr>
      </w:pPr>
      <w:r w:rsidRPr="00D243BB">
        <w:rPr>
          <w:rFonts w:asciiTheme="minorHAnsi" w:hAnsiTheme="minorHAnsi" w:cstheme="minorHAnsi"/>
          <w:sz w:val="24"/>
          <w:szCs w:val="24"/>
        </w:rPr>
        <w:t xml:space="preserve">We have been informed that </w:t>
      </w:r>
      <w:sdt>
        <w:sdtPr>
          <w:rPr>
            <w:rFonts w:asciiTheme="minorHAnsi" w:hAnsiTheme="minorHAnsi" w:cstheme="minorHAnsi"/>
            <w:sz w:val="24"/>
            <w:szCs w:val="24"/>
          </w:rPr>
          <w:id w:val="1109935584"/>
          <w:showingPlcHdr/>
          <w:text/>
        </w:sdtPr>
        <w:sdtEndPr/>
        <w:sdtContent>
          <w:r w:rsidR="00360E21" w:rsidRPr="00360E21">
            <w:rPr>
              <w:rFonts w:asciiTheme="minorHAnsi" w:hAnsiTheme="minorHAnsi" w:cstheme="minorHAnsi"/>
              <w:i/>
              <w:iCs/>
              <w:color w:val="000000" w:themeColor="text1"/>
              <w:sz w:val="24"/>
              <w:szCs w:val="24"/>
            </w:rPr>
            <w:t>[name of Company]</w:t>
          </w:r>
        </w:sdtContent>
      </w:sdt>
      <w:r w:rsidRPr="00360E21">
        <w:rPr>
          <w:rFonts w:asciiTheme="minorHAnsi" w:hAnsiTheme="minorHAnsi" w:cstheme="minorHAnsi"/>
          <w:color w:val="000000" w:themeColor="text1"/>
          <w:sz w:val="24"/>
          <w:szCs w:val="24"/>
        </w:rPr>
        <w:t xml:space="preserve">(hereinafter called "the Contractor") has entered into Contract No. </w:t>
      </w:r>
      <w:sdt>
        <w:sdtPr>
          <w:rPr>
            <w:rFonts w:asciiTheme="minorHAnsi" w:hAnsiTheme="minorHAnsi" w:cstheme="minorHAnsi"/>
            <w:color w:val="000000" w:themeColor="text1"/>
            <w:sz w:val="24"/>
            <w:szCs w:val="24"/>
          </w:rPr>
          <w:id w:val="-584832905"/>
          <w:showingPlcHdr/>
          <w:text/>
        </w:sdtPr>
        <w:sdtEndPr/>
        <w:sdtContent>
          <w:r w:rsidR="00360E21" w:rsidRPr="00360E21">
            <w:rPr>
              <w:rFonts w:asciiTheme="minorHAnsi" w:hAnsiTheme="minorHAnsi" w:cstheme="minorHAnsi"/>
              <w:i/>
              <w:iCs/>
              <w:color w:val="000000" w:themeColor="text1"/>
              <w:sz w:val="24"/>
              <w:szCs w:val="24"/>
            </w:rPr>
            <w:t>[reference number of the contract]</w:t>
          </w:r>
        </w:sdtContent>
      </w:sdt>
      <w:r w:rsidRPr="00360E21">
        <w:rPr>
          <w:rFonts w:asciiTheme="minorHAnsi" w:hAnsiTheme="minorHAnsi" w:cstheme="minorHAnsi"/>
          <w:color w:val="000000" w:themeColor="text1"/>
          <w:sz w:val="24"/>
          <w:szCs w:val="24"/>
        </w:rPr>
        <w:t xml:space="preserve">dated </w:t>
      </w:r>
      <w:sdt>
        <w:sdtPr>
          <w:rPr>
            <w:rFonts w:asciiTheme="minorHAnsi" w:hAnsiTheme="minorHAnsi" w:cstheme="minorHAnsi"/>
            <w:color w:val="000000" w:themeColor="text1"/>
            <w:sz w:val="24"/>
            <w:szCs w:val="24"/>
          </w:rPr>
          <w:id w:val="1365557930"/>
          <w:showingPlcHdr/>
          <w:date>
            <w:dateFormat w:val="M/d/yyyy"/>
            <w:lid w:val="en-US"/>
            <w:storeMappedDataAs w:val="dateTime"/>
            <w:calendar w:val="gregorian"/>
          </w:date>
        </w:sdtPr>
        <w:sdtEndPr/>
        <w:sdtContent>
          <w:r w:rsidR="00360E21" w:rsidRPr="00360E21">
            <w:rPr>
              <w:rFonts w:asciiTheme="minorHAnsi" w:hAnsiTheme="minorHAnsi" w:cstheme="minorHAnsi"/>
              <w:i/>
              <w:iCs/>
              <w:color w:val="000000" w:themeColor="text1"/>
              <w:sz w:val="24"/>
              <w:szCs w:val="24"/>
            </w:rPr>
            <w:t>[insert: date]</w:t>
          </w:r>
        </w:sdtContent>
      </w:sdt>
      <w:r w:rsidR="00360E21">
        <w:rPr>
          <w:rFonts w:asciiTheme="minorHAnsi" w:hAnsiTheme="minorHAnsi" w:cstheme="minorHAnsi"/>
          <w:color w:val="000000" w:themeColor="text1"/>
          <w:sz w:val="24"/>
          <w:szCs w:val="24"/>
        </w:rPr>
        <w:t xml:space="preserve"> </w:t>
      </w:r>
      <w:r w:rsidRPr="00360E21">
        <w:rPr>
          <w:rFonts w:asciiTheme="minorHAnsi" w:hAnsiTheme="minorHAnsi" w:cstheme="minorHAnsi"/>
          <w:color w:val="000000" w:themeColor="text1"/>
          <w:sz w:val="24"/>
          <w:szCs w:val="24"/>
        </w:rPr>
        <w:t xml:space="preserve">with you, for the provision of </w:t>
      </w:r>
      <w:sdt>
        <w:sdtPr>
          <w:rPr>
            <w:rFonts w:asciiTheme="minorHAnsi" w:hAnsiTheme="minorHAnsi" w:cstheme="minorHAnsi"/>
            <w:color w:val="000000" w:themeColor="text1"/>
            <w:sz w:val="24"/>
            <w:szCs w:val="24"/>
          </w:rPr>
          <w:id w:val="-28029924"/>
          <w:showingPlcHdr/>
          <w:text w:multiLine="1"/>
        </w:sdtPr>
        <w:sdtEndPr/>
        <w:sdtContent>
          <w:r w:rsidR="00360E21" w:rsidRPr="00360E21">
            <w:rPr>
              <w:rFonts w:asciiTheme="minorHAnsi" w:hAnsiTheme="minorHAnsi" w:cstheme="minorHAnsi"/>
              <w:i/>
              <w:iCs/>
              <w:color w:val="000000" w:themeColor="text1"/>
              <w:sz w:val="24"/>
              <w:szCs w:val="24"/>
            </w:rPr>
            <w:t>[brief description of Services]</w:t>
          </w:r>
        </w:sdtContent>
      </w:sdt>
      <w:r w:rsidRPr="00360E21">
        <w:rPr>
          <w:rFonts w:asciiTheme="minorHAnsi" w:hAnsiTheme="minorHAnsi" w:cstheme="minorHAnsi"/>
          <w:color w:val="000000" w:themeColor="text1"/>
          <w:sz w:val="24"/>
          <w:szCs w:val="24"/>
        </w:rPr>
        <w:t xml:space="preserve">(hereinafter called "the Contract"). </w:t>
      </w:r>
    </w:p>
    <w:p w14:paraId="050289BC" w14:textId="77777777" w:rsidR="007F0F5A" w:rsidRPr="00D243BB" w:rsidRDefault="007F0F5A" w:rsidP="007F0F5A">
      <w:pPr>
        <w:pStyle w:val="NormalWeb"/>
        <w:spacing w:before="2" w:after="2"/>
        <w:jc w:val="both"/>
        <w:rPr>
          <w:rFonts w:asciiTheme="minorHAnsi" w:hAnsiTheme="minorHAnsi" w:cstheme="minorHAnsi"/>
          <w:sz w:val="24"/>
          <w:szCs w:val="24"/>
        </w:rPr>
      </w:pPr>
      <w:r w:rsidRPr="00360E21">
        <w:rPr>
          <w:rFonts w:asciiTheme="minorHAnsi" w:hAnsiTheme="minorHAnsi" w:cstheme="minorHAnsi"/>
          <w:color w:val="000000" w:themeColor="text1"/>
          <w:sz w:val="24"/>
          <w:szCs w:val="24"/>
        </w:rPr>
        <w:t xml:space="preserve">Furthermore, we understand that, according to the conditions of the Contract, an advance payment in the sum of </w:t>
      </w:r>
      <w:sdt>
        <w:sdtPr>
          <w:rPr>
            <w:rFonts w:asciiTheme="minorHAnsi" w:hAnsiTheme="minorHAnsi" w:cstheme="minorHAnsi"/>
            <w:color w:val="000000" w:themeColor="text1"/>
            <w:sz w:val="24"/>
            <w:szCs w:val="24"/>
          </w:rPr>
          <w:id w:val="1093209148"/>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Pr="00D243BB">
        <w:rPr>
          <w:rFonts w:asciiTheme="minorHAnsi" w:hAnsiTheme="minorHAnsi" w:cstheme="minorHAnsi"/>
          <w:sz w:val="24"/>
          <w:szCs w:val="24"/>
        </w:rPr>
        <w:t>is to be made against an advance payment guarantee.</w:t>
      </w:r>
    </w:p>
    <w:p w14:paraId="4D6A94D0" w14:textId="77777777" w:rsidR="007F0F5A" w:rsidRPr="00D243BB" w:rsidRDefault="007F0F5A" w:rsidP="007F0F5A">
      <w:pPr>
        <w:pStyle w:val="NormalWeb"/>
        <w:spacing w:before="2" w:after="2"/>
        <w:jc w:val="both"/>
        <w:rPr>
          <w:rFonts w:asciiTheme="minorHAnsi" w:hAnsiTheme="minorHAnsi" w:cstheme="minorHAnsi"/>
          <w:sz w:val="24"/>
          <w:szCs w:val="24"/>
        </w:rPr>
      </w:pPr>
    </w:p>
    <w:p w14:paraId="0CDBCD27"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At the request of the Contractor, we </w:t>
      </w:r>
      <w:r w:rsidRPr="00D243BB">
        <w:rPr>
          <w:rFonts w:asciiTheme="minorHAnsi" w:hAnsiTheme="minorHAnsi" w:cstheme="minorHAnsi"/>
          <w:i/>
          <w:iCs/>
          <w:sz w:val="24"/>
          <w:szCs w:val="24"/>
        </w:rPr>
        <w:t>[name of Bank]</w:t>
      </w:r>
      <w:r w:rsidRPr="00D243BB">
        <w:rPr>
          <w:rFonts w:asciiTheme="minorHAnsi" w:hAnsiTheme="minorHAnsi" w:cstheme="minorHAnsi"/>
          <w:sz w:val="24"/>
          <w:szCs w:val="24"/>
        </w:rPr>
        <w:t xml:space="preserve"> hereby irrevocably undertake to pay you any sum or sums not exceeding in total an amount of </w:t>
      </w:r>
      <w:sdt>
        <w:sdtPr>
          <w:rPr>
            <w:rFonts w:asciiTheme="minorHAnsi" w:hAnsiTheme="minorHAnsi" w:cstheme="minorHAnsi"/>
            <w:sz w:val="24"/>
            <w:szCs w:val="24"/>
          </w:rPr>
          <w:id w:val="1013801721"/>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00553B6B" w:rsidRPr="00360E21">
        <w:rPr>
          <w:rStyle w:val="FootnoteReference"/>
          <w:rFonts w:asciiTheme="minorHAnsi" w:hAnsiTheme="minorHAnsi" w:cstheme="minorHAnsi"/>
          <w:color w:val="000000" w:themeColor="text1"/>
          <w:sz w:val="24"/>
          <w:szCs w:val="24"/>
        </w:rPr>
        <w:footnoteReference w:id="16"/>
      </w:r>
      <w:r w:rsidR="00553B6B" w:rsidRPr="00360E21">
        <w:rPr>
          <w:rFonts w:asciiTheme="minorHAnsi" w:hAnsiTheme="minorHAnsi" w:cstheme="minorHAnsi"/>
          <w:color w:val="000000" w:themeColor="text1"/>
          <w:sz w:val="24"/>
          <w:szCs w:val="24"/>
        </w:rPr>
        <w:t xml:space="preserve">  </w:t>
      </w:r>
      <w:r w:rsidRPr="00D243BB">
        <w:rPr>
          <w:rFonts w:asciiTheme="minorHAnsi" w:hAnsiTheme="minorHAnsi" w:cstheme="minorHAnsi"/>
          <w:sz w:val="24"/>
          <w:szCs w:val="24"/>
        </w:rPr>
        <w:t xml:space="preserve">upon receipt by us of your first demand in writing accompanied by a written statement stating that the Contractor is in breach of its obligation under the Contract because the Contractor has used the advance payment for purposes other than toward providing the Services under the Contract. </w:t>
      </w:r>
    </w:p>
    <w:p w14:paraId="6759FF9F" w14:textId="77777777" w:rsidR="007F0F5A" w:rsidRPr="00D243BB" w:rsidRDefault="007F0F5A" w:rsidP="007F0F5A">
      <w:pPr>
        <w:pStyle w:val="NormalWeb"/>
        <w:spacing w:before="2" w:after="2"/>
        <w:jc w:val="both"/>
        <w:rPr>
          <w:rFonts w:asciiTheme="minorHAnsi" w:hAnsiTheme="minorHAnsi" w:cstheme="minorHAnsi"/>
          <w:sz w:val="24"/>
          <w:szCs w:val="24"/>
        </w:rPr>
      </w:pPr>
    </w:p>
    <w:p w14:paraId="02B06848"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It is a condition for any claim and payment under this guarantee to be made that the advance payment referred to above must have been received by the Contractor on its account number </w:t>
      </w:r>
      <w:sdt>
        <w:sdtPr>
          <w:rPr>
            <w:rFonts w:asciiTheme="minorHAnsi" w:hAnsiTheme="minorHAnsi" w:cstheme="minorHAnsi"/>
            <w:sz w:val="24"/>
            <w:szCs w:val="24"/>
          </w:rPr>
          <w:id w:val="886294537"/>
          <w:showingPlcHdr/>
          <w:text/>
        </w:sdtPr>
        <w:sdtEndPr/>
        <w:sdtContent>
          <w:r w:rsidR="00360E21" w:rsidRPr="00D243BB">
            <w:rPr>
              <w:rFonts w:asciiTheme="minorHAnsi" w:hAnsiTheme="minorHAnsi" w:cstheme="minorHAnsi"/>
              <w:sz w:val="24"/>
              <w:szCs w:val="24"/>
            </w:rPr>
            <w:t>___________</w:t>
          </w:r>
        </w:sdtContent>
      </w:sdt>
      <w:r w:rsidRPr="00D243BB">
        <w:rPr>
          <w:rFonts w:asciiTheme="minorHAnsi" w:hAnsiTheme="minorHAnsi" w:cstheme="minorHAnsi"/>
          <w:sz w:val="24"/>
          <w:szCs w:val="24"/>
        </w:rPr>
        <w:t xml:space="preserve"> at </w:t>
      </w:r>
      <w:sdt>
        <w:sdtPr>
          <w:rPr>
            <w:rFonts w:asciiTheme="minorHAnsi" w:hAnsiTheme="minorHAnsi" w:cstheme="minorHAnsi"/>
            <w:sz w:val="24"/>
            <w:szCs w:val="24"/>
          </w:rPr>
          <w:id w:val="1948034399"/>
          <w:showingPlcHdr/>
          <w:text/>
        </w:sdtPr>
        <w:sdtEndPr/>
        <w:sdtContent>
          <w:r w:rsidR="00360E21" w:rsidRPr="00360E21">
            <w:rPr>
              <w:rFonts w:asciiTheme="minorHAnsi" w:hAnsiTheme="minorHAnsi" w:cstheme="minorHAnsi"/>
              <w:i/>
              <w:iCs/>
              <w:color w:val="000000" w:themeColor="text1"/>
              <w:sz w:val="24"/>
              <w:szCs w:val="24"/>
            </w:rPr>
            <w:t>[name and address of Bank]</w:t>
          </w:r>
          <w:r w:rsidR="00360E21" w:rsidRPr="00360E21">
            <w:rPr>
              <w:rFonts w:asciiTheme="minorHAnsi" w:hAnsiTheme="minorHAnsi" w:cstheme="minorHAnsi"/>
              <w:color w:val="000000" w:themeColor="text1"/>
              <w:sz w:val="24"/>
              <w:szCs w:val="24"/>
            </w:rPr>
            <w:t>.</w:t>
          </w:r>
        </w:sdtContent>
      </w:sdt>
    </w:p>
    <w:p w14:paraId="449D4CC0" w14:textId="77777777" w:rsidR="007F0F5A" w:rsidRPr="00D243BB" w:rsidRDefault="007F0F5A" w:rsidP="007F0F5A">
      <w:pPr>
        <w:pStyle w:val="NormalWeb"/>
        <w:spacing w:before="2" w:after="2"/>
        <w:jc w:val="both"/>
        <w:rPr>
          <w:rFonts w:asciiTheme="minorHAnsi" w:hAnsiTheme="minorHAnsi" w:cstheme="minorHAnsi"/>
          <w:sz w:val="24"/>
          <w:szCs w:val="24"/>
        </w:rPr>
      </w:pPr>
    </w:p>
    <w:p w14:paraId="61963D3D" w14:textId="77777777" w:rsidR="007F0F5A" w:rsidRPr="00D243BB" w:rsidRDefault="007F0F5A" w:rsidP="005B5BC2">
      <w:pPr>
        <w:jc w:val="both"/>
        <w:rPr>
          <w:rFonts w:asciiTheme="minorHAnsi" w:hAnsiTheme="minorHAnsi" w:cstheme="minorHAnsi"/>
        </w:rPr>
      </w:pPr>
      <w:r w:rsidRPr="00D243BB">
        <w:rPr>
          <w:rFonts w:asciiTheme="minorHAnsi" w:hAnsiTheme="minorHAnsi" w:cstheme="minorHAnsi"/>
        </w:rPr>
        <w:t xml:space="preserve">The maximum amount of this guarantee shall be progressively reduced by the amount of the advance </w:t>
      </w:r>
      <w:r w:rsidR="00553B6B" w:rsidRPr="00D243BB">
        <w:rPr>
          <w:rFonts w:asciiTheme="minorHAnsi" w:hAnsiTheme="minorHAnsi" w:cstheme="minorHAnsi"/>
        </w:rPr>
        <w:t>payment repaid by the Contractor</w:t>
      </w:r>
      <w:r w:rsidRPr="00D243BB">
        <w:rPr>
          <w:rFonts w:asciiTheme="minorHAnsi" w:hAnsiTheme="minorHAnsi" w:cstheme="minorHAnsi"/>
        </w:rPr>
        <w:t xml:space="preserve"> as indicated in copies of certified monthly statements which shall be presented to us.  This guarantee shall expire, at the latest, upon our receipt of the monthly payment certificate indicating that the Consultants have made full repayment of the amount of the advance payment, or on the __ day of ___________, 2___,</w:t>
      </w:r>
      <w:r w:rsidR="00553B6B" w:rsidRPr="00D243BB">
        <w:rPr>
          <w:rStyle w:val="FootnoteReference"/>
          <w:rFonts w:asciiTheme="minorHAnsi" w:hAnsiTheme="minorHAnsi" w:cstheme="minorHAnsi"/>
        </w:rPr>
        <w:footnoteReference w:id="17"/>
      </w:r>
      <w:r w:rsidRPr="00D243BB">
        <w:rPr>
          <w:rFonts w:asciiTheme="minorHAnsi" w:hAnsiTheme="minorHAnsi" w:cstheme="minorHAnsi"/>
        </w:rPr>
        <w:t xml:space="preserve">  whichever is earlier.  Consequently, any demand for payment under this guarantee must be received by us at this office on or before that date.</w:t>
      </w:r>
    </w:p>
    <w:p w14:paraId="5BB835AF" w14:textId="77777777" w:rsidR="007F0F5A" w:rsidRPr="00D243BB" w:rsidRDefault="007F0F5A" w:rsidP="007F0F5A">
      <w:pPr>
        <w:pStyle w:val="NormalWeb"/>
        <w:spacing w:before="2" w:after="2"/>
        <w:jc w:val="both"/>
        <w:rPr>
          <w:rFonts w:asciiTheme="minorHAnsi" w:hAnsiTheme="minorHAnsi" w:cstheme="minorHAnsi"/>
          <w:sz w:val="24"/>
          <w:szCs w:val="24"/>
        </w:rPr>
      </w:pPr>
    </w:p>
    <w:p w14:paraId="44F06353"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This guarantee is subject to the Uniform Rules for Demand Guarantees, ICC Publication No. 458.</w:t>
      </w:r>
    </w:p>
    <w:p w14:paraId="551F3E71" w14:textId="77777777" w:rsidR="007F0F5A" w:rsidRPr="00D243BB" w:rsidRDefault="007F0F5A" w:rsidP="007F0F5A">
      <w:pPr>
        <w:pStyle w:val="NormalWeb"/>
        <w:spacing w:before="2" w:after="2"/>
        <w:jc w:val="both"/>
        <w:rPr>
          <w:rFonts w:asciiTheme="minorHAnsi" w:hAnsiTheme="minorHAnsi" w:cstheme="minorHAnsi"/>
          <w:b/>
          <w:bCs/>
          <w:sz w:val="24"/>
          <w:szCs w:val="24"/>
        </w:rPr>
      </w:pPr>
    </w:p>
    <w:p w14:paraId="2AAB6658" w14:textId="77777777" w:rsidR="007F0F5A" w:rsidRPr="00D243BB" w:rsidRDefault="007F0F5A" w:rsidP="007F0F5A">
      <w:pPr>
        <w:jc w:val="both"/>
        <w:rPr>
          <w:rFonts w:asciiTheme="minorHAnsi" w:hAnsiTheme="minorHAnsi" w:cstheme="minorHAnsi"/>
        </w:rPr>
      </w:pPr>
      <w:r w:rsidRPr="00D243BB">
        <w:rPr>
          <w:rFonts w:asciiTheme="minorHAnsi" w:hAnsiTheme="minorHAnsi" w:cstheme="minorHAnsi"/>
        </w:rPr>
        <w:t xml:space="preserve">_____________________ </w:t>
      </w:r>
    </w:p>
    <w:p w14:paraId="0C820A06" w14:textId="77777777" w:rsidR="007F0F5A" w:rsidRPr="00D243BB" w:rsidRDefault="007F0F5A" w:rsidP="007F0F5A">
      <w:pPr>
        <w:ind w:firstLine="540"/>
        <w:jc w:val="both"/>
        <w:rPr>
          <w:rFonts w:asciiTheme="minorHAnsi" w:hAnsiTheme="minorHAnsi" w:cstheme="minorHAnsi"/>
          <w:i/>
          <w:iCs/>
          <w:color w:val="FF0000"/>
        </w:rPr>
      </w:pPr>
      <w:r w:rsidRPr="00D243BB">
        <w:rPr>
          <w:rFonts w:asciiTheme="minorHAnsi" w:hAnsiTheme="minorHAnsi" w:cstheme="minorHAnsi"/>
          <w:i/>
          <w:iCs/>
          <w:color w:val="FF0000"/>
        </w:rPr>
        <w:t>[signature(s)]</w:t>
      </w:r>
    </w:p>
    <w:p w14:paraId="73C749AA" w14:textId="77777777" w:rsidR="007F0F5A" w:rsidRPr="00D243BB" w:rsidRDefault="007F0F5A" w:rsidP="007F0F5A">
      <w:pPr>
        <w:jc w:val="both"/>
        <w:rPr>
          <w:rFonts w:asciiTheme="minorHAnsi" w:hAnsiTheme="minorHAnsi" w:cstheme="minorHAnsi"/>
          <w:i/>
          <w:iCs/>
        </w:rPr>
      </w:pPr>
    </w:p>
    <w:p w14:paraId="3F61F585" w14:textId="77777777" w:rsidR="007F0F5A" w:rsidRPr="00D243BB" w:rsidRDefault="007F0F5A" w:rsidP="007F0F5A">
      <w:pPr>
        <w:tabs>
          <w:tab w:val="left" w:pos="720"/>
        </w:tabs>
        <w:ind w:left="720" w:hanging="720"/>
        <w:jc w:val="both"/>
        <w:rPr>
          <w:rFonts w:asciiTheme="minorHAnsi" w:hAnsiTheme="minorHAnsi" w:cstheme="minorHAnsi"/>
          <w:i/>
          <w:iCs/>
          <w:color w:val="FF6600"/>
        </w:rPr>
      </w:pPr>
      <w:r w:rsidRPr="00D243BB">
        <w:rPr>
          <w:rFonts w:asciiTheme="minorHAnsi" w:hAnsiTheme="minorHAnsi" w:cstheme="minorHAnsi"/>
          <w:i/>
          <w:iCs/>
        </w:rPr>
        <w:t>Note:</w:t>
      </w:r>
      <w:r w:rsidRPr="00D243BB">
        <w:rPr>
          <w:rFonts w:asciiTheme="minorHAnsi" w:hAnsiTheme="minorHAnsi" w:cstheme="minorHAnsi"/>
          <w:i/>
          <w:iCs/>
        </w:rPr>
        <w:tab/>
        <w:t>All italicized text is for indicative purposes only to assist</w:t>
      </w:r>
      <w:r w:rsidRPr="00D243BB">
        <w:rPr>
          <w:rFonts w:asciiTheme="minorHAnsi" w:hAnsiTheme="minorHAnsi" w:cstheme="minorHAnsi"/>
          <w:i/>
          <w:iCs/>
          <w:color w:val="FF0000"/>
        </w:rPr>
        <w:t xml:space="preserve"> </w:t>
      </w:r>
      <w:r w:rsidRPr="00D243BB">
        <w:rPr>
          <w:rFonts w:asciiTheme="minorHAnsi" w:hAnsiTheme="minorHAnsi" w:cstheme="minorHAnsi"/>
          <w:i/>
          <w:iCs/>
        </w:rPr>
        <w:t>in preparing this form and shall be deleted from the final product.</w:t>
      </w:r>
    </w:p>
    <w:p w14:paraId="2C14C569" w14:textId="77777777" w:rsidR="007F0F5A" w:rsidRPr="00D243BB" w:rsidRDefault="007F0F5A" w:rsidP="007F0F5A">
      <w:pPr>
        <w:numPr>
          <w:ilvl w:val="12"/>
          <w:numId w:val="0"/>
        </w:numPr>
        <w:rPr>
          <w:rFonts w:asciiTheme="minorHAnsi" w:hAnsiTheme="minorHAnsi" w:cstheme="minorHAnsi"/>
          <w:spacing w:val="-3"/>
        </w:rPr>
      </w:pPr>
    </w:p>
    <w:p w14:paraId="33E61BAC" w14:textId="77777777" w:rsidR="00256F82" w:rsidRPr="00D243BB" w:rsidRDefault="00F203F4" w:rsidP="005B5BC2">
      <w:pPr>
        <w:pStyle w:val="Section3-Heading1"/>
        <w:jc w:val="left"/>
        <w:rPr>
          <w:rFonts w:asciiTheme="minorHAnsi" w:hAnsiTheme="minorHAnsi" w:cstheme="minorHAnsi"/>
        </w:rPr>
      </w:pPr>
      <w:r w:rsidRPr="00D243BB">
        <w:rPr>
          <w:rFonts w:asciiTheme="minorHAnsi" w:hAnsiTheme="minorHAnsi" w:cstheme="minorHAnsi"/>
          <w:bCs/>
        </w:rPr>
        <w:br w:type="page"/>
      </w:r>
    </w:p>
    <w:p w14:paraId="1DC056C0" w14:textId="77777777" w:rsidR="00E4502C" w:rsidRPr="00D243BB" w:rsidRDefault="002700A0" w:rsidP="001E3537">
      <w:pPr>
        <w:tabs>
          <w:tab w:val="left" w:pos="-720"/>
        </w:tabs>
        <w:suppressAutoHyphens/>
        <w:jc w:val="center"/>
        <w:rPr>
          <w:rFonts w:asciiTheme="minorHAnsi" w:hAnsiTheme="minorHAnsi" w:cstheme="minorHAnsi"/>
        </w:rPr>
      </w:pPr>
      <w:r w:rsidRPr="00D243BB">
        <w:rPr>
          <w:rFonts w:asciiTheme="minorHAnsi" w:hAnsiTheme="minorHAnsi" w:cstheme="minorHAnsi"/>
          <w:noProof/>
        </w:rPr>
        <w:tab/>
        <w:t xml:space="preserve">                                                                                              </w:t>
      </w:r>
    </w:p>
    <w:p w14:paraId="76CCBF3D" w14:textId="77777777" w:rsidR="00E93C29" w:rsidRPr="00D243BB" w:rsidRDefault="00E93C29" w:rsidP="00E93C29">
      <w:pPr>
        <w:pStyle w:val="Section3-Heading1"/>
        <w:rPr>
          <w:rFonts w:asciiTheme="minorHAnsi" w:hAnsiTheme="minorHAnsi" w:cstheme="minorHAnsi"/>
        </w:rPr>
      </w:pPr>
      <w:r w:rsidRPr="00D243BB">
        <w:rPr>
          <w:rFonts w:asciiTheme="minorHAnsi" w:hAnsiTheme="minorHAnsi" w:cstheme="minorHAnsi"/>
        </w:rPr>
        <w:t>Section 1</w:t>
      </w:r>
      <w:r w:rsidR="00F86A5D">
        <w:rPr>
          <w:rFonts w:asciiTheme="minorHAnsi" w:hAnsiTheme="minorHAnsi" w:cstheme="minorHAnsi"/>
        </w:rPr>
        <w:t>1</w:t>
      </w:r>
      <w:r w:rsidRPr="00D243BB">
        <w:rPr>
          <w:rFonts w:asciiTheme="minorHAnsi" w:hAnsiTheme="minorHAnsi" w:cstheme="minorHAnsi"/>
        </w:rPr>
        <w:t>: Contract for Professional Services</w:t>
      </w:r>
    </w:p>
    <w:p w14:paraId="27D18FE8" w14:textId="77777777" w:rsidR="001E3537" w:rsidRPr="00DB229F" w:rsidRDefault="00595F08" w:rsidP="00DB229F">
      <w:pPr>
        <w:tabs>
          <w:tab w:val="left" w:pos="-720"/>
        </w:tabs>
        <w:suppressAutoHyphens/>
        <w:jc w:val="center"/>
        <w:rPr>
          <w:rFonts w:asciiTheme="minorHAnsi" w:hAnsiTheme="minorHAnsi" w:cstheme="minorHAnsi"/>
          <w:b/>
          <w:caps/>
          <w:color w:val="FFFFFF" w:themeColor="background1"/>
          <w:sz w:val="20"/>
          <w:szCs w:val="20"/>
          <w:u w:val="single"/>
        </w:rPr>
      </w:pPr>
      <w:r w:rsidRPr="00DB229F">
        <w:rPr>
          <w:rFonts w:asciiTheme="minorHAnsi" w:hAnsiTheme="minorHAnsi" w:cstheme="minorHAnsi"/>
          <w:b/>
          <w:caps/>
          <w:color w:val="FFFFFF" w:themeColor="background1"/>
          <w:highlight w:val="black"/>
          <w:u w:val="single"/>
        </w:rPr>
        <w:t xml:space="preserve">This is </w:t>
      </w:r>
      <w:r w:rsidR="00DB229F" w:rsidRPr="00DB229F">
        <w:rPr>
          <w:rFonts w:asciiTheme="minorHAnsi" w:hAnsiTheme="minorHAnsi" w:cstheme="minorHAnsi"/>
          <w:b/>
          <w:caps/>
          <w:color w:val="FFFFFF" w:themeColor="background1"/>
          <w:highlight w:val="black"/>
          <w:u w:val="single"/>
        </w:rPr>
        <w:t>UNDP’s Template for</w:t>
      </w:r>
      <w:r w:rsidRPr="00DB229F">
        <w:rPr>
          <w:rFonts w:asciiTheme="minorHAnsi" w:hAnsiTheme="minorHAnsi" w:cstheme="minorHAnsi"/>
          <w:b/>
          <w:caps/>
          <w:color w:val="FFFFFF" w:themeColor="background1"/>
          <w:highlight w:val="black"/>
          <w:u w:val="single"/>
        </w:rPr>
        <w:t xml:space="preserve"> Contract for the Proposer’s reference. Adherence to all terms and conditions is mandatory</w:t>
      </w:r>
      <w:r w:rsidRPr="00DB229F">
        <w:rPr>
          <w:rFonts w:asciiTheme="minorHAnsi" w:hAnsiTheme="minorHAnsi" w:cstheme="minorHAnsi"/>
          <w:b/>
          <w:caps/>
          <w:color w:val="FFFFFF" w:themeColor="background1"/>
          <w:sz w:val="20"/>
          <w:szCs w:val="20"/>
          <w:highlight w:val="black"/>
          <w:u w:val="single"/>
        </w:rPr>
        <w:t>.</w:t>
      </w:r>
    </w:p>
    <w:p w14:paraId="2D8A7DCA" w14:textId="77777777" w:rsidR="00DB229F" w:rsidRDefault="00DB229F" w:rsidP="00DB229F">
      <w:pPr>
        <w:tabs>
          <w:tab w:val="left" w:pos="-720"/>
        </w:tabs>
        <w:suppressAutoHyphens/>
        <w:jc w:val="center"/>
        <w:rPr>
          <w:rFonts w:asciiTheme="minorHAnsi" w:hAnsiTheme="minorHAnsi" w:cstheme="minorHAnsi"/>
          <w:b/>
          <w:sz w:val="20"/>
          <w:szCs w:val="20"/>
        </w:rPr>
      </w:pPr>
    </w:p>
    <w:p w14:paraId="3508854D" w14:textId="77777777" w:rsidR="002E17AA" w:rsidRDefault="002E17AA" w:rsidP="00DB229F">
      <w:pPr>
        <w:tabs>
          <w:tab w:val="left" w:pos="-720"/>
        </w:tabs>
        <w:suppressAutoHyphens/>
        <w:jc w:val="center"/>
        <w:rPr>
          <w:rFonts w:asciiTheme="minorHAnsi" w:hAnsiTheme="minorHAnsi" w:cstheme="minorHAnsi"/>
          <w:b/>
          <w:sz w:val="20"/>
          <w:szCs w:val="20"/>
        </w:rPr>
      </w:pPr>
    </w:p>
    <w:p w14:paraId="22EEA96D" w14:textId="77777777" w:rsidR="002E17AA" w:rsidRPr="00A11315" w:rsidRDefault="002E17AA" w:rsidP="002E17AA">
      <w:pPr>
        <w:tabs>
          <w:tab w:val="left" w:pos="-720"/>
        </w:tabs>
        <w:suppressAutoHyphens/>
        <w:jc w:val="center"/>
        <w:rPr>
          <w:rFonts w:asciiTheme="minorHAnsi" w:hAnsiTheme="minorHAnsi" w:cstheme="minorHAnsi"/>
          <w:b/>
          <w:i/>
          <w:caps/>
          <w:color w:val="FF0000"/>
          <w:sz w:val="32"/>
          <w:szCs w:val="32"/>
          <w:u w:val="single"/>
        </w:rPr>
      </w:pPr>
      <w:r w:rsidRPr="00A11315">
        <w:rPr>
          <w:rFonts w:asciiTheme="minorHAnsi" w:hAnsiTheme="minorHAnsi" w:cstheme="minorHAnsi"/>
          <w:b/>
          <w:i/>
          <w:caps/>
          <w:color w:val="FF0000"/>
          <w:sz w:val="32"/>
          <w:szCs w:val="32"/>
          <w:u w:val="single"/>
        </w:rPr>
        <w:t>[</w:t>
      </w:r>
      <w:r>
        <w:rPr>
          <w:rFonts w:asciiTheme="minorHAnsi" w:hAnsiTheme="minorHAnsi" w:cstheme="minorHAnsi"/>
          <w:b/>
          <w:i/>
          <w:caps/>
          <w:color w:val="FF0000"/>
          <w:sz w:val="32"/>
          <w:szCs w:val="32"/>
          <w:u w:val="single"/>
        </w:rPr>
        <w:t>PLEASE ATTACH HERETO THE</w:t>
      </w:r>
      <w:r w:rsidRPr="00A11315">
        <w:rPr>
          <w:rFonts w:asciiTheme="minorHAnsi" w:hAnsiTheme="minorHAnsi" w:cstheme="minorHAnsi"/>
          <w:b/>
          <w:i/>
          <w:caps/>
          <w:color w:val="FF0000"/>
          <w:sz w:val="32"/>
          <w:szCs w:val="32"/>
          <w:u w:val="single"/>
        </w:rPr>
        <w:t xml:space="preserve"> </w:t>
      </w:r>
      <w:r>
        <w:rPr>
          <w:rFonts w:asciiTheme="minorHAnsi" w:hAnsiTheme="minorHAnsi" w:cstheme="minorHAnsi"/>
          <w:b/>
          <w:i/>
          <w:caps/>
          <w:color w:val="FF0000"/>
          <w:sz w:val="32"/>
          <w:szCs w:val="32"/>
          <w:u w:val="single"/>
        </w:rPr>
        <w:t>.</w:t>
      </w:r>
      <w:r w:rsidRPr="00A11315">
        <w:rPr>
          <w:rFonts w:asciiTheme="minorHAnsi" w:hAnsiTheme="minorHAnsi" w:cstheme="minorHAnsi"/>
          <w:b/>
          <w:i/>
          <w:caps/>
          <w:color w:val="FF0000"/>
          <w:sz w:val="32"/>
          <w:szCs w:val="32"/>
          <w:u w:val="single"/>
        </w:rPr>
        <w:t xml:space="preserve">PDF VERSION OF THE </w:t>
      </w:r>
      <w:r>
        <w:rPr>
          <w:rFonts w:asciiTheme="minorHAnsi" w:hAnsiTheme="minorHAnsi" w:cstheme="minorHAnsi"/>
          <w:b/>
          <w:i/>
          <w:caps/>
          <w:color w:val="FF0000"/>
          <w:sz w:val="32"/>
          <w:szCs w:val="32"/>
          <w:u w:val="single"/>
        </w:rPr>
        <w:t>contract for professional services and the general terms and conditions]</w:t>
      </w:r>
    </w:p>
    <w:p w14:paraId="38E674E5" w14:textId="77777777" w:rsidR="002E17AA" w:rsidRDefault="002E17AA" w:rsidP="00DB229F">
      <w:pPr>
        <w:tabs>
          <w:tab w:val="left" w:pos="-720"/>
        </w:tabs>
        <w:suppressAutoHyphens/>
        <w:jc w:val="center"/>
        <w:rPr>
          <w:rFonts w:asciiTheme="minorHAnsi" w:hAnsiTheme="minorHAnsi" w:cstheme="minorHAnsi"/>
          <w:b/>
          <w:sz w:val="20"/>
          <w:szCs w:val="20"/>
        </w:rPr>
      </w:pPr>
    </w:p>
    <w:p w14:paraId="7C1F34CD" w14:textId="77777777" w:rsidR="002E17AA" w:rsidRDefault="002E17AA">
      <w:pPr>
        <w:widowControl/>
        <w:overflowPunct/>
        <w:adjustRightInd/>
        <w:rPr>
          <w:rFonts w:asciiTheme="minorHAnsi" w:hAnsiTheme="minorHAnsi" w:cstheme="minorHAnsi"/>
          <w:b/>
          <w:sz w:val="20"/>
          <w:szCs w:val="20"/>
        </w:rPr>
      </w:pPr>
      <w:r>
        <w:rPr>
          <w:rFonts w:asciiTheme="minorHAnsi" w:hAnsiTheme="minorHAnsi" w:cstheme="minorHAnsi"/>
          <w:b/>
          <w:sz w:val="20"/>
          <w:szCs w:val="20"/>
        </w:rPr>
        <w:br w:type="page"/>
      </w:r>
    </w:p>
    <w:p w14:paraId="5439A4D7" w14:textId="77777777" w:rsidR="00DB229F" w:rsidRPr="00DB229F" w:rsidRDefault="00DB229F" w:rsidP="00DB229F">
      <w:pPr>
        <w:tabs>
          <w:tab w:val="left" w:pos="-720"/>
        </w:tabs>
        <w:suppressAutoHyphens/>
        <w:jc w:val="center"/>
        <w:rPr>
          <w:rFonts w:asciiTheme="minorHAnsi" w:hAnsiTheme="minorHAnsi" w:cstheme="minorHAnsi"/>
          <w:b/>
          <w:sz w:val="20"/>
          <w:szCs w:val="20"/>
        </w:rPr>
      </w:pPr>
    </w:p>
    <w:p w14:paraId="4275BC6C" w14:textId="77777777" w:rsidR="00E4502C" w:rsidRPr="00D243BB" w:rsidRDefault="00E4502C" w:rsidP="00E4502C">
      <w:pPr>
        <w:tabs>
          <w:tab w:val="right" w:pos="9360"/>
        </w:tabs>
        <w:suppressAutoHyphens/>
        <w:jc w:val="both"/>
        <w:rPr>
          <w:rFonts w:asciiTheme="minorHAnsi" w:hAnsiTheme="minorHAnsi" w:cstheme="minorHAnsi"/>
          <w:sz w:val="20"/>
          <w:szCs w:val="20"/>
        </w:rPr>
      </w:pPr>
      <w:r w:rsidRPr="00D243BB">
        <w:rPr>
          <w:rFonts w:asciiTheme="minorHAnsi" w:hAnsiTheme="minorHAnsi" w:cstheme="minorHAnsi"/>
          <w:sz w:val="20"/>
          <w:szCs w:val="20"/>
        </w:rPr>
        <w:tab/>
      </w:r>
      <w:r w:rsidR="001E3537" w:rsidRPr="00D243BB">
        <w:rPr>
          <w:rFonts w:asciiTheme="minorHAnsi" w:hAnsiTheme="minorHAnsi" w:cstheme="minorHAnsi"/>
          <w:sz w:val="20"/>
          <w:szCs w:val="20"/>
        </w:rPr>
        <w:t>Date _</w:t>
      </w:r>
      <w:r w:rsidRPr="00D243BB">
        <w:rPr>
          <w:rFonts w:asciiTheme="minorHAnsi" w:hAnsiTheme="minorHAnsi" w:cstheme="minorHAnsi"/>
          <w:sz w:val="20"/>
          <w:szCs w:val="20"/>
        </w:rPr>
        <w:t>____________</w:t>
      </w:r>
    </w:p>
    <w:p w14:paraId="39CA5FCA"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23C99915"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08028629"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Dear Sir/Madam,</w:t>
      </w:r>
    </w:p>
    <w:p w14:paraId="63E189F7"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5E76B5F9"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0B300B38" w14:textId="77777777" w:rsidR="00E4502C" w:rsidRPr="00D243BB" w:rsidRDefault="00E4502C" w:rsidP="00E4502C">
      <w:pPr>
        <w:tabs>
          <w:tab w:val="left" w:pos="-720"/>
        </w:tabs>
        <w:suppressAutoHyphens/>
        <w:jc w:val="both"/>
        <w:rPr>
          <w:rFonts w:asciiTheme="minorHAnsi" w:hAnsiTheme="minorHAnsi" w:cstheme="minorHAnsi"/>
          <w:b/>
          <w:sz w:val="20"/>
          <w:szCs w:val="20"/>
        </w:rPr>
      </w:pPr>
      <w:r w:rsidRPr="00D243BB">
        <w:rPr>
          <w:rFonts w:asciiTheme="minorHAnsi" w:hAnsiTheme="minorHAnsi" w:cstheme="minorHAnsi"/>
          <w:sz w:val="20"/>
          <w:szCs w:val="20"/>
        </w:rPr>
        <w:t xml:space="preserve">Ref.: ______/ _______/ ______ </w:t>
      </w:r>
      <w:r w:rsidRPr="00D243BB">
        <w:rPr>
          <w:rFonts w:asciiTheme="minorHAnsi" w:hAnsiTheme="minorHAnsi" w:cstheme="minorHAnsi"/>
          <w:b/>
          <w:sz w:val="20"/>
          <w:szCs w:val="20"/>
        </w:rPr>
        <w:t>[INSERT PROJECT NUMBER AND TITLE</w:t>
      </w:r>
      <w:r w:rsidRPr="00D243BB">
        <w:rPr>
          <w:rFonts w:asciiTheme="minorHAnsi" w:hAnsiTheme="minorHAnsi" w:cstheme="minorHAnsi"/>
          <w:sz w:val="20"/>
          <w:szCs w:val="20"/>
        </w:rPr>
        <w:t xml:space="preserve"> </w:t>
      </w:r>
      <w:r w:rsidRPr="00D243BB">
        <w:rPr>
          <w:rFonts w:asciiTheme="minorHAnsi" w:hAnsiTheme="minorHAnsi" w:cstheme="minorHAnsi"/>
          <w:b/>
          <w:sz w:val="20"/>
          <w:szCs w:val="20"/>
        </w:rPr>
        <w:t>OR OTHER REFERENCE]</w:t>
      </w:r>
    </w:p>
    <w:p w14:paraId="4D2B1D30"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0A0B9CF9"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7A91AA76"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The United Nations Development Programme (hereinafter referred to as "UNDP"), wishes to engage your [</w:t>
      </w:r>
      <w:r w:rsidRPr="00D243BB">
        <w:rPr>
          <w:rFonts w:asciiTheme="minorHAnsi" w:hAnsiTheme="minorHAnsi" w:cstheme="minorHAnsi"/>
          <w:b/>
          <w:sz w:val="20"/>
          <w:szCs w:val="20"/>
        </w:rPr>
        <w:t>company/organization/institution</w:t>
      </w:r>
      <w:r w:rsidRPr="00D243BB">
        <w:rPr>
          <w:rFonts w:asciiTheme="minorHAnsi" w:hAnsiTheme="minorHAnsi" w:cstheme="minorHAnsi"/>
          <w:sz w:val="20"/>
          <w:szCs w:val="20"/>
        </w:rPr>
        <w:t xml:space="preserve">], duly incorporated under the Laws of _____________ </w:t>
      </w:r>
      <w:r w:rsidRPr="00D243BB">
        <w:rPr>
          <w:rFonts w:asciiTheme="minorHAnsi" w:hAnsiTheme="minorHAnsi" w:cstheme="minorHAnsi"/>
          <w:b/>
          <w:sz w:val="20"/>
          <w:szCs w:val="20"/>
        </w:rPr>
        <w:t>[INSERT NAME OF THE COUNTRY]</w:t>
      </w:r>
      <w:r w:rsidRPr="00D243BB">
        <w:rPr>
          <w:rFonts w:asciiTheme="minorHAnsi" w:hAnsiTheme="minorHAnsi" w:cstheme="minorHAnsi"/>
          <w:sz w:val="20"/>
          <w:szCs w:val="20"/>
        </w:rPr>
        <w:t xml:space="preserve"> (hereinafter referred to as the "Contractor") in order to perform services in respect of ___________ </w:t>
      </w:r>
      <w:r w:rsidRPr="00D243BB">
        <w:rPr>
          <w:rFonts w:asciiTheme="minorHAnsi" w:hAnsiTheme="minorHAnsi" w:cstheme="minorHAnsi"/>
          <w:b/>
          <w:sz w:val="20"/>
          <w:szCs w:val="20"/>
        </w:rPr>
        <w:t>[INSERT SUMMARY DESCRIPTION OF THE SERVICES]</w:t>
      </w:r>
      <w:r w:rsidRPr="00D243BB">
        <w:rPr>
          <w:rFonts w:asciiTheme="minorHAnsi" w:hAnsiTheme="minorHAnsi" w:cstheme="minorHAnsi"/>
          <w:sz w:val="20"/>
          <w:szCs w:val="20"/>
        </w:rPr>
        <w:t xml:space="preserve"> (hereinafter referred to as the "Services"), in accordance with the following Contract:</w:t>
      </w:r>
    </w:p>
    <w:p w14:paraId="41455EF0"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1D57F096"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1.</w:t>
      </w:r>
      <w:r w:rsidR="00F13BFF" w:rsidRPr="00D243BB">
        <w:rPr>
          <w:rFonts w:asciiTheme="minorHAnsi" w:hAnsiTheme="minorHAnsi" w:cstheme="minorHAnsi"/>
          <w:sz w:val="20"/>
          <w:szCs w:val="20"/>
        </w:rPr>
        <w:tab/>
      </w:r>
      <w:r w:rsidRPr="00D243BB">
        <w:rPr>
          <w:rFonts w:asciiTheme="minorHAnsi" w:hAnsiTheme="minorHAnsi" w:cstheme="minorHAnsi"/>
          <w:sz w:val="20"/>
          <w:szCs w:val="20"/>
          <w:u w:val="single"/>
        </w:rPr>
        <w:t>Contract Documents</w:t>
      </w:r>
    </w:p>
    <w:p w14:paraId="51B56456"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6D719C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1.1</w:t>
      </w:r>
      <w:r w:rsidRPr="00D243BB">
        <w:rPr>
          <w:rFonts w:asciiTheme="minorHAnsi" w:hAnsiTheme="minorHAnsi" w:cstheme="minorHAnsi"/>
          <w:spacing w:val="-3"/>
          <w:sz w:val="20"/>
          <w:szCs w:val="20"/>
        </w:rPr>
        <w:tab/>
        <w:t xml:space="preserve">This Contract is subject to the UNDP General Conditions for Professional Services attached hereto as Annex I. The provisions of such Annex shall control the interpretation of this Contract and in no way shall be deemed to have been derogated by the contents of this letter and any other Annexes, unless otherwise expressly stated under section 4 of this letter, entitled "Special Conditions". </w:t>
      </w:r>
    </w:p>
    <w:p w14:paraId="7504954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4BE072A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1.2</w:t>
      </w:r>
      <w:r w:rsidRPr="00D243BB">
        <w:rPr>
          <w:rFonts w:asciiTheme="minorHAnsi" w:hAnsiTheme="minorHAnsi" w:cstheme="minorHAnsi"/>
          <w:spacing w:val="-3"/>
          <w:sz w:val="20"/>
          <w:szCs w:val="20"/>
        </w:rPr>
        <w:tab/>
        <w:t>The Contractor and UNDP also agree to be bound by the provisions contained in the following documents, which shall take precedence over one another in case of conflict in the following order:</w:t>
      </w:r>
    </w:p>
    <w:p w14:paraId="7C9C509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13CD2A85" w14:textId="77777777" w:rsidR="00E4502C" w:rsidRPr="00D243BB" w:rsidRDefault="00E4502C" w:rsidP="00E4502C">
      <w:pPr>
        <w:widowControl/>
        <w:numPr>
          <w:ilvl w:val="0"/>
          <w:numId w:val="3"/>
        </w:numPr>
        <w:tabs>
          <w:tab w:val="left" w:pos="-720"/>
          <w:tab w:val="left" w:pos="0"/>
        </w:tabs>
        <w:suppressAutoHyphens/>
        <w:overflowPunct/>
        <w:adjustRightInd/>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this </w:t>
      </w:r>
      <w:r w:rsidR="005F2ACB" w:rsidRPr="00D243BB">
        <w:rPr>
          <w:rFonts w:asciiTheme="minorHAnsi" w:hAnsiTheme="minorHAnsi" w:cstheme="minorHAnsi"/>
          <w:spacing w:val="-3"/>
          <w:sz w:val="20"/>
          <w:szCs w:val="20"/>
        </w:rPr>
        <w:t>Letter</w:t>
      </w:r>
      <w:r w:rsidRPr="00D243BB">
        <w:rPr>
          <w:rFonts w:asciiTheme="minorHAnsi" w:hAnsiTheme="minorHAnsi" w:cstheme="minorHAnsi"/>
          <w:spacing w:val="-3"/>
          <w:sz w:val="20"/>
          <w:szCs w:val="20"/>
        </w:rPr>
        <w:t>;</w:t>
      </w:r>
    </w:p>
    <w:p w14:paraId="40E4EC7C"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2951256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b) the Terms of Reference [ref. ......dated........], attached hereto as Annex II;</w:t>
      </w:r>
    </w:p>
    <w:p w14:paraId="2915419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2F819E1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xml:space="preserve">c) the Contractor's </w:t>
      </w:r>
      <w:r w:rsidR="001E3537" w:rsidRPr="00D243BB">
        <w:rPr>
          <w:rFonts w:asciiTheme="minorHAnsi" w:hAnsiTheme="minorHAnsi" w:cstheme="minorHAnsi"/>
          <w:spacing w:val="-3"/>
          <w:sz w:val="20"/>
          <w:szCs w:val="20"/>
        </w:rPr>
        <w:t>Proposal</w:t>
      </w:r>
      <w:r w:rsidRPr="00D243BB">
        <w:rPr>
          <w:rFonts w:asciiTheme="minorHAnsi" w:hAnsiTheme="minorHAnsi" w:cstheme="minorHAnsi"/>
          <w:spacing w:val="-3"/>
          <w:sz w:val="20"/>
          <w:szCs w:val="20"/>
        </w:rPr>
        <w:t xml:space="preserve"> [ref......, dated ........]</w:t>
      </w:r>
    </w:p>
    <w:p w14:paraId="1A9A8B3C" w14:textId="77777777" w:rsidR="001E3537" w:rsidRPr="00D243BB" w:rsidRDefault="001E3537"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d) The UNDP Request for Proposal [ref……, dated……]</w:t>
      </w:r>
    </w:p>
    <w:p w14:paraId="35DC3D1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5D2048F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1.3</w:t>
      </w:r>
      <w:r w:rsidRPr="00D243BB">
        <w:rPr>
          <w:rFonts w:asciiTheme="minorHAnsi" w:hAnsiTheme="minorHAnsi" w:cstheme="minorHAnsi"/>
          <w:spacing w:val="-3"/>
          <w:sz w:val="20"/>
          <w:szCs w:val="20"/>
        </w:rPr>
        <w:tab/>
        <w:t>All the above shall form the Contract between the Contractor and UNDP, superseding the contents of any other negotiations and/or agreements, whether oral or in writing, pertaining to the subject of this Contract.</w:t>
      </w:r>
    </w:p>
    <w:p w14:paraId="3A9CDD24"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2EDC6FA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Obligations of the Contractor</w:t>
      </w:r>
    </w:p>
    <w:p w14:paraId="59B3BDF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5F8ABEC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2.1</w:t>
      </w:r>
      <w:r w:rsidRPr="00D243BB">
        <w:rPr>
          <w:rFonts w:asciiTheme="minorHAnsi" w:hAnsiTheme="minorHAnsi" w:cstheme="minorHAnsi"/>
          <w:spacing w:val="-3"/>
          <w:sz w:val="20"/>
          <w:szCs w:val="20"/>
        </w:rPr>
        <w:tab/>
        <w:t>The Contractor shall perform and complete the Services described in Annex II with due diligence and efficiency and in accordance with the Contract.</w:t>
      </w:r>
    </w:p>
    <w:p w14:paraId="68C6F97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45E3F0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2.2</w:t>
      </w:r>
      <w:r w:rsidRPr="00D243BB">
        <w:rPr>
          <w:rFonts w:asciiTheme="minorHAnsi" w:hAnsiTheme="minorHAnsi" w:cstheme="minorHAnsi"/>
          <w:spacing w:val="-3"/>
          <w:sz w:val="20"/>
          <w:szCs w:val="20"/>
        </w:rPr>
        <w:tab/>
        <w:t>The Contractor shall provide the services of the following key personnel:</w:t>
      </w:r>
    </w:p>
    <w:p w14:paraId="1EA3AFE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089F0C2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Name</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Specialization</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Nationality</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Period of service</w:t>
      </w:r>
      <w:r w:rsidRPr="00D243BB">
        <w:rPr>
          <w:rFonts w:asciiTheme="minorHAnsi" w:hAnsiTheme="minorHAnsi" w:cstheme="minorHAnsi"/>
          <w:spacing w:val="-3"/>
          <w:sz w:val="20"/>
          <w:szCs w:val="20"/>
        </w:rPr>
        <w:t xml:space="preserve"> </w:t>
      </w:r>
    </w:p>
    <w:p w14:paraId="58A1FD9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598AB0B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38AA706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7DA6753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75EC4E8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2.3</w:t>
      </w:r>
      <w:r w:rsidRPr="00D243BB">
        <w:rPr>
          <w:rFonts w:asciiTheme="minorHAnsi" w:hAnsiTheme="minorHAnsi" w:cstheme="minorHAnsi"/>
          <w:spacing w:val="-3"/>
          <w:sz w:val="20"/>
          <w:szCs w:val="20"/>
        </w:rPr>
        <w:tab/>
        <w:t xml:space="preserve">Any changes in the above key personnel shall require prior written approval of ____________________________________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058D285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1351A4B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2.4</w:t>
      </w:r>
      <w:r w:rsidRPr="00D243BB">
        <w:rPr>
          <w:rFonts w:asciiTheme="minorHAnsi" w:hAnsiTheme="minorHAnsi" w:cstheme="minorHAnsi"/>
          <w:spacing w:val="-3"/>
          <w:sz w:val="20"/>
          <w:szCs w:val="20"/>
        </w:rPr>
        <w:tab/>
        <w:t>The Contractor shall also provide all technical and administrative support needed in order to ensure the timely and satisfactory performance of the Services.</w:t>
      </w:r>
    </w:p>
    <w:p w14:paraId="3E27E34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1B4717D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2.5</w:t>
      </w:r>
      <w:r w:rsidRPr="00D243BB">
        <w:rPr>
          <w:rFonts w:asciiTheme="minorHAnsi" w:hAnsiTheme="minorHAnsi" w:cstheme="minorHAnsi"/>
          <w:spacing w:val="-3"/>
          <w:sz w:val="20"/>
          <w:szCs w:val="20"/>
        </w:rPr>
        <w:tab/>
        <w:t xml:space="preserve">The Contractor shall submit to UNDP the deliverables specified hereunder according to the following schedule: </w:t>
      </w:r>
    </w:p>
    <w:p w14:paraId="116ABFB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474AA2AE"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ab/>
        <w:t>[LIST DELIVERABLES]</w:t>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t>[INDICATE DELIVERY DATES]</w:t>
      </w:r>
      <w:r w:rsidRPr="00D243BB">
        <w:rPr>
          <w:rFonts w:asciiTheme="minorHAnsi" w:hAnsiTheme="minorHAnsi" w:cstheme="minorHAnsi"/>
          <w:spacing w:val="-3"/>
          <w:sz w:val="20"/>
          <w:szCs w:val="20"/>
        </w:rPr>
        <w:t xml:space="preserve"> </w:t>
      </w:r>
    </w:p>
    <w:p w14:paraId="154FD21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23A9C6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e.g.</w:t>
      </w:r>
    </w:p>
    <w:p w14:paraId="0D8E3D0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24C754AA"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Progress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0E07B68F"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58F33349"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Final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05035F3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6D68D02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2.6</w:t>
      </w:r>
      <w:r w:rsidRPr="00D243BB">
        <w:rPr>
          <w:rFonts w:asciiTheme="minorHAnsi" w:hAnsiTheme="minorHAnsi" w:cstheme="minorHAnsi"/>
          <w:spacing w:val="-3"/>
          <w:sz w:val="20"/>
          <w:szCs w:val="20"/>
        </w:rPr>
        <w:tab/>
        <w:t xml:space="preserve">All reports shall be written in the English language, and shall describe in detail the services rendered under the Contract during the period of time covered in such report. All reports shall be transmitted by the Contractor by _________ </w:t>
      </w:r>
      <w:r w:rsidRPr="00D243BB">
        <w:rPr>
          <w:rFonts w:asciiTheme="minorHAnsi" w:hAnsiTheme="minorHAnsi" w:cstheme="minorHAnsi"/>
          <w:b/>
          <w:spacing w:val="-3"/>
          <w:sz w:val="20"/>
          <w:szCs w:val="20"/>
        </w:rPr>
        <w:t xml:space="preserve">[MAIL, COURIER AND/OR FAX] </w:t>
      </w:r>
      <w:r w:rsidRPr="00D243BB">
        <w:rPr>
          <w:rFonts w:asciiTheme="minorHAnsi" w:hAnsiTheme="minorHAnsi" w:cstheme="minorHAnsi"/>
          <w:spacing w:val="-3"/>
          <w:sz w:val="20"/>
          <w:szCs w:val="20"/>
        </w:rPr>
        <w:t xml:space="preserve"> to the address specified in 9.1 below. </w:t>
      </w:r>
    </w:p>
    <w:p w14:paraId="6906DFE1"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47C7A80F" w14:textId="77777777" w:rsidR="00E4502C" w:rsidRPr="00D243BB" w:rsidRDefault="00E4502C" w:rsidP="00E52F8A">
      <w:pPr>
        <w:tabs>
          <w:tab w:val="center" w:pos="468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2.7     </w:t>
      </w:r>
      <w:r w:rsidRPr="00D243BB">
        <w:rPr>
          <w:rFonts w:asciiTheme="minorHAnsi" w:hAnsiTheme="minorHAnsi" w:cstheme="minorHAnsi"/>
          <w:spacing w:val="-3"/>
          <w:sz w:val="20"/>
          <w:szCs w:val="20"/>
        </w:rPr>
        <w:tab/>
        <w:t>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14:paraId="518721D0"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482904A6"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68A43735"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1 (FIXED PRICE)</w:t>
      </w:r>
    </w:p>
    <w:p w14:paraId="7EE6E37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7AB125B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78FFF301"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0E1A695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shall pay the Contractor a fixed contract price of 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26492CA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604356B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price of this Contract is not subject to any adjustment or revision because of price or currency fluctuations or the actual costs incurred by the Contractor in the performance of the Contract. </w:t>
      </w:r>
    </w:p>
    <w:p w14:paraId="126285F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68BA4C9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Payments effected by UNDP to the Contractor shall be deemed neither to relieve the Contractor of its obligations under this Contract nor as acceptance by UNDP of the Contractor's performance of the Services.</w:t>
      </w:r>
    </w:p>
    <w:p w14:paraId="4E1A14D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599EC5A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UNDP shall effect payments to the Contractor after acceptance by UNDP of the invoices submitted by the Contractor to the address specified in 9.1 below, upon achievement of the corresponding milestones and for the following amounts: </w:t>
      </w:r>
    </w:p>
    <w:p w14:paraId="3B11D5C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6426CDC"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p>
    <w:p w14:paraId="2D5717A7"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MILESTONE</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AMOUNT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TARGET DATE</w:t>
      </w:r>
    </w:p>
    <w:p w14:paraId="0133327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2422EB8D"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Upon.....</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6AB3332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77BF181A"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ind w:left="7200" w:hanging="720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790CA25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74BDD2F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Invoices shall indicate the milestones achieved and corresponding amount payable.</w:t>
      </w:r>
    </w:p>
    <w:p w14:paraId="3153B124"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72BF7057"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545B7A3"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2 (COST REIMBURSEMENT)</w:t>
      </w:r>
    </w:p>
    <w:p w14:paraId="4EA2AFC5"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523E045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3038528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7BC3846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shall pay the Contractor a price not to exceed __________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16BB181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22981ED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amount contained in 3.1 above is the maximum total amount of reimbursable costs under this Contract. The Breakdown of Costs in Annex _______ </w:t>
      </w:r>
      <w:r w:rsidRPr="00D243BB">
        <w:rPr>
          <w:rFonts w:asciiTheme="minorHAnsi" w:hAnsiTheme="minorHAnsi" w:cstheme="minorHAnsi"/>
          <w:b/>
          <w:spacing w:val="-3"/>
          <w:sz w:val="20"/>
          <w:szCs w:val="20"/>
        </w:rPr>
        <w:t>[INSERT ANNEX NUMBER]</w:t>
      </w:r>
      <w:r w:rsidRPr="00D243BB">
        <w:rPr>
          <w:rFonts w:asciiTheme="minorHAnsi" w:hAnsiTheme="minorHAnsi" w:cstheme="minorHAnsi"/>
          <w:spacing w:val="-3"/>
          <w:sz w:val="20"/>
          <w:szCs w:val="20"/>
        </w:rPr>
        <w:t xml:space="preserve"> contains the maximum amounts per cost category that are reimbursable under this Contract. The Contractor shall reflect in his invoices the amount of the actual reimbursable costs incurred in the performance of the Services.  </w:t>
      </w:r>
    </w:p>
    <w:p w14:paraId="40E515C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2F82033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 xml:space="preserve">The Contractor shall not do any work, provide any equipment, materials and supplies, or perform any other services which may result in any costs in excess of the amount under 3.1 or of any of the amounts specified in the Breakdown of Costs for each cost category without the prior written agreement of _________________ </w:t>
      </w:r>
      <w:r w:rsidRPr="00D243BB">
        <w:rPr>
          <w:rFonts w:asciiTheme="minorHAnsi" w:hAnsiTheme="minorHAnsi" w:cstheme="minorHAnsi"/>
          <w:b/>
          <w:spacing w:val="-3"/>
          <w:sz w:val="20"/>
          <w:szCs w:val="20"/>
        </w:rPr>
        <w:t>[NAME and TITLE]</w:t>
      </w:r>
      <w:r w:rsidRPr="00D243BB">
        <w:rPr>
          <w:rFonts w:asciiTheme="minorHAnsi" w:hAnsiTheme="minorHAnsi" w:cstheme="minorHAnsi"/>
          <w:spacing w:val="-3"/>
          <w:sz w:val="20"/>
          <w:szCs w:val="20"/>
        </w:rPr>
        <w:t xml:space="preserve">, UNDP. </w:t>
      </w:r>
    </w:p>
    <w:p w14:paraId="29C1E8C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0F0B58E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Payments effected by UNDP to the Contractor shall be deemed neither to relieve the Contractor of its obligations under this Contract nor as acceptance by UNDP of the Contractor's performance of the Services.  </w:t>
      </w:r>
    </w:p>
    <w:p w14:paraId="415D99F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EE9481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invoices for the work done every 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 xml:space="preserve">. </w:t>
      </w:r>
    </w:p>
    <w:p w14:paraId="16806C2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57C127E5"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OR</w:t>
      </w:r>
    </w:p>
    <w:p w14:paraId="28246A5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18103F8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an invoice for ______________________ </w:t>
      </w:r>
      <w:r w:rsidRPr="00D243BB">
        <w:rPr>
          <w:rFonts w:asciiTheme="minorHAnsi" w:hAnsiTheme="minorHAnsi" w:cstheme="minorHAnsi"/>
          <w:b/>
          <w:spacing w:val="-3"/>
          <w:sz w:val="20"/>
          <w:szCs w:val="20"/>
        </w:rPr>
        <w:t>[INSERT AMOUNT AND CURRENCY OF THE ADVANCE PAYMENT IN FIGURES &amp; WORDS]</w:t>
      </w:r>
      <w:r w:rsidRPr="00D243BB">
        <w:rPr>
          <w:rFonts w:asciiTheme="minorHAnsi" w:hAnsiTheme="minorHAnsi" w:cstheme="minorHAnsi"/>
          <w:spacing w:val="-3"/>
          <w:sz w:val="20"/>
          <w:szCs w:val="20"/>
        </w:rPr>
        <w:t xml:space="preserve"> upon signature of this Contract by both parties and invoices for the work done every ______________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w:t>
      </w:r>
    </w:p>
    <w:p w14:paraId="4262198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487A10B5" w14:textId="77777777" w:rsidR="00E4502C" w:rsidRPr="00D243BB" w:rsidRDefault="00E4502C" w:rsidP="00E52F8A">
      <w:pPr>
        <w:tabs>
          <w:tab w:val="left" w:pos="-72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3.6</w:t>
      </w:r>
      <w:r w:rsidRPr="00D243BB">
        <w:rPr>
          <w:rFonts w:asciiTheme="minorHAnsi" w:hAnsiTheme="minorHAnsi" w:cstheme="minorHAnsi"/>
          <w:spacing w:val="-3"/>
          <w:sz w:val="20"/>
          <w:szCs w:val="20"/>
        </w:rPr>
        <w:tab/>
        <w:t xml:space="preserve">Progress and final payments shall be effected by UNDP to the Contractor after acceptance of the invoices submitted by the Contractor to the address specified in 9.1 below, together with whatever supporting </w:t>
      </w:r>
      <w:r w:rsidRPr="00D243BB">
        <w:rPr>
          <w:rFonts w:asciiTheme="minorHAnsi" w:hAnsiTheme="minorHAnsi" w:cstheme="minorHAnsi"/>
          <w:spacing w:val="-3"/>
          <w:sz w:val="20"/>
          <w:szCs w:val="20"/>
        </w:rPr>
        <w:tab/>
        <w:t xml:space="preserve">documentation of the actual costs incurred is required in the Breakdown of Costs or may be required by </w:t>
      </w:r>
      <w:r w:rsidRPr="00D243BB">
        <w:rPr>
          <w:rFonts w:asciiTheme="minorHAnsi" w:hAnsiTheme="minorHAnsi" w:cstheme="minorHAnsi"/>
          <w:spacing w:val="-3"/>
          <w:sz w:val="20"/>
          <w:szCs w:val="20"/>
        </w:rPr>
        <w:tab/>
        <w:t>UNDP. Such payments shall be subject to any specific conditions for reimbursement contained in the Breakdown of Costs.</w:t>
      </w:r>
    </w:p>
    <w:p w14:paraId="0DDFC03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5BDE4E0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Special conditions</w:t>
      </w:r>
    </w:p>
    <w:p w14:paraId="7A6558E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1D0FC23A" w14:textId="77777777" w:rsidR="00E52F8A" w:rsidRPr="00D243BB" w:rsidRDefault="00E52F8A" w:rsidP="00E52F8A">
      <w:pPr>
        <w:ind w:left="720" w:hanging="720"/>
        <w:jc w:val="both"/>
        <w:rPr>
          <w:rFonts w:asciiTheme="minorHAnsi" w:hAnsiTheme="minorHAnsi" w:cstheme="minorHAnsi"/>
          <w:sz w:val="20"/>
          <w:szCs w:val="20"/>
        </w:rPr>
      </w:pPr>
      <w:r w:rsidRPr="00D243BB">
        <w:rPr>
          <w:rFonts w:asciiTheme="minorHAnsi" w:hAnsiTheme="minorHAnsi" w:cstheme="minorHAnsi"/>
          <w:spacing w:val="-3"/>
          <w:sz w:val="20"/>
          <w:szCs w:val="20"/>
        </w:rPr>
        <w:t>4.1</w:t>
      </w:r>
      <w:r w:rsidRPr="00D243BB">
        <w:rPr>
          <w:rFonts w:asciiTheme="minorHAnsi" w:hAnsiTheme="minorHAnsi" w:cstheme="minorHAnsi"/>
          <w:spacing w:val="-3"/>
          <w:sz w:val="20"/>
          <w:szCs w:val="20"/>
        </w:rPr>
        <w:tab/>
      </w:r>
      <w:r w:rsidRPr="00D243BB">
        <w:rPr>
          <w:rFonts w:asciiTheme="minorHAnsi" w:hAnsiTheme="minorHAnsi" w:cstheme="minorHAnsi"/>
          <w:sz w:val="20"/>
          <w:szCs w:val="20"/>
        </w:rPr>
        <w:t xml:space="preserve">The responsibility for the safety and security of the Contractor and its personnel and property, and of UNDP’s property in the Contractor’s custody, rests with the Contractor. </w:t>
      </w:r>
    </w:p>
    <w:p w14:paraId="009AE2BF" w14:textId="77777777" w:rsidR="00E52F8A" w:rsidRPr="00D243BB" w:rsidRDefault="00E52F8A" w:rsidP="00E4502C">
      <w:pPr>
        <w:tabs>
          <w:tab w:val="left" w:pos="-720"/>
          <w:tab w:val="left" w:pos="0"/>
        </w:tabs>
        <w:suppressAutoHyphens/>
        <w:ind w:left="720" w:hanging="720"/>
        <w:jc w:val="both"/>
        <w:rPr>
          <w:rFonts w:asciiTheme="minorHAnsi" w:hAnsiTheme="minorHAnsi" w:cstheme="minorHAnsi"/>
          <w:spacing w:val="-3"/>
          <w:sz w:val="20"/>
          <w:szCs w:val="20"/>
        </w:rPr>
      </w:pPr>
    </w:p>
    <w:p w14:paraId="50F96B4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t xml:space="preserve">The advance payment to be made upon signature of the contract by both parties is contingent upon receipt and acceptance by UNDP of a bank guarantee for the full amount of the advance payment issued by a Bank and in a form acceptable to UNDP. </w:t>
      </w:r>
    </w:p>
    <w:p w14:paraId="0B95CEA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0D268B2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t xml:space="preserve">The amounts of the payments referred to under section 3.6 above shall be subject to a deduction of ___________________________ </w:t>
      </w:r>
      <w:r w:rsidRPr="00D243BB">
        <w:rPr>
          <w:rFonts w:asciiTheme="minorHAnsi" w:hAnsiTheme="minorHAnsi" w:cstheme="minorHAnsi"/>
          <w:b/>
          <w:spacing w:val="-3"/>
          <w:sz w:val="20"/>
          <w:szCs w:val="20"/>
        </w:rPr>
        <w:t>[INSERT PERCENTAGE THAT THE ADVANCE REPRESENTS OVER THE TOTAL PRICE OF THE CONTRACT]</w:t>
      </w:r>
      <w:r w:rsidRPr="00D243BB">
        <w:rPr>
          <w:rFonts w:asciiTheme="minorHAnsi" w:hAnsiTheme="minorHAnsi" w:cstheme="minorHAnsi"/>
          <w:spacing w:val="-3"/>
          <w:sz w:val="20"/>
          <w:szCs w:val="20"/>
        </w:rPr>
        <w:t xml:space="preserve"> % (... percent) of the amount accepted for payment until the cumulative amount of the deductions so effected shall equal the amount of the advance payment.</w:t>
      </w:r>
    </w:p>
    <w:p w14:paraId="1AB53BE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5C6B8A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t xml:space="preserve">Owing to [..........................], Article(s) [.........] of the General Conditions in Annex I shall be amended to read/be deleted. </w:t>
      </w:r>
    </w:p>
    <w:p w14:paraId="23A67B9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44E02E0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Submission of invoices</w:t>
      </w:r>
    </w:p>
    <w:p w14:paraId="67531BD5"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7A5FB14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5.1</w:t>
      </w:r>
      <w:r w:rsidRPr="00D243BB">
        <w:rPr>
          <w:rFonts w:asciiTheme="minorHAnsi" w:hAnsiTheme="minorHAnsi" w:cstheme="minorHAnsi"/>
          <w:spacing w:val="-3"/>
          <w:sz w:val="20"/>
          <w:szCs w:val="20"/>
        </w:rPr>
        <w:tab/>
        <w:t>An original invoice shall be submitted by mail by the Contractor for each payment under the Contract to the following address:</w:t>
      </w:r>
    </w:p>
    <w:p w14:paraId="442147D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p>
    <w:p w14:paraId="4BCDC29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2FAE2F1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5.2</w:t>
      </w:r>
      <w:r w:rsidRPr="00D243BB">
        <w:rPr>
          <w:rFonts w:asciiTheme="minorHAnsi" w:hAnsiTheme="minorHAnsi" w:cstheme="minorHAnsi"/>
          <w:spacing w:val="-3"/>
          <w:sz w:val="20"/>
          <w:szCs w:val="20"/>
        </w:rPr>
        <w:tab/>
        <w:t>Invoices submitted by fax shall not be accepted by UNDP.</w:t>
      </w:r>
    </w:p>
    <w:p w14:paraId="4852175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105754F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Time and manner of payment</w:t>
      </w:r>
    </w:p>
    <w:p w14:paraId="0162EC6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4B1339F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6.1</w:t>
      </w:r>
      <w:r w:rsidRPr="00D243BB">
        <w:rPr>
          <w:rFonts w:asciiTheme="minorHAnsi" w:hAnsiTheme="minorHAnsi" w:cstheme="minorHAnsi"/>
          <w:spacing w:val="-3"/>
          <w:sz w:val="20"/>
          <w:szCs w:val="20"/>
        </w:rPr>
        <w:tab/>
        <w:t>Invoices shall be paid within thirty (30) days of the date of their acceptance by UNDP. UNDP shall make every effort to accept an invoice or so advise the Contractor of its non-acceptance within a reasonable time from receipt.</w:t>
      </w:r>
    </w:p>
    <w:p w14:paraId="3BA4058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1E7441C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6.2</w:t>
      </w:r>
      <w:r w:rsidRPr="00D243BB">
        <w:rPr>
          <w:rFonts w:asciiTheme="minorHAnsi" w:hAnsiTheme="minorHAnsi" w:cstheme="minorHAnsi"/>
          <w:spacing w:val="-3"/>
          <w:sz w:val="20"/>
          <w:szCs w:val="20"/>
        </w:rPr>
        <w:tab/>
        <w:t>All payments shall be made by UNDP to the following Bank account of the Contractor:</w:t>
      </w:r>
    </w:p>
    <w:p w14:paraId="6D0CBBF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1C9508C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[NAME OF THE BANK]</w:t>
      </w:r>
    </w:p>
    <w:p w14:paraId="1C7E2D0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2F925FF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[ACCOUNT NUMBER]</w:t>
      </w:r>
    </w:p>
    <w:p w14:paraId="1D78CC0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E37994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[ADDRESS OF THE BANK]</w:t>
      </w:r>
    </w:p>
    <w:p w14:paraId="75FF50B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5EC8713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4AAC4B2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Entry into force. Time limits.</w:t>
      </w:r>
    </w:p>
    <w:p w14:paraId="4ECD1BB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2DAE47C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7.1</w:t>
      </w:r>
      <w:r w:rsidRPr="00D243BB">
        <w:rPr>
          <w:rFonts w:asciiTheme="minorHAnsi" w:hAnsiTheme="minorHAnsi" w:cstheme="minorHAnsi"/>
          <w:spacing w:val="-3"/>
          <w:sz w:val="20"/>
          <w:szCs w:val="20"/>
        </w:rPr>
        <w:tab/>
        <w:t xml:space="preserve">The Contract shall enter into force upon its signature by both parties. </w:t>
      </w:r>
    </w:p>
    <w:p w14:paraId="12046B85"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4E9D991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7.2</w:t>
      </w:r>
      <w:r w:rsidRPr="00D243BB">
        <w:rPr>
          <w:rFonts w:asciiTheme="minorHAnsi" w:hAnsiTheme="minorHAnsi" w:cstheme="minorHAnsi"/>
          <w:spacing w:val="-3"/>
          <w:sz w:val="20"/>
          <w:szCs w:val="20"/>
        </w:rPr>
        <w:tab/>
        <w:t xml:space="preserve">The Contractor shall commence the performance of the Services not later than ______ </w:t>
      </w:r>
      <w:r w:rsidRPr="00D243BB">
        <w:rPr>
          <w:rFonts w:asciiTheme="minorHAnsi" w:hAnsiTheme="minorHAnsi" w:cstheme="minorHAnsi"/>
          <w:b/>
          <w:spacing w:val="-3"/>
          <w:sz w:val="20"/>
          <w:szCs w:val="20"/>
        </w:rPr>
        <w:t>[INSERT DATE]</w:t>
      </w:r>
      <w:r w:rsidRPr="00D243BB">
        <w:rPr>
          <w:rFonts w:asciiTheme="minorHAnsi" w:hAnsiTheme="minorHAnsi" w:cstheme="minorHAnsi"/>
          <w:spacing w:val="-3"/>
          <w:sz w:val="20"/>
          <w:szCs w:val="20"/>
        </w:rPr>
        <w:t xml:space="preserve"> and shall complete the Services within _____________ </w:t>
      </w:r>
      <w:r w:rsidRPr="00D243BB">
        <w:rPr>
          <w:rFonts w:asciiTheme="minorHAnsi" w:hAnsiTheme="minorHAnsi" w:cstheme="minorHAnsi"/>
          <w:b/>
          <w:spacing w:val="-3"/>
          <w:sz w:val="20"/>
          <w:szCs w:val="20"/>
        </w:rPr>
        <w:t>[INSERT NUMBER OF DAYS OR MONTHS]</w:t>
      </w:r>
      <w:r w:rsidRPr="00D243BB">
        <w:rPr>
          <w:rFonts w:asciiTheme="minorHAnsi" w:hAnsiTheme="minorHAnsi" w:cstheme="minorHAnsi"/>
          <w:spacing w:val="-3"/>
          <w:sz w:val="20"/>
          <w:szCs w:val="20"/>
        </w:rPr>
        <w:t xml:space="preserve"> of such commencement.</w:t>
      </w:r>
    </w:p>
    <w:p w14:paraId="0F061385"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77278FD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7.3</w:t>
      </w:r>
      <w:r w:rsidRPr="00D243BB">
        <w:rPr>
          <w:rFonts w:asciiTheme="minorHAnsi" w:hAnsiTheme="minorHAnsi" w:cstheme="minorHAnsi"/>
          <w:spacing w:val="-3"/>
          <w:sz w:val="20"/>
          <w:szCs w:val="20"/>
        </w:rPr>
        <w:tab/>
        <w:t xml:space="preserve">All time limits contained in this Contract shall be deemed to be of the essence in respect of the performance of the Services. </w:t>
      </w:r>
    </w:p>
    <w:p w14:paraId="43C5D94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182CB4F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8.</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Modifications</w:t>
      </w:r>
    </w:p>
    <w:p w14:paraId="0627F2A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4593BE1D" w14:textId="77777777" w:rsidR="00E4502C" w:rsidRPr="00D243BB" w:rsidRDefault="00E4502C" w:rsidP="00EA7A08">
      <w:pPr>
        <w:widowControl/>
        <w:numPr>
          <w:ilvl w:val="1"/>
          <w:numId w:val="5"/>
        </w:numPr>
        <w:tabs>
          <w:tab w:val="clear" w:pos="360"/>
          <w:tab w:val="left" w:pos="-720"/>
          <w:tab w:val="left" w:pos="0"/>
        </w:tabs>
        <w:suppressAutoHyphens/>
        <w:overflowPunct/>
        <w:adjustRightInd/>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Any modification to this Contract shall require an amendment in writing between both parties duly signed by the authorized representative of the Contractor and 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4FF13E25" w14:textId="77777777" w:rsidR="00E4502C" w:rsidRPr="00D243BB" w:rsidRDefault="00E4502C" w:rsidP="00E4502C">
      <w:pPr>
        <w:rPr>
          <w:rFonts w:asciiTheme="minorHAnsi" w:hAnsiTheme="minorHAnsi" w:cstheme="minorHAnsi"/>
          <w:sz w:val="20"/>
          <w:szCs w:val="20"/>
        </w:rPr>
      </w:pPr>
    </w:p>
    <w:p w14:paraId="74E9E29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9.</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Notifications</w:t>
      </w:r>
    </w:p>
    <w:p w14:paraId="4BA689D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4F02753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For the purpose of notifications under the Contract, the addresses of UNDP and the Contractor are as follows:</w:t>
      </w:r>
    </w:p>
    <w:p w14:paraId="2C587C3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59A29975" w14:textId="77777777" w:rsidR="00E4502C" w:rsidRPr="00D243BB" w:rsidRDefault="00E4502C" w:rsidP="00D0286F">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UNDP:</w:t>
      </w:r>
    </w:p>
    <w:p w14:paraId="4DE5F5EB" w14:textId="77777777" w:rsidR="00DA63A5" w:rsidRPr="00D243BB" w:rsidRDefault="00DA63A5" w:rsidP="00D0286F">
      <w:pPr>
        <w:tabs>
          <w:tab w:val="left" w:pos="-720"/>
        </w:tabs>
        <w:suppressAutoHyphens/>
        <w:jc w:val="center"/>
        <w:rPr>
          <w:rFonts w:asciiTheme="minorHAnsi" w:hAnsiTheme="minorHAnsi" w:cstheme="minorHAnsi"/>
          <w:b/>
          <w:spacing w:val="-3"/>
          <w:sz w:val="20"/>
          <w:szCs w:val="20"/>
        </w:rPr>
      </w:pPr>
    </w:p>
    <w:p w14:paraId="0A181F1A" w14:textId="77777777" w:rsidR="00E4502C"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5A6DDD0B"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43C5DC77"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18A7A989"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731F9A40"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Fax. No.</w:t>
      </w:r>
    </w:p>
    <w:p w14:paraId="1E6D6CE8"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66F7CA3C" w14:textId="77777777" w:rsidR="00E4502C" w:rsidRPr="00D243BB" w:rsidRDefault="00DA63A5"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4B16445A" w14:textId="77777777" w:rsidR="00E4502C" w:rsidRPr="00D243BB" w:rsidRDefault="00E4502C" w:rsidP="00DA63A5">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Contractor:</w:t>
      </w:r>
    </w:p>
    <w:p w14:paraId="30490165"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7BC74B37"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279D80C8"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60623F9D"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342F4466"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145FD925"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Fax. No.</w:t>
      </w:r>
    </w:p>
    <w:p w14:paraId="3C1A1CFC"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50D6C065" w14:textId="77777777" w:rsidR="00DA63A5" w:rsidRPr="00D243BB" w:rsidRDefault="00DA63A5" w:rsidP="00DA63A5">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599FBC28" w14:textId="77777777" w:rsidR="00DA63A5" w:rsidRPr="00D243BB" w:rsidRDefault="00DA63A5" w:rsidP="00E4502C">
      <w:pPr>
        <w:tabs>
          <w:tab w:val="left" w:pos="-720"/>
        </w:tabs>
        <w:suppressAutoHyphens/>
        <w:jc w:val="both"/>
        <w:rPr>
          <w:rFonts w:asciiTheme="minorHAnsi" w:hAnsiTheme="minorHAnsi" w:cstheme="minorHAnsi"/>
          <w:spacing w:val="-3"/>
          <w:sz w:val="20"/>
          <w:szCs w:val="20"/>
        </w:rPr>
      </w:pPr>
    </w:p>
    <w:p w14:paraId="60021FB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If the above terms and conditions meet with your agreement as they are typed in this letter and in the Contract Documents, please initial every page of this letter and its attachments and return to this office one original of this Contract, duly signed and dated.</w:t>
      </w:r>
    </w:p>
    <w:p w14:paraId="4C87EA3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1530993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0473BCE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Yours sincerely,</w:t>
      </w:r>
    </w:p>
    <w:p w14:paraId="6722106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20DB30C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13EA3BF3" w14:textId="77777777" w:rsidR="00F13BFF"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spacing w:val="-3"/>
          <w:sz w:val="20"/>
          <w:szCs w:val="20"/>
        </w:rPr>
        <w:t xml:space="preserve">[INSERT NAME AND </w:t>
      </w:r>
      <w:r w:rsidR="00287916" w:rsidRPr="00D243BB">
        <w:rPr>
          <w:rFonts w:asciiTheme="minorHAnsi" w:hAnsiTheme="minorHAnsi" w:cstheme="minorHAnsi"/>
          <w:b/>
          <w:spacing w:val="-3"/>
          <w:sz w:val="20"/>
          <w:szCs w:val="20"/>
        </w:rPr>
        <w:t>DESIGNATION</w:t>
      </w:r>
      <w:r w:rsidRPr="00D243BB">
        <w:rPr>
          <w:rFonts w:asciiTheme="minorHAnsi" w:hAnsiTheme="minorHAnsi" w:cstheme="minorHAnsi"/>
          <w:b/>
          <w:spacing w:val="-3"/>
          <w:sz w:val="20"/>
          <w:szCs w:val="20"/>
        </w:rPr>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1C0A98F8"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5D9B24B4"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For </w:t>
      </w:r>
      <w:r w:rsidRPr="00D243BB">
        <w:rPr>
          <w:rFonts w:asciiTheme="minorHAnsi" w:hAnsiTheme="minorHAnsi" w:cstheme="minorHAnsi"/>
          <w:b/>
          <w:spacing w:val="-3"/>
          <w:sz w:val="20"/>
          <w:szCs w:val="20"/>
        </w:rPr>
        <w:t>[INSERT NAME OF THE COMPANY/ORGANIZATION]</w:t>
      </w:r>
    </w:p>
    <w:p w14:paraId="23DBF997" w14:textId="77777777" w:rsidR="00F13BFF" w:rsidRPr="00D243BB" w:rsidRDefault="00F13BFF" w:rsidP="00E4502C">
      <w:pPr>
        <w:tabs>
          <w:tab w:val="left" w:pos="-720"/>
        </w:tabs>
        <w:suppressAutoHyphens/>
        <w:ind w:left="450"/>
        <w:jc w:val="both"/>
        <w:rPr>
          <w:rFonts w:asciiTheme="minorHAnsi" w:hAnsiTheme="minorHAnsi" w:cstheme="minorHAnsi"/>
          <w:spacing w:val="-3"/>
          <w:sz w:val="20"/>
          <w:szCs w:val="20"/>
          <w:u w:val="single"/>
        </w:rPr>
      </w:pPr>
    </w:p>
    <w:p w14:paraId="4902D46C"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u w:val="single"/>
        </w:rPr>
        <w:t>Agreed and Accepted:</w:t>
      </w:r>
    </w:p>
    <w:p w14:paraId="0C9C006A"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p>
    <w:p w14:paraId="57C8996E"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Signature ____________________________</w:t>
      </w:r>
    </w:p>
    <w:p w14:paraId="45B2F045"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Name:</w:t>
      </w:r>
      <w:r w:rsidRPr="00D243BB">
        <w:rPr>
          <w:rFonts w:asciiTheme="minorHAnsi" w:hAnsiTheme="minorHAnsi" w:cstheme="minorHAnsi"/>
          <w:spacing w:val="-3"/>
          <w:sz w:val="20"/>
          <w:szCs w:val="20"/>
        </w:rPr>
        <w:tab/>
        <w:t>__________________________</w:t>
      </w:r>
    </w:p>
    <w:p w14:paraId="7CB862B3"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Title:       ____________________________</w:t>
      </w:r>
    </w:p>
    <w:p w14:paraId="48AF72D9"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Date:       _____________________________</w:t>
      </w:r>
    </w:p>
    <w:p w14:paraId="0DD5D88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5FE1A4B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6E79C8BD" w14:textId="77777777" w:rsidR="00E52F8A" w:rsidRPr="00D243BB" w:rsidRDefault="00E52F8A">
      <w:pPr>
        <w:widowControl/>
        <w:overflowPunct/>
        <w:adjustRightInd/>
        <w:rPr>
          <w:rFonts w:asciiTheme="minorHAnsi" w:hAnsiTheme="minorHAnsi" w:cstheme="minorHAnsi"/>
          <w:b/>
          <w:spacing w:val="-3"/>
          <w:sz w:val="20"/>
          <w:szCs w:val="20"/>
        </w:rPr>
      </w:pPr>
    </w:p>
    <w:p w14:paraId="5116F1F2" w14:textId="77777777" w:rsidR="00B86972" w:rsidRPr="00D243BB" w:rsidRDefault="00B86972" w:rsidP="00B86972">
      <w:pPr>
        <w:jc w:val="center"/>
        <w:rPr>
          <w:rFonts w:asciiTheme="minorHAnsi" w:hAnsiTheme="minorHAnsi" w:cstheme="minorHAnsi"/>
          <w:b/>
        </w:rPr>
      </w:pPr>
    </w:p>
    <w:p w14:paraId="784CB158"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002700A0" w:rsidRPr="00D243BB">
        <w:rPr>
          <w:rFonts w:asciiTheme="minorHAnsi" w:hAnsiTheme="minorHAnsi" w:cstheme="minorHAnsi"/>
          <w:b/>
          <w:noProof/>
          <w:lang w:eastAsia="zh-CN"/>
        </w:rPr>
        <w:drawing>
          <wp:inline distT="0" distB="0" distL="0" distR="0" wp14:anchorId="0EDF13B1" wp14:editId="1F032F8A">
            <wp:extent cx="509270" cy="1026795"/>
            <wp:effectExtent l="19050" t="0" r="5080" b="0"/>
            <wp:docPr id="7"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509270" cy="1026795"/>
                    </a:xfrm>
                    <a:prstGeom prst="rect">
                      <a:avLst/>
                    </a:prstGeom>
                    <a:noFill/>
                    <a:ln w="9525">
                      <a:noFill/>
                      <a:miter lim="800000"/>
                      <a:headEnd/>
                      <a:tailEnd/>
                    </a:ln>
                  </pic:spPr>
                </pic:pic>
              </a:graphicData>
            </a:graphic>
          </wp:inline>
        </w:drawing>
      </w:r>
    </w:p>
    <w:p w14:paraId="313C7468" w14:textId="77777777" w:rsidR="00B86972" w:rsidRPr="00D243BB" w:rsidRDefault="00B86972" w:rsidP="00B86972">
      <w:pPr>
        <w:jc w:val="center"/>
        <w:rPr>
          <w:rFonts w:asciiTheme="minorHAnsi" w:hAnsiTheme="minorHAnsi" w:cstheme="minorHAnsi"/>
          <w:b/>
        </w:rPr>
      </w:pPr>
    </w:p>
    <w:p w14:paraId="774A81EF" w14:textId="77777777" w:rsidR="002700A0" w:rsidRPr="00D243BB" w:rsidRDefault="002700A0" w:rsidP="00B86972">
      <w:pPr>
        <w:jc w:val="center"/>
        <w:rPr>
          <w:rFonts w:asciiTheme="minorHAnsi" w:hAnsiTheme="minorHAnsi" w:cstheme="minorHAnsi"/>
          <w:b/>
        </w:rPr>
      </w:pPr>
    </w:p>
    <w:p w14:paraId="0067AAF5" w14:textId="77777777" w:rsidR="002700A0" w:rsidRPr="00D243BB" w:rsidRDefault="002700A0" w:rsidP="00B86972">
      <w:pPr>
        <w:jc w:val="center"/>
        <w:rPr>
          <w:rFonts w:asciiTheme="minorHAnsi" w:hAnsiTheme="minorHAnsi" w:cstheme="minorHAnsi"/>
          <w:b/>
        </w:rPr>
      </w:pPr>
    </w:p>
    <w:p w14:paraId="241639AB"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 xml:space="preserve">UNDP </w:t>
      </w:r>
    </w:p>
    <w:p w14:paraId="03AF2599"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GENERAL CONDITIONS OF CONTRACT FOR SERVICES</w:t>
      </w:r>
    </w:p>
    <w:p w14:paraId="71422397" w14:textId="77777777" w:rsidR="00B86972" w:rsidRPr="00D243BB" w:rsidRDefault="00B86972" w:rsidP="00E93C29">
      <w:pPr>
        <w:jc w:val="both"/>
        <w:rPr>
          <w:rFonts w:asciiTheme="minorHAnsi" w:hAnsiTheme="minorHAnsi" w:cstheme="minorHAnsi"/>
          <w:b/>
          <w:sz w:val="20"/>
          <w:szCs w:val="20"/>
        </w:rPr>
      </w:pPr>
    </w:p>
    <w:p w14:paraId="115C3CD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w:t>
      </w:r>
      <w:r w:rsidRPr="00D243BB">
        <w:rPr>
          <w:rFonts w:asciiTheme="minorHAnsi" w:hAnsiTheme="minorHAnsi" w:cstheme="minorHAnsi"/>
          <w:b/>
          <w:sz w:val="20"/>
          <w:szCs w:val="20"/>
        </w:rPr>
        <w:tab/>
        <w:t>LEGAL STATUS</w:t>
      </w:r>
      <w:r w:rsidRPr="00D243BB">
        <w:rPr>
          <w:rFonts w:asciiTheme="minorHAnsi" w:hAnsiTheme="minorHAnsi" w:cstheme="minorHAnsi"/>
          <w:sz w:val="20"/>
          <w:szCs w:val="20"/>
        </w:rPr>
        <w:t xml:space="preserve">: </w:t>
      </w:r>
    </w:p>
    <w:p w14:paraId="1A979812" w14:textId="77777777" w:rsidR="00B86972" w:rsidRPr="00D243BB" w:rsidRDefault="00B86972" w:rsidP="00E93C29">
      <w:pPr>
        <w:jc w:val="both"/>
        <w:rPr>
          <w:rFonts w:asciiTheme="minorHAnsi" w:hAnsiTheme="minorHAnsi" w:cstheme="minorHAnsi"/>
          <w:sz w:val="20"/>
          <w:szCs w:val="20"/>
        </w:rPr>
      </w:pPr>
    </w:p>
    <w:p w14:paraId="44B19D5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The Contractor shall be considered as having the legal status of an independent contractor vis-à-vis the United Nations Development Programme (UNDP).  The Contractor’s personnel and sub-contractors shall not be considered in any respect as being the employees or agents of UNDP or the United Nations.</w:t>
      </w:r>
    </w:p>
    <w:p w14:paraId="6CEDF249" w14:textId="77777777" w:rsidR="00B86972" w:rsidRPr="00D243BB" w:rsidRDefault="00B86972" w:rsidP="00E93C29">
      <w:pPr>
        <w:jc w:val="both"/>
        <w:rPr>
          <w:rFonts w:asciiTheme="minorHAnsi" w:hAnsiTheme="minorHAnsi" w:cstheme="minorHAnsi"/>
          <w:sz w:val="20"/>
          <w:szCs w:val="20"/>
        </w:rPr>
      </w:pPr>
    </w:p>
    <w:p w14:paraId="7F74D8F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w:t>
      </w:r>
      <w:r w:rsidRPr="00D243BB">
        <w:rPr>
          <w:rFonts w:asciiTheme="minorHAnsi" w:hAnsiTheme="minorHAnsi" w:cstheme="minorHAnsi"/>
          <w:b/>
          <w:sz w:val="20"/>
          <w:szCs w:val="20"/>
        </w:rPr>
        <w:tab/>
        <w:t>SOURCE OF INSTRUCTIONS</w:t>
      </w:r>
      <w:r w:rsidRPr="00D243BB">
        <w:rPr>
          <w:rFonts w:asciiTheme="minorHAnsi" w:hAnsiTheme="minorHAnsi" w:cstheme="minorHAnsi"/>
          <w:sz w:val="20"/>
          <w:szCs w:val="20"/>
        </w:rPr>
        <w:t xml:space="preserve">: </w:t>
      </w:r>
    </w:p>
    <w:p w14:paraId="40B59FDB" w14:textId="77777777" w:rsidR="00B86972" w:rsidRPr="00D243BB" w:rsidRDefault="00B86972" w:rsidP="00E93C29">
      <w:pPr>
        <w:jc w:val="both"/>
        <w:rPr>
          <w:rFonts w:asciiTheme="minorHAnsi" w:hAnsiTheme="minorHAnsi" w:cstheme="minorHAnsi"/>
          <w:sz w:val="20"/>
          <w:szCs w:val="20"/>
        </w:rPr>
      </w:pPr>
    </w:p>
    <w:p w14:paraId="12C259B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The Contractor shall neither seek nor accept instructions from any authority external to UNDP in connection with the performance of its services under this Contract.  The Contractor shall refrain from any action that may adversely affect UNDP or the United Nations and shall fulfill its commitments with the fullest regard to the interests of UNDP.</w:t>
      </w:r>
    </w:p>
    <w:p w14:paraId="44F8B46C" w14:textId="77777777" w:rsidR="00B86972" w:rsidRPr="00D243BB" w:rsidRDefault="00B86972" w:rsidP="00E93C29">
      <w:pPr>
        <w:jc w:val="both"/>
        <w:rPr>
          <w:rFonts w:asciiTheme="minorHAnsi" w:hAnsiTheme="minorHAnsi" w:cstheme="minorHAnsi"/>
          <w:sz w:val="20"/>
          <w:szCs w:val="20"/>
        </w:rPr>
      </w:pPr>
    </w:p>
    <w:p w14:paraId="142E5F2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3.0</w:t>
      </w:r>
      <w:r w:rsidRPr="00D243BB">
        <w:rPr>
          <w:rFonts w:asciiTheme="minorHAnsi" w:hAnsiTheme="minorHAnsi" w:cstheme="minorHAnsi"/>
          <w:b/>
          <w:sz w:val="20"/>
          <w:szCs w:val="20"/>
        </w:rPr>
        <w:tab/>
        <w:t>CONTRACTOR'S RESPONSIBILITY FOR EMPLOYEES:</w:t>
      </w:r>
      <w:r w:rsidRPr="00D243BB">
        <w:rPr>
          <w:rFonts w:asciiTheme="minorHAnsi" w:hAnsiTheme="minorHAnsi" w:cstheme="minorHAnsi"/>
          <w:sz w:val="20"/>
          <w:szCs w:val="20"/>
        </w:rPr>
        <w:t xml:space="preserve"> </w:t>
      </w:r>
    </w:p>
    <w:p w14:paraId="52049BA1" w14:textId="77777777" w:rsidR="00B86972" w:rsidRPr="00D243BB" w:rsidRDefault="00B86972" w:rsidP="00E93C29">
      <w:pPr>
        <w:jc w:val="both"/>
        <w:rPr>
          <w:rFonts w:asciiTheme="minorHAnsi" w:hAnsiTheme="minorHAnsi" w:cstheme="minorHAnsi"/>
          <w:sz w:val="20"/>
          <w:szCs w:val="20"/>
        </w:rPr>
      </w:pPr>
    </w:p>
    <w:p w14:paraId="15D3482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w:t>
      </w:r>
    </w:p>
    <w:p w14:paraId="6582EF41" w14:textId="77777777" w:rsidR="00B86972" w:rsidRPr="00D243BB" w:rsidRDefault="00B86972" w:rsidP="00E93C29">
      <w:pPr>
        <w:jc w:val="both"/>
        <w:rPr>
          <w:rFonts w:asciiTheme="minorHAnsi" w:hAnsiTheme="minorHAnsi" w:cstheme="minorHAnsi"/>
          <w:sz w:val="20"/>
          <w:szCs w:val="20"/>
        </w:rPr>
      </w:pPr>
    </w:p>
    <w:p w14:paraId="6B21859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4.0</w:t>
      </w:r>
      <w:r w:rsidRPr="00D243BB">
        <w:rPr>
          <w:rFonts w:asciiTheme="minorHAnsi" w:hAnsiTheme="minorHAnsi" w:cstheme="minorHAnsi"/>
          <w:b/>
          <w:sz w:val="20"/>
          <w:szCs w:val="20"/>
        </w:rPr>
        <w:tab/>
        <w:t>ASSIGNMENT:</w:t>
      </w:r>
      <w:r w:rsidRPr="00D243BB">
        <w:rPr>
          <w:rFonts w:asciiTheme="minorHAnsi" w:hAnsiTheme="minorHAnsi" w:cstheme="minorHAnsi"/>
          <w:sz w:val="20"/>
          <w:szCs w:val="20"/>
        </w:rPr>
        <w:t xml:space="preserve"> </w:t>
      </w:r>
    </w:p>
    <w:p w14:paraId="000E4700" w14:textId="77777777" w:rsidR="00B86972" w:rsidRPr="00D243BB" w:rsidRDefault="00B86972" w:rsidP="00E93C29">
      <w:pPr>
        <w:jc w:val="both"/>
        <w:rPr>
          <w:rFonts w:asciiTheme="minorHAnsi" w:hAnsiTheme="minorHAnsi" w:cstheme="minorHAnsi"/>
          <w:sz w:val="20"/>
          <w:szCs w:val="20"/>
        </w:rPr>
      </w:pPr>
    </w:p>
    <w:p w14:paraId="3EC6825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assign, transfer, pledge or make other disposition of this Contract or any part thereof, or any of the Contractor's rights, claims or obligations under this Contract except with the prior written consent of UNDP. </w:t>
      </w:r>
    </w:p>
    <w:p w14:paraId="60845944" w14:textId="77777777" w:rsidR="00B86972" w:rsidRPr="00D243BB" w:rsidRDefault="00B86972" w:rsidP="00E93C29">
      <w:pPr>
        <w:jc w:val="both"/>
        <w:rPr>
          <w:rFonts w:asciiTheme="minorHAnsi" w:hAnsiTheme="minorHAnsi" w:cstheme="minorHAnsi"/>
          <w:sz w:val="20"/>
          <w:szCs w:val="20"/>
        </w:rPr>
      </w:pPr>
    </w:p>
    <w:p w14:paraId="50617C9D"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5.0</w:t>
      </w:r>
      <w:r w:rsidRPr="00D243BB">
        <w:rPr>
          <w:rFonts w:asciiTheme="minorHAnsi" w:hAnsiTheme="minorHAnsi" w:cstheme="minorHAnsi"/>
          <w:b/>
          <w:sz w:val="20"/>
          <w:szCs w:val="20"/>
        </w:rPr>
        <w:tab/>
        <w:t xml:space="preserve">SUB-CONTRACTING: </w:t>
      </w:r>
    </w:p>
    <w:p w14:paraId="46F676FD" w14:textId="77777777" w:rsidR="00B86972" w:rsidRPr="00D243BB" w:rsidRDefault="00B86972" w:rsidP="00E93C29">
      <w:pPr>
        <w:jc w:val="both"/>
        <w:rPr>
          <w:rFonts w:asciiTheme="minorHAnsi" w:hAnsiTheme="minorHAnsi" w:cstheme="minorHAnsi"/>
          <w:b/>
          <w:sz w:val="20"/>
          <w:szCs w:val="20"/>
        </w:rPr>
      </w:pPr>
    </w:p>
    <w:p w14:paraId="783FAD9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In the event the Contractor requires the services of sub-contractors, the Contractor shall obtain the prior written approval and clearance of UNDP for all sub-contractors.  The approval of UNDP of a sub-contractor shall not relieve the Contractor of any of its obligations under this Contract. The terms of any sub-contract shall be subject to and conform to the provisions of this Contract. </w:t>
      </w:r>
    </w:p>
    <w:p w14:paraId="3DF33FFD" w14:textId="77777777" w:rsidR="00B86972" w:rsidRPr="00D243BB" w:rsidRDefault="00B86972" w:rsidP="00E93C29">
      <w:pPr>
        <w:jc w:val="both"/>
        <w:rPr>
          <w:rFonts w:asciiTheme="minorHAnsi" w:hAnsiTheme="minorHAnsi" w:cstheme="minorHAnsi"/>
          <w:sz w:val="20"/>
          <w:szCs w:val="20"/>
        </w:rPr>
      </w:pPr>
    </w:p>
    <w:p w14:paraId="37EAA75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6.0</w:t>
      </w:r>
      <w:r w:rsidRPr="00D243BB">
        <w:rPr>
          <w:rFonts w:asciiTheme="minorHAnsi" w:hAnsiTheme="minorHAnsi" w:cstheme="minorHAnsi"/>
          <w:b/>
          <w:sz w:val="20"/>
          <w:szCs w:val="20"/>
        </w:rPr>
        <w:tab/>
        <w:t>OFFICIALS NOT TO BENEFIT:</w:t>
      </w:r>
      <w:r w:rsidRPr="00D243BB">
        <w:rPr>
          <w:rFonts w:asciiTheme="minorHAnsi" w:hAnsiTheme="minorHAnsi" w:cstheme="minorHAnsi"/>
          <w:sz w:val="20"/>
          <w:szCs w:val="20"/>
        </w:rPr>
        <w:t xml:space="preserve"> </w:t>
      </w:r>
    </w:p>
    <w:p w14:paraId="4022E463" w14:textId="77777777" w:rsidR="00B86972" w:rsidRPr="00D243BB" w:rsidRDefault="00B86972" w:rsidP="00E93C29">
      <w:pPr>
        <w:jc w:val="both"/>
        <w:rPr>
          <w:rFonts w:asciiTheme="minorHAnsi" w:hAnsiTheme="minorHAnsi" w:cstheme="minorHAnsi"/>
          <w:sz w:val="20"/>
          <w:szCs w:val="20"/>
        </w:rPr>
      </w:pPr>
    </w:p>
    <w:p w14:paraId="15A088C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4AAAFEF9" w14:textId="77777777" w:rsidR="00B86972" w:rsidRPr="00D243BB" w:rsidRDefault="00B86972" w:rsidP="00E93C29">
      <w:pPr>
        <w:jc w:val="both"/>
        <w:rPr>
          <w:rFonts w:asciiTheme="minorHAnsi" w:hAnsiTheme="minorHAnsi" w:cstheme="minorHAnsi"/>
          <w:sz w:val="20"/>
          <w:szCs w:val="20"/>
        </w:rPr>
      </w:pPr>
    </w:p>
    <w:p w14:paraId="1D046C6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7.0</w:t>
      </w:r>
      <w:r w:rsidRPr="00D243BB">
        <w:rPr>
          <w:rFonts w:asciiTheme="minorHAnsi" w:hAnsiTheme="minorHAnsi" w:cstheme="minorHAnsi"/>
          <w:b/>
          <w:sz w:val="20"/>
          <w:szCs w:val="20"/>
        </w:rPr>
        <w:tab/>
        <w:t>INDEMNIFICATION</w:t>
      </w:r>
      <w:r w:rsidRPr="00D243BB">
        <w:rPr>
          <w:rFonts w:asciiTheme="minorHAnsi" w:hAnsiTheme="minorHAnsi" w:cstheme="minorHAnsi"/>
          <w:sz w:val="20"/>
          <w:szCs w:val="20"/>
        </w:rPr>
        <w:t xml:space="preserve">: </w:t>
      </w:r>
    </w:p>
    <w:p w14:paraId="4DBF6C01" w14:textId="77777777" w:rsidR="00B86972" w:rsidRPr="00D243BB" w:rsidRDefault="00B86972" w:rsidP="00E93C29">
      <w:pPr>
        <w:jc w:val="both"/>
        <w:rPr>
          <w:rFonts w:asciiTheme="minorHAnsi" w:hAnsiTheme="minorHAnsi" w:cstheme="minorHAnsi"/>
          <w:sz w:val="20"/>
          <w:szCs w:val="20"/>
        </w:rPr>
      </w:pPr>
    </w:p>
    <w:p w14:paraId="439F523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indemnify, hold and save harmless, and defend, at its own expense, UNDP,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 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14:paraId="5222828A" w14:textId="77777777" w:rsidR="00B86972" w:rsidRPr="00D243BB" w:rsidRDefault="00B86972" w:rsidP="00E93C29">
      <w:pPr>
        <w:jc w:val="both"/>
        <w:rPr>
          <w:rFonts w:asciiTheme="minorHAnsi" w:hAnsiTheme="minorHAnsi" w:cstheme="minorHAnsi"/>
          <w:sz w:val="20"/>
          <w:szCs w:val="20"/>
        </w:rPr>
      </w:pPr>
    </w:p>
    <w:p w14:paraId="10F6D18F"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8.0</w:t>
      </w:r>
      <w:r w:rsidRPr="00D243BB">
        <w:rPr>
          <w:rFonts w:asciiTheme="minorHAnsi" w:hAnsiTheme="minorHAnsi" w:cstheme="minorHAnsi"/>
          <w:b/>
          <w:sz w:val="20"/>
          <w:szCs w:val="20"/>
        </w:rPr>
        <w:tab/>
        <w:t>INSURANCE AND LIABILITIES TO THIRD PARTIES:</w:t>
      </w:r>
    </w:p>
    <w:p w14:paraId="67D2243A" w14:textId="77777777" w:rsidR="00B86972" w:rsidRPr="00D243BB" w:rsidRDefault="00B86972" w:rsidP="00E93C29">
      <w:pPr>
        <w:jc w:val="both"/>
        <w:rPr>
          <w:rFonts w:asciiTheme="minorHAnsi" w:hAnsiTheme="minorHAnsi" w:cstheme="minorHAnsi"/>
          <w:b/>
          <w:sz w:val="20"/>
          <w:szCs w:val="20"/>
        </w:rPr>
      </w:pPr>
    </w:p>
    <w:p w14:paraId="03C4B7A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8.1</w:t>
      </w:r>
      <w:r w:rsidRPr="00D243BB">
        <w:rPr>
          <w:rFonts w:asciiTheme="minorHAnsi" w:hAnsiTheme="minorHAnsi" w:cstheme="minorHAnsi"/>
          <w:sz w:val="20"/>
          <w:szCs w:val="20"/>
        </w:rPr>
        <w:tab/>
        <w:t>The Contractor shall provide and thereafter maintain insurance against all risks in respect of its property and any equipment used for the execution of this Contract.</w:t>
      </w:r>
    </w:p>
    <w:p w14:paraId="2CC5B7A4" w14:textId="77777777" w:rsidR="00B86972" w:rsidRPr="00D243BB" w:rsidRDefault="00B86972" w:rsidP="00E93C29">
      <w:pPr>
        <w:jc w:val="both"/>
        <w:rPr>
          <w:rFonts w:asciiTheme="minorHAnsi" w:hAnsiTheme="minorHAnsi" w:cstheme="minorHAnsi"/>
          <w:sz w:val="20"/>
          <w:szCs w:val="20"/>
        </w:rPr>
      </w:pPr>
    </w:p>
    <w:p w14:paraId="3822D6B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8.2</w:t>
      </w:r>
      <w:r w:rsidRPr="00D243BB">
        <w:rPr>
          <w:rFonts w:asciiTheme="minorHAnsi" w:hAnsiTheme="minorHAnsi" w:cstheme="minorHAnsi"/>
          <w:sz w:val="20"/>
          <w:szCs w:val="20"/>
        </w:rPr>
        <w:tab/>
        <w:t xml:space="preserve">The Contractor shall provide and thereafter maintain all appropriate workmen's compensation insurance, or the equivalent, with respect to its employees to cover claims for personal injury or death in connection with this Contract. </w:t>
      </w:r>
    </w:p>
    <w:p w14:paraId="2B94C111" w14:textId="77777777" w:rsidR="00B86972" w:rsidRPr="00D243BB" w:rsidRDefault="00B86972" w:rsidP="00E93C29">
      <w:pPr>
        <w:jc w:val="both"/>
        <w:rPr>
          <w:rFonts w:asciiTheme="minorHAnsi" w:hAnsiTheme="minorHAnsi" w:cstheme="minorHAnsi"/>
          <w:sz w:val="20"/>
          <w:szCs w:val="20"/>
        </w:rPr>
      </w:pPr>
    </w:p>
    <w:p w14:paraId="04BF69B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8.3</w:t>
      </w:r>
      <w:r w:rsidRPr="00D243BB">
        <w:rPr>
          <w:rFonts w:asciiTheme="minorHAnsi" w:hAnsiTheme="minorHAnsi" w:cstheme="minorHAnsi"/>
          <w:sz w:val="20"/>
          <w:szCs w:val="20"/>
        </w:rPr>
        <w:tab/>
        <w:t>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connection with this Contract.</w:t>
      </w:r>
    </w:p>
    <w:p w14:paraId="3E466DD6"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 xml:space="preserve"> </w:t>
      </w:r>
    </w:p>
    <w:p w14:paraId="2EF08FF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w:t>
      </w:r>
      <w:r w:rsidRPr="00D243BB">
        <w:rPr>
          <w:rFonts w:asciiTheme="minorHAnsi" w:hAnsiTheme="minorHAnsi" w:cstheme="minorHAnsi"/>
          <w:sz w:val="20"/>
          <w:szCs w:val="20"/>
        </w:rPr>
        <w:tab/>
        <w:t xml:space="preserve">Except for the workmen's compensation insurance, the insurance policies under this Article shall: </w:t>
      </w:r>
    </w:p>
    <w:p w14:paraId="5DD00624" w14:textId="77777777" w:rsidR="00B86972" w:rsidRPr="00D243BB" w:rsidRDefault="00B86972" w:rsidP="00E93C29">
      <w:pPr>
        <w:jc w:val="both"/>
        <w:rPr>
          <w:rFonts w:asciiTheme="minorHAnsi" w:hAnsiTheme="minorHAnsi" w:cstheme="minorHAnsi"/>
          <w:sz w:val="20"/>
          <w:szCs w:val="20"/>
        </w:rPr>
      </w:pPr>
    </w:p>
    <w:p w14:paraId="1088863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8.4.1</w:t>
      </w:r>
      <w:r w:rsidRPr="00D243BB">
        <w:rPr>
          <w:rFonts w:asciiTheme="minorHAnsi" w:hAnsiTheme="minorHAnsi" w:cstheme="minorHAnsi"/>
          <w:sz w:val="20"/>
          <w:szCs w:val="20"/>
        </w:rPr>
        <w:tab/>
        <w:t xml:space="preserve">Name UNDP as additional insured; </w:t>
      </w:r>
    </w:p>
    <w:p w14:paraId="6092D954" w14:textId="77777777" w:rsidR="00B86972" w:rsidRPr="00D243BB" w:rsidRDefault="00B86972" w:rsidP="00E93C29">
      <w:pPr>
        <w:jc w:val="both"/>
        <w:rPr>
          <w:rFonts w:asciiTheme="minorHAnsi" w:hAnsiTheme="minorHAnsi" w:cstheme="minorHAnsi"/>
          <w:sz w:val="20"/>
          <w:szCs w:val="20"/>
        </w:rPr>
      </w:pPr>
    </w:p>
    <w:p w14:paraId="7CA85F6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8.4.2</w:t>
      </w:r>
      <w:r w:rsidRPr="00D243BB">
        <w:rPr>
          <w:rFonts w:asciiTheme="minorHAnsi" w:hAnsiTheme="minorHAnsi" w:cstheme="minorHAnsi"/>
          <w:sz w:val="20"/>
          <w:szCs w:val="20"/>
        </w:rPr>
        <w:tab/>
        <w:t xml:space="preserve">Include a waiver of subrogation of the Contractor's rights to the insurance carrier against the UNDP; </w:t>
      </w:r>
    </w:p>
    <w:p w14:paraId="6261D8B9" w14:textId="77777777" w:rsidR="00B86972" w:rsidRPr="00D243BB" w:rsidRDefault="00B86972" w:rsidP="00E93C29">
      <w:pPr>
        <w:jc w:val="both"/>
        <w:rPr>
          <w:rFonts w:asciiTheme="minorHAnsi" w:hAnsiTheme="minorHAnsi" w:cstheme="minorHAnsi"/>
          <w:sz w:val="20"/>
          <w:szCs w:val="20"/>
        </w:rPr>
      </w:pPr>
    </w:p>
    <w:p w14:paraId="5EC4226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8.4.3</w:t>
      </w:r>
      <w:r w:rsidRPr="00D243BB">
        <w:rPr>
          <w:rFonts w:asciiTheme="minorHAnsi" w:hAnsiTheme="minorHAnsi" w:cstheme="minorHAnsi"/>
          <w:sz w:val="20"/>
          <w:szCs w:val="20"/>
        </w:rPr>
        <w:tab/>
        <w:t xml:space="preserve">Provide that the UNDP shall receive thirty (30) days written notice from the insurers prior to any cancellation or change of coverage. </w:t>
      </w:r>
    </w:p>
    <w:p w14:paraId="256974AF" w14:textId="77777777" w:rsidR="00B86972" w:rsidRPr="00D243BB" w:rsidRDefault="00B86972" w:rsidP="00E93C29">
      <w:pPr>
        <w:jc w:val="both"/>
        <w:rPr>
          <w:rFonts w:asciiTheme="minorHAnsi" w:hAnsiTheme="minorHAnsi" w:cstheme="minorHAnsi"/>
          <w:sz w:val="20"/>
          <w:szCs w:val="20"/>
        </w:rPr>
      </w:pPr>
    </w:p>
    <w:p w14:paraId="59AE232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8.5</w:t>
      </w:r>
      <w:r w:rsidRPr="00D243BB">
        <w:rPr>
          <w:rFonts w:asciiTheme="minorHAnsi" w:hAnsiTheme="minorHAnsi" w:cstheme="minorHAnsi"/>
          <w:sz w:val="20"/>
          <w:szCs w:val="20"/>
        </w:rPr>
        <w:tab/>
        <w:t xml:space="preserve">The Contractor shall, upon request, provide the UNDP with satisfactory evidence of the insurance required under this Article. </w:t>
      </w:r>
    </w:p>
    <w:p w14:paraId="0888921A" w14:textId="77777777" w:rsidR="00B86972" w:rsidRPr="00D243BB" w:rsidRDefault="00B86972" w:rsidP="00E93C29">
      <w:pPr>
        <w:jc w:val="both"/>
        <w:rPr>
          <w:rFonts w:asciiTheme="minorHAnsi" w:hAnsiTheme="minorHAnsi" w:cstheme="minorHAnsi"/>
          <w:sz w:val="20"/>
          <w:szCs w:val="20"/>
        </w:rPr>
      </w:pPr>
    </w:p>
    <w:p w14:paraId="7A59A29E"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9.0</w:t>
      </w:r>
      <w:r w:rsidRPr="00D243BB">
        <w:rPr>
          <w:rFonts w:asciiTheme="minorHAnsi" w:hAnsiTheme="minorHAnsi" w:cstheme="minorHAnsi"/>
          <w:b/>
          <w:sz w:val="20"/>
          <w:szCs w:val="20"/>
        </w:rPr>
        <w:tab/>
        <w:t xml:space="preserve">ENCUMBRANCES/LIENS: </w:t>
      </w:r>
    </w:p>
    <w:p w14:paraId="5BC089EC" w14:textId="77777777" w:rsidR="00B86972" w:rsidRPr="00D243BB" w:rsidRDefault="00B86972" w:rsidP="00E93C29">
      <w:pPr>
        <w:jc w:val="both"/>
        <w:rPr>
          <w:rFonts w:asciiTheme="minorHAnsi" w:hAnsiTheme="minorHAnsi" w:cstheme="minorHAnsi"/>
          <w:b/>
          <w:sz w:val="20"/>
          <w:szCs w:val="20"/>
        </w:rPr>
      </w:pPr>
    </w:p>
    <w:p w14:paraId="04780CC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cause or permit any lien, attachment or other encumbrance by any person to be placed on file or to remain on file in any public office or on file with the UNDP against any monies due or to become due for any work done or materials furnished under this Contract, or by reason of any other claim or demand against the Contractor. </w:t>
      </w:r>
    </w:p>
    <w:p w14:paraId="0C8E4925" w14:textId="77777777" w:rsidR="00B86972" w:rsidRPr="00D243BB" w:rsidRDefault="00B86972" w:rsidP="00E93C29">
      <w:pPr>
        <w:jc w:val="both"/>
        <w:rPr>
          <w:rFonts w:asciiTheme="minorHAnsi" w:hAnsiTheme="minorHAnsi" w:cstheme="minorHAnsi"/>
          <w:sz w:val="20"/>
          <w:szCs w:val="20"/>
        </w:rPr>
      </w:pPr>
    </w:p>
    <w:p w14:paraId="4998BBA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10.0</w:t>
      </w:r>
      <w:r w:rsidRPr="00D243BB">
        <w:rPr>
          <w:rFonts w:asciiTheme="minorHAnsi" w:hAnsiTheme="minorHAnsi" w:cstheme="minorHAnsi"/>
          <w:b/>
          <w:sz w:val="20"/>
          <w:szCs w:val="20"/>
        </w:rPr>
        <w:tab/>
        <w:t>TITLE TO EQUIPMENT:</w:t>
      </w:r>
      <w:r w:rsidRPr="00D243BB">
        <w:rPr>
          <w:rFonts w:asciiTheme="minorHAnsi" w:hAnsiTheme="minorHAnsi" w:cstheme="minorHAnsi"/>
          <w:sz w:val="20"/>
          <w:szCs w:val="20"/>
        </w:rPr>
        <w:t xml:space="preserve"> Title to any equipment and supplies that may be furnished by UNDP shall rest with UNDP and any such equipment shall be returned to UNDP at the conclusion of this Contract or when no longer needed by the Contractor. Such equipment, when returned to UNDP, shall be in the same condition as when delivered to the Contractor, subject to normal wear and tear.  The Contractor shall be liable to compensate UNDP for equipment determined to be damaged or degraded beyond normal wear and tear. </w:t>
      </w:r>
      <w:r w:rsidRPr="00D243BB">
        <w:rPr>
          <w:rFonts w:asciiTheme="minorHAnsi" w:hAnsiTheme="minorHAnsi" w:cstheme="minorHAnsi"/>
          <w:sz w:val="20"/>
          <w:szCs w:val="20"/>
        </w:rPr>
        <w:cr/>
      </w:r>
    </w:p>
    <w:p w14:paraId="0364AE46"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11.0</w:t>
      </w:r>
      <w:r w:rsidRPr="00D243BB">
        <w:rPr>
          <w:rFonts w:asciiTheme="minorHAnsi" w:hAnsiTheme="minorHAnsi" w:cstheme="minorHAnsi"/>
          <w:b/>
          <w:sz w:val="20"/>
          <w:szCs w:val="20"/>
        </w:rPr>
        <w:tab/>
        <w:t>COPYRIGHT, PATENTS AND OTHER PROPRIETARY RIGHTS:</w:t>
      </w:r>
    </w:p>
    <w:p w14:paraId="487E5F6A" w14:textId="77777777" w:rsidR="00B86972" w:rsidRPr="00D243BB" w:rsidRDefault="00B86972" w:rsidP="00E93C29">
      <w:pPr>
        <w:jc w:val="both"/>
        <w:rPr>
          <w:rFonts w:asciiTheme="minorHAnsi" w:hAnsiTheme="minorHAnsi" w:cstheme="minorHAnsi"/>
          <w:b/>
          <w:sz w:val="20"/>
          <w:szCs w:val="20"/>
        </w:rPr>
      </w:pPr>
    </w:p>
    <w:p w14:paraId="331F30E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11.1</w:t>
      </w:r>
      <w:r w:rsidRPr="00D243BB">
        <w:rPr>
          <w:rFonts w:asciiTheme="minorHAnsi" w:hAnsiTheme="minorHAnsi" w:cstheme="minorHAnsi"/>
          <w:sz w:val="20"/>
          <w:szCs w:val="20"/>
        </w:rPr>
        <w:tab/>
        <w:t xml:space="preserve">Except as is otherwise expressly provided in writing in the Contract, the UNDP shall be entitled to all intellectual property and other proprietary rights including, but not limited to, patents, copyrights, and trademarks, with regard to products, processes, inventions, ideas, know-how, or documents and other materials which the Contractor has developed for the UNDP under the Contract and which bear a direct relation to or are produced or prepared or collected in consequence of, or during the course of, the performance of the Contract, and the Contractor acknowledges and agrees that such products, documents and other materials constitute works made for hire for the UNDP. </w:t>
      </w:r>
    </w:p>
    <w:p w14:paraId="4EA343F7" w14:textId="77777777" w:rsidR="00B86972" w:rsidRPr="00D243BB" w:rsidRDefault="00B86972" w:rsidP="00E93C29">
      <w:pPr>
        <w:jc w:val="both"/>
        <w:rPr>
          <w:rFonts w:asciiTheme="minorHAnsi" w:hAnsiTheme="minorHAnsi" w:cstheme="minorHAnsi"/>
          <w:sz w:val="20"/>
          <w:szCs w:val="20"/>
        </w:rPr>
      </w:pPr>
    </w:p>
    <w:p w14:paraId="687329D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11.2</w:t>
      </w:r>
      <w:r w:rsidRPr="00D243BB">
        <w:rPr>
          <w:rFonts w:asciiTheme="minorHAnsi" w:hAnsiTheme="minorHAnsi" w:cstheme="minorHAnsi"/>
          <w:sz w:val="20"/>
          <w:szCs w:val="20"/>
        </w:rPr>
        <w:tab/>
        <w:t>To the extent that any such intellectual property or other proprietary rights consist of any intellectual property or other proprietary rights of the Contractor: (i) that pre-existed the performance by the Contractor of its obligations under the Contract, or (ii) that the Contractor may develop or acquire, or may have developed or acquired, independently of the performance of its obligations under the Contract, the UNDP does not and shall not claim any ownership interest thereto, and the Contractor grants to the UNDP a perpetual license to use such intellectual property or other proprietary right solely for the purposes of and in accordance with the requirements of the Contract.</w:t>
      </w:r>
    </w:p>
    <w:p w14:paraId="25198935" w14:textId="77777777" w:rsidR="00B86972" w:rsidRPr="00D243BB" w:rsidRDefault="00B86972" w:rsidP="00E93C29">
      <w:pPr>
        <w:jc w:val="both"/>
        <w:rPr>
          <w:rFonts w:asciiTheme="minorHAnsi" w:hAnsiTheme="minorHAnsi" w:cstheme="minorHAnsi"/>
          <w:sz w:val="20"/>
          <w:szCs w:val="20"/>
        </w:rPr>
      </w:pPr>
    </w:p>
    <w:p w14:paraId="5FB1772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11.3</w:t>
      </w:r>
      <w:r w:rsidRPr="00D243BB">
        <w:rPr>
          <w:rFonts w:asciiTheme="minorHAnsi" w:hAnsiTheme="minorHAnsi" w:cstheme="minorHAnsi"/>
          <w:sz w:val="20"/>
          <w:szCs w:val="20"/>
        </w:rPr>
        <w:tab/>
        <w:t>At the request of the UNDP; the Contractor shall take all necessary steps, execute all necessary documents and generally assist in securing such proprietary rights and transferring or licensing them to the UNDP in compliance with the requirements of the applicable law and of the Contract.</w:t>
      </w:r>
    </w:p>
    <w:p w14:paraId="36348575" w14:textId="77777777" w:rsidR="00B86972" w:rsidRPr="00D243BB" w:rsidRDefault="00B86972" w:rsidP="00E93C29">
      <w:pPr>
        <w:jc w:val="both"/>
        <w:rPr>
          <w:rFonts w:asciiTheme="minorHAnsi" w:hAnsiTheme="minorHAnsi" w:cstheme="minorHAnsi"/>
          <w:b/>
          <w:sz w:val="20"/>
          <w:szCs w:val="20"/>
        </w:rPr>
      </w:pPr>
    </w:p>
    <w:p w14:paraId="17F0AA2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11.4</w:t>
      </w:r>
      <w:r w:rsidRPr="00D243BB">
        <w:rPr>
          <w:rFonts w:asciiTheme="minorHAnsi" w:hAnsiTheme="minorHAnsi" w:cstheme="minorHAnsi"/>
          <w:sz w:val="20"/>
          <w:szCs w:val="20"/>
        </w:rPr>
        <w:tab/>
        <w:t>Subject to the foregoing provisions, all maps, drawings, photographs, mosaics, plans, reports, estimates, recommendations, documents, and all other data compiled by or received by the Contractor under the Contract shall be the property of the UNDP, shall be made available for use or inspection by the UNDP at reasonable times and in reasonable places, shall be treated as confidential, and shall be delivered only to UNDP authorized officials on completion of work under the Contract.</w:t>
      </w:r>
    </w:p>
    <w:p w14:paraId="06BB788D" w14:textId="77777777" w:rsidR="00B86972" w:rsidRPr="00D243BB" w:rsidRDefault="00B86972" w:rsidP="00E93C29">
      <w:pPr>
        <w:jc w:val="both"/>
        <w:rPr>
          <w:rFonts w:asciiTheme="minorHAnsi" w:hAnsiTheme="minorHAnsi" w:cstheme="minorHAnsi"/>
          <w:sz w:val="20"/>
          <w:szCs w:val="20"/>
        </w:rPr>
      </w:pPr>
    </w:p>
    <w:p w14:paraId="610C746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12.0</w:t>
      </w:r>
      <w:r w:rsidRPr="00D243BB">
        <w:rPr>
          <w:rFonts w:asciiTheme="minorHAnsi" w:hAnsiTheme="minorHAnsi" w:cstheme="minorHAnsi"/>
          <w:b/>
          <w:sz w:val="20"/>
          <w:szCs w:val="20"/>
        </w:rPr>
        <w:tab/>
        <w:t>USE OF NAME, EMBLEM OR OFFICIAL SEAL OF UNDP OR THE UNITED NATIONS:</w:t>
      </w:r>
      <w:r w:rsidRPr="00D243BB">
        <w:rPr>
          <w:rFonts w:asciiTheme="minorHAnsi" w:hAnsiTheme="minorHAnsi" w:cstheme="minorHAnsi"/>
          <w:sz w:val="20"/>
          <w:szCs w:val="20"/>
        </w:rPr>
        <w:t xml:space="preserve"> </w:t>
      </w:r>
    </w:p>
    <w:p w14:paraId="35DAF361" w14:textId="77777777" w:rsidR="00B86972" w:rsidRPr="00D243BB" w:rsidRDefault="00B86972" w:rsidP="00E93C29">
      <w:pPr>
        <w:jc w:val="both"/>
        <w:rPr>
          <w:rFonts w:asciiTheme="minorHAnsi" w:hAnsiTheme="minorHAnsi" w:cstheme="minorHAnsi"/>
          <w:sz w:val="20"/>
          <w:szCs w:val="20"/>
        </w:rPr>
      </w:pPr>
    </w:p>
    <w:p w14:paraId="2BB7A72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advertise or otherwise make public the fact that it is a Contractor with UNDP, nor shall the Contractor, in any manner whatsoever use the name, emblem or official seal of UNDP or THE United Nations, or any abbreviation of the name of UNDP or United Nations in connection with its business or otherwise. </w:t>
      </w:r>
    </w:p>
    <w:p w14:paraId="3F9477FB" w14:textId="77777777" w:rsidR="00B86972" w:rsidRPr="00D243BB" w:rsidRDefault="00B86972" w:rsidP="00E93C29">
      <w:pPr>
        <w:jc w:val="both"/>
        <w:rPr>
          <w:rFonts w:asciiTheme="minorHAnsi" w:hAnsiTheme="minorHAnsi" w:cstheme="minorHAnsi"/>
          <w:sz w:val="20"/>
          <w:szCs w:val="20"/>
        </w:rPr>
      </w:pPr>
    </w:p>
    <w:p w14:paraId="3DCBB8D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13.0</w:t>
      </w:r>
      <w:r w:rsidRPr="00D243BB">
        <w:rPr>
          <w:rFonts w:asciiTheme="minorHAnsi" w:hAnsiTheme="minorHAnsi" w:cstheme="minorHAnsi"/>
          <w:b/>
          <w:sz w:val="20"/>
          <w:szCs w:val="20"/>
        </w:rPr>
        <w:tab/>
        <w:t>CONFIDENTIAL NATURE OF DOCUMENTS AND INFORMATION:</w:t>
      </w:r>
      <w:r w:rsidRPr="00D243BB">
        <w:rPr>
          <w:rFonts w:asciiTheme="minorHAnsi" w:hAnsiTheme="minorHAnsi" w:cstheme="minorHAnsi"/>
          <w:sz w:val="20"/>
          <w:szCs w:val="20"/>
        </w:rPr>
        <w:t xml:space="preserve">  </w:t>
      </w:r>
    </w:p>
    <w:p w14:paraId="4B7EF615" w14:textId="77777777" w:rsidR="00B86972" w:rsidRPr="00D243BB" w:rsidRDefault="00B86972" w:rsidP="00E93C29">
      <w:pPr>
        <w:jc w:val="both"/>
        <w:rPr>
          <w:rFonts w:asciiTheme="minorHAnsi" w:hAnsiTheme="minorHAnsi" w:cstheme="minorHAnsi"/>
          <w:sz w:val="20"/>
          <w:szCs w:val="20"/>
        </w:rPr>
      </w:pPr>
    </w:p>
    <w:p w14:paraId="60B365A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Information and data that is considered proprietary by either Party</w:t>
      </w:r>
      <w:ins w:id="10" w:author="Lorena Sander" w:date="2011-10-20T16:17:00Z">
        <w:r w:rsidR="00595F08">
          <w:rPr>
            <w:rFonts w:asciiTheme="minorHAnsi" w:hAnsiTheme="minorHAnsi" w:cstheme="minorHAnsi"/>
            <w:sz w:val="20"/>
            <w:szCs w:val="20"/>
          </w:rPr>
          <w:t xml:space="preserve">, </w:t>
        </w:r>
      </w:ins>
      <w:r w:rsidRPr="00D243BB">
        <w:rPr>
          <w:rFonts w:asciiTheme="minorHAnsi" w:hAnsiTheme="minorHAnsi" w:cstheme="minorHAnsi"/>
          <w:sz w:val="20"/>
          <w:szCs w:val="20"/>
        </w:rPr>
        <w:t xml:space="preserve"> and that is delivered or disclosed by one Party (“Discloser”) to the other Party (“Recipient”) during the course of performance of the Contract, and that is designated as confidential (“Information”), shall be held in confidence by that Party and shall be handled as follows: </w:t>
      </w:r>
    </w:p>
    <w:p w14:paraId="5D4EE82B" w14:textId="77777777" w:rsidR="00B86972" w:rsidRPr="00D243BB" w:rsidRDefault="00B86972" w:rsidP="00E93C29">
      <w:pPr>
        <w:jc w:val="both"/>
        <w:rPr>
          <w:rFonts w:asciiTheme="minorHAnsi" w:hAnsiTheme="minorHAnsi" w:cstheme="minorHAnsi"/>
          <w:sz w:val="20"/>
          <w:szCs w:val="20"/>
        </w:rPr>
      </w:pPr>
    </w:p>
    <w:p w14:paraId="372D9E2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13.1</w:t>
      </w:r>
      <w:r w:rsidRPr="00D243BB">
        <w:rPr>
          <w:rFonts w:asciiTheme="minorHAnsi" w:hAnsiTheme="minorHAnsi" w:cstheme="minorHAnsi"/>
          <w:sz w:val="20"/>
          <w:szCs w:val="20"/>
        </w:rPr>
        <w:tab/>
        <w:t xml:space="preserve">The recipient (“Recipient”) of such information shall: </w:t>
      </w:r>
    </w:p>
    <w:p w14:paraId="6C19F50B" w14:textId="77777777" w:rsidR="00B86972" w:rsidRPr="00D243BB" w:rsidRDefault="00B86972" w:rsidP="00E93C29">
      <w:pPr>
        <w:jc w:val="both"/>
        <w:rPr>
          <w:rFonts w:asciiTheme="minorHAnsi" w:hAnsiTheme="minorHAnsi" w:cstheme="minorHAnsi"/>
          <w:sz w:val="20"/>
          <w:szCs w:val="20"/>
        </w:rPr>
      </w:pPr>
    </w:p>
    <w:p w14:paraId="3ADA98E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13.1.1</w:t>
      </w:r>
      <w:r w:rsidRPr="00D243BB">
        <w:rPr>
          <w:rFonts w:asciiTheme="minorHAnsi" w:hAnsiTheme="minorHAnsi" w:cstheme="minorHAnsi"/>
          <w:sz w:val="20"/>
          <w:szCs w:val="20"/>
        </w:rPr>
        <w:tab/>
        <w:t>use the same care and discretion to avoid disclosure, publication or dissemination of the Discloser’s Information as it uses with its own similar information that it does not wish to disclose, publish or disseminate; and,</w:t>
      </w:r>
    </w:p>
    <w:p w14:paraId="6F2819E6" w14:textId="77777777" w:rsidR="00B86972" w:rsidRPr="00D243BB" w:rsidRDefault="00B86972" w:rsidP="00E93C29">
      <w:pPr>
        <w:jc w:val="both"/>
        <w:rPr>
          <w:rFonts w:asciiTheme="minorHAnsi" w:hAnsiTheme="minorHAnsi" w:cstheme="minorHAnsi"/>
          <w:sz w:val="20"/>
          <w:szCs w:val="20"/>
        </w:rPr>
      </w:pPr>
    </w:p>
    <w:p w14:paraId="707679C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13.1.2</w:t>
      </w:r>
      <w:r w:rsidRPr="00D243BB">
        <w:rPr>
          <w:rFonts w:asciiTheme="minorHAnsi" w:hAnsiTheme="minorHAnsi" w:cstheme="minorHAnsi"/>
          <w:b/>
          <w:sz w:val="20"/>
          <w:szCs w:val="20"/>
        </w:rPr>
        <w:tab/>
      </w:r>
      <w:r w:rsidRPr="00D243BB">
        <w:rPr>
          <w:rFonts w:asciiTheme="minorHAnsi" w:hAnsiTheme="minorHAnsi" w:cstheme="minorHAnsi"/>
          <w:sz w:val="20"/>
          <w:szCs w:val="20"/>
        </w:rPr>
        <w:t>use the Discloser’s Information solely for the purpose for which it was disclosed.</w:t>
      </w:r>
    </w:p>
    <w:p w14:paraId="0C2B8105" w14:textId="77777777" w:rsidR="00B86972" w:rsidRPr="00D243BB" w:rsidRDefault="00B86972" w:rsidP="00E93C29">
      <w:pPr>
        <w:jc w:val="both"/>
        <w:rPr>
          <w:rFonts w:asciiTheme="minorHAnsi" w:hAnsiTheme="minorHAnsi" w:cstheme="minorHAnsi"/>
          <w:sz w:val="20"/>
          <w:szCs w:val="20"/>
        </w:rPr>
      </w:pPr>
    </w:p>
    <w:p w14:paraId="7C0164A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13.2</w:t>
      </w:r>
      <w:r w:rsidRPr="00D243BB">
        <w:rPr>
          <w:rFonts w:asciiTheme="minorHAnsi" w:hAnsiTheme="minorHAnsi" w:cstheme="minorHAnsi"/>
          <w:sz w:val="20"/>
          <w:szCs w:val="20"/>
        </w:rPr>
        <w:tab/>
        <w:t xml:space="preserve">Provided that the Recipient has a written agreement with the following persons or entities requiring them to treat the Information confidential in accordance with the Contract and this Article 13, the Recipient may disclose Information to: </w:t>
      </w:r>
    </w:p>
    <w:p w14:paraId="5C7FFBBD" w14:textId="77777777" w:rsidR="00B86972" w:rsidRPr="00D243BB" w:rsidRDefault="00B86972" w:rsidP="00E93C29">
      <w:pPr>
        <w:jc w:val="both"/>
        <w:rPr>
          <w:rFonts w:asciiTheme="minorHAnsi" w:hAnsiTheme="minorHAnsi" w:cstheme="minorHAnsi"/>
          <w:sz w:val="20"/>
          <w:szCs w:val="20"/>
        </w:rPr>
      </w:pPr>
    </w:p>
    <w:p w14:paraId="34E9792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13.2.1</w:t>
      </w:r>
      <w:r w:rsidRPr="00D243BB">
        <w:rPr>
          <w:rFonts w:asciiTheme="minorHAnsi" w:hAnsiTheme="minorHAnsi" w:cstheme="minorHAnsi"/>
          <w:sz w:val="20"/>
          <w:szCs w:val="20"/>
        </w:rPr>
        <w:tab/>
        <w:t>any other party with the Discloser’s prior written consent; and,</w:t>
      </w:r>
    </w:p>
    <w:p w14:paraId="7BDA5BF5" w14:textId="77777777" w:rsidR="00B86972" w:rsidRPr="00D243BB" w:rsidRDefault="00B86972" w:rsidP="00E93C29">
      <w:pPr>
        <w:jc w:val="both"/>
        <w:rPr>
          <w:rFonts w:asciiTheme="minorHAnsi" w:hAnsiTheme="minorHAnsi" w:cstheme="minorHAnsi"/>
          <w:sz w:val="20"/>
          <w:szCs w:val="20"/>
        </w:rPr>
      </w:pPr>
    </w:p>
    <w:p w14:paraId="0306B11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w:t>
      </w:r>
      <w:r w:rsidRPr="00D243BB">
        <w:rPr>
          <w:rFonts w:asciiTheme="minorHAnsi" w:hAnsiTheme="minorHAnsi" w:cstheme="minorHAnsi"/>
          <w:sz w:val="20"/>
          <w:szCs w:val="20"/>
        </w:rPr>
        <w:tab/>
        <w:t>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14:paraId="32C41579" w14:textId="77777777" w:rsidR="00B86972" w:rsidRPr="00D243BB" w:rsidRDefault="00B86972" w:rsidP="00E93C29">
      <w:pPr>
        <w:jc w:val="both"/>
        <w:rPr>
          <w:rFonts w:asciiTheme="minorHAnsi" w:hAnsiTheme="minorHAnsi" w:cstheme="minorHAnsi"/>
          <w:sz w:val="20"/>
          <w:szCs w:val="20"/>
        </w:rPr>
      </w:pPr>
    </w:p>
    <w:p w14:paraId="2778883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13.2.2.1</w:t>
      </w:r>
      <w:r w:rsidRPr="00D243BB">
        <w:rPr>
          <w:rFonts w:asciiTheme="minorHAnsi" w:hAnsiTheme="minorHAnsi" w:cstheme="minorHAnsi"/>
          <w:sz w:val="20"/>
          <w:szCs w:val="20"/>
        </w:rPr>
        <w:t xml:space="preserve"> a corporate entity in which the Party owns or otherwise controls, whether directly or indirectly, over fifty percent (50%) of voting shares thereof; or,</w:t>
      </w:r>
    </w:p>
    <w:p w14:paraId="560DAA59" w14:textId="77777777" w:rsidR="00B86972" w:rsidRPr="00D243BB" w:rsidRDefault="00B86972" w:rsidP="00E93C29">
      <w:pPr>
        <w:jc w:val="both"/>
        <w:rPr>
          <w:rFonts w:asciiTheme="minorHAnsi" w:hAnsiTheme="minorHAnsi" w:cstheme="minorHAnsi"/>
          <w:sz w:val="20"/>
          <w:szCs w:val="20"/>
        </w:rPr>
      </w:pPr>
    </w:p>
    <w:p w14:paraId="654CFD6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13.2.2.2</w:t>
      </w:r>
      <w:r w:rsidRPr="00D243BB">
        <w:rPr>
          <w:rFonts w:asciiTheme="minorHAnsi" w:hAnsiTheme="minorHAnsi" w:cstheme="minorHAnsi"/>
          <w:sz w:val="20"/>
          <w:szCs w:val="20"/>
        </w:rPr>
        <w:t xml:space="preserve"> any entity over which the Party exercises effective managerial control; or,</w:t>
      </w:r>
    </w:p>
    <w:p w14:paraId="55A28042" w14:textId="77777777" w:rsidR="00B86972" w:rsidRPr="00D243BB" w:rsidRDefault="00B86972" w:rsidP="00E93C29">
      <w:pPr>
        <w:jc w:val="both"/>
        <w:rPr>
          <w:rFonts w:asciiTheme="minorHAnsi" w:hAnsiTheme="minorHAnsi" w:cstheme="minorHAnsi"/>
          <w:sz w:val="20"/>
          <w:szCs w:val="20"/>
        </w:rPr>
      </w:pPr>
    </w:p>
    <w:p w14:paraId="561F390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13.2.2.3</w:t>
      </w:r>
      <w:r w:rsidRPr="00D243BB">
        <w:rPr>
          <w:rFonts w:asciiTheme="minorHAnsi" w:hAnsiTheme="minorHAnsi" w:cstheme="minorHAnsi"/>
          <w:sz w:val="20"/>
          <w:szCs w:val="20"/>
        </w:rPr>
        <w:t xml:space="preserve"> for the UNDP, an affiliated Fund such as UNCDF, UNIFEM and UNV. </w:t>
      </w:r>
    </w:p>
    <w:p w14:paraId="06DB54E1" w14:textId="77777777" w:rsidR="00B86972" w:rsidRPr="00D243BB" w:rsidRDefault="00B86972" w:rsidP="00E93C29">
      <w:pPr>
        <w:jc w:val="both"/>
        <w:rPr>
          <w:rFonts w:asciiTheme="minorHAnsi" w:hAnsiTheme="minorHAnsi" w:cstheme="minorHAnsi"/>
          <w:sz w:val="20"/>
          <w:szCs w:val="20"/>
        </w:rPr>
      </w:pPr>
    </w:p>
    <w:p w14:paraId="2753E9F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13.3</w:t>
      </w:r>
      <w:r w:rsidRPr="00D243BB">
        <w:rPr>
          <w:rFonts w:asciiTheme="minorHAnsi" w:hAnsiTheme="minorHAnsi" w:cstheme="minorHAnsi"/>
          <w:sz w:val="20"/>
          <w:szCs w:val="20"/>
        </w:rPr>
        <w:tab/>
        <w:t>The Contractor may disclose Information to the extent required by law, provided that, subject to and without any waiver of the privileges and immunities of the United Nations, the Contractor will give the UNDP sufficient prior notice of a request for the disclosure of Information in order to allow the UNDP to have a reasonable opportunity to take protective measures or such other action as may be appropriate before any such disclosure is made.</w:t>
      </w:r>
    </w:p>
    <w:p w14:paraId="5943ABB4" w14:textId="77777777" w:rsidR="00B86972" w:rsidRPr="00D243BB" w:rsidRDefault="00B86972" w:rsidP="00E93C29">
      <w:pPr>
        <w:jc w:val="both"/>
        <w:rPr>
          <w:rFonts w:asciiTheme="minorHAnsi" w:hAnsiTheme="minorHAnsi" w:cstheme="minorHAnsi"/>
          <w:sz w:val="20"/>
          <w:szCs w:val="20"/>
        </w:rPr>
      </w:pPr>
    </w:p>
    <w:p w14:paraId="141F05B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13.4</w:t>
      </w:r>
      <w:r w:rsidRPr="00D243BB">
        <w:rPr>
          <w:rFonts w:asciiTheme="minorHAnsi" w:hAnsiTheme="minorHAnsi" w:cstheme="minorHAnsi"/>
          <w:sz w:val="20"/>
          <w:szCs w:val="20"/>
        </w:rPr>
        <w:tab/>
        <w:t>The UNDP may disclose Information to the extent as required pursuant to the Charter of the UN, resolutions or regulations of the General Assembly, or rules promulgated by the Secretary-General.</w:t>
      </w:r>
    </w:p>
    <w:p w14:paraId="052AF17C" w14:textId="77777777" w:rsidR="00B86972" w:rsidRPr="00D243BB" w:rsidRDefault="00B86972" w:rsidP="00E93C29">
      <w:pPr>
        <w:jc w:val="both"/>
        <w:rPr>
          <w:rFonts w:asciiTheme="minorHAnsi" w:hAnsiTheme="minorHAnsi" w:cstheme="minorHAnsi"/>
          <w:sz w:val="20"/>
          <w:szCs w:val="20"/>
        </w:rPr>
      </w:pPr>
    </w:p>
    <w:p w14:paraId="5B7ED7C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13.5</w:t>
      </w:r>
      <w:r w:rsidRPr="00D243BB">
        <w:rPr>
          <w:rFonts w:asciiTheme="minorHAnsi" w:hAnsiTheme="minorHAnsi" w:cstheme="minorHAnsi"/>
          <w:sz w:val="20"/>
          <w:szCs w:val="20"/>
        </w:rPr>
        <w:tab/>
        <w:t>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w:t>
      </w:r>
    </w:p>
    <w:p w14:paraId="2C288379" w14:textId="77777777" w:rsidR="00B86972" w:rsidRPr="00D243BB" w:rsidRDefault="00B86972" w:rsidP="00E93C29">
      <w:pPr>
        <w:jc w:val="both"/>
        <w:rPr>
          <w:rFonts w:asciiTheme="minorHAnsi" w:hAnsiTheme="minorHAnsi" w:cstheme="minorHAnsi"/>
          <w:sz w:val="20"/>
          <w:szCs w:val="20"/>
        </w:rPr>
      </w:pPr>
    </w:p>
    <w:p w14:paraId="294889C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13.6</w:t>
      </w:r>
      <w:r w:rsidRPr="00D243BB">
        <w:rPr>
          <w:rFonts w:asciiTheme="minorHAnsi" w:hAnsiTheme="minorHAnsi" w:cstheme="minorHAnsi"/>
          <w:sz w:val="20"/>
          <w:szCs w:val="20"/>
        </w:rPr>
        <w:tab/>
        <w:t>These obligations and restrictions of confidentiality shall be effective during the term of the Contract, including any extension thereof, and, unless otherwise provided in the Contract, shall remain effective following any termination of the Contract.</w:t>
      </w:r>
    </w:p>
    <w:p w14:paraId="5EDB7D4C" w14:textId="77777777" w:rsidR="00B86972" w:rsidRPr="00D243BB" w:rsidRDefault="00B86972" w:rsidP="00E93C29">
      <w:pPr>
        <w:jc w:val="both"/>
        <w:rPr>
          <w:rFonts w:asciiTheme="minorHAnsi" w:hAnsiTheme="minorHAnsi" w:cstheme="minorHAnsi"/>
          <w:sz w:val="20"/>
          <w:szCs w:val="20"/>
        </w:rPr>
      </w:pPr>
    </w:p>
    <w:p w14:paraId="2562C82B"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14.0</w:t>
      </w:r>
      <w:r w:rsidRPr="00D243BB">
        <w:rPr>
          <w:rFonts w:asciiTheme="minorHAnsi" w:hAnsiTheme="minorHAnsi" w:cstheme="minorHAnsi"/>
          <w:b/>
          <w:sz w:val="20"/>
          <w:szCs w:val="20"/>
        </w:rPr>
        <w:tab/>
        <w:t xml:space="preserve">FORCE MAJEURE; OTHER CHANGES IN CONDITIONS </w:t>
      </w:r>
    </w:p>
    <w:p w14:paraId="59A5E140" w14:textId="77777777" w:rsidR="00B86972" w:rsidRPr="00D243BB" w:rsidRDefault="00B86972" w:rsidP="00E93C29">
      <w:pPr>
        <w:jc w:val="both"/>
        <w:rPr>
          <w:rFonts w:asciiTheme="minorHAnsi" w:hAnsiTheme="minorHAnsi" w:cstheme="minorHAnsi"/>
          <w:b/>
          <w:sz w:val="20"/>
          <w:szCs w:val="20"/>
        </w:rPr>
      </w:pPr>
    </w:p>
    <w:p w14:paraId="4BBF46F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14.1</w:t>
      </w:r>
      <w:r w:rsidRPr="00D243BB">
        <w:rPr>
          <w:rFonts w:asciiTheme="minorHAnsi" w:hAnsiTheme="minorHAnsi" w:cstheme="minorHAnsi"/>
          <w:sz w:val="20"/>
          <w:szCs w:val="20"/>
        </w:rPr>
        <w:tab/>
        <w:t xml:space="preserve">In the event of and as soon as possible after the occurrence of any cause constituting force majeure, the Contractor shall give notice and full particulars in writing to the UNDP, of such occurrence or change if the Contractor is thereby rendered unable, wholly or in part, to perform its obligations and meet its responsibilities under this Contract.  The Contractor shall also notify the UNDP of any other changes in conditions or the occurrence of any event that interferes or threatens to interfere with its performance of this Contract. On receipt of the notice required under this Article, the UNDP shall take such action as, in its sole discretion; it considers to be appropriate or necessary in the circumstances, including the granting to the Contractor of a reasonable extension of time in which to perform its obligations under this Contract.  </w:t>
      </w:r>
    </w:p>
    <w:p w14:paraId="04124F18" w14:textId="77777777" w:rsidR="00B86972" w:rsidRPr="00D243BB" w:rsidRDefault="00B86972" w:rsidP="00E93C29">
      <w:pPr>
        <w:jc w:val="both"/>
        <w:rPr>
          <w:rFonts w:asciiTheme="minorHAnsi" w:hAnsiTheme="minorHAnsi" w:cstheme="minorHAnsi"/>
          <w:sz w:val="20"/>
          <w:szCs w:val="20"/>
        </w:rPr>
      </w:pPr>
    </w:p>
    <w:p w14:paraId="4D710BA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14.2</w:t>
      </w:r>
      <w:r w:rsidRPr="00D243BB">
        <w:rPr>
          <w:rFonts w:asciiTheme="minorHAnsi" w:hAnsiTheme="minorHAnsi" w:cstheme="minorHAnsi"/>
          <w:sz w:val="20"/>
          <w:szCs w:val="20"/>
        </w:rPr>
        <w:tab/>
        <w:t xml:space="preserve">If the Contractor is rendered permanently unable, wholly, or in part, by reason of force majeure to perform its obligations and meet its responsibilities under this Contract, the UNDP shall have the right to suspend or terminate this Contract on the same terms and conditions as are provided for in Article 15, "Termination", except that the period of notice shall be seven (7) days instead of thirty (30) days. </w:t>
      </w:r>
    </w:p>
    <w:p w14:paraId="04D81D5F" w14:textId="77777777" w:rsidR="00B86972" w:rsidRPr="00D243BB" w:rsidRDefault="00B86972" w:rsidP="00E93C29">
      <w:pPr>
        <w:jc w:val="both"/>
        <w:rPr>
          <w:rFonts w:asciiTheme="minorHAnsi" w:hAnsiTheme="minorHAnsi" w:cstheme="minorHAnsi"/>
          <w:sz w:val="20"/>
          <w:szCs w:val="20"/>
        </w:rPr>
      </w:pPr>
    </w:p>
    <w:p w14:paraId="71EB7EF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14.3</w:t>
      </w:r>
      <w:r w:rsidRPr="00D243BB">
        <w:rPr>
          <w:rFonts w:asciiTheme="minorHAnsi" w:hAnsiTheme="minorHAnsi" w:cstheme="minorHAnsi"/>
          <w:b/>
          <w:sz w:val="20"/>
          <w:szCs w:val="20"/>
        </w:rPr>
        <w:tab/>
      </w:r>
      <w:r w:rsidRPr="00D243BB">
        <w:rPr>
          <w:rFonts w:asciiTheme="minorHAnsi" w:hAnsiTheme="minorHAnsi" w:cstheme="minorHAnsi"/>
          <w:sz w:val="20"/>
          <w:szCs w:val="20"/>
        </w:rPr>
        <w:t xml:space="preserve">Force majeure as used in this Article means acts of God, war (whether declared or not), invasion, revolution, insurrection, or other acts of a similar nature or force. </w:t>
      </w:r>
    </w:p>
    <w:p w14:paraId="7273493C" w14:textId="77777777" w:rsidR="00B86972" w:rsidRPr="00D243BB" w:rsidRDefault="00B86972" w:rsidP="00E93C29">
      <w:pPr>
        <w:jc w:val="both"/>
        <w:rPr>
          <w:rFonts w:asciiTheme="minorHAnsi" w:hAnsiTheme="minorHAnsi" w:cstheme="minorHAnsi"/>
          <w:sz w:val="20"/>
          <w:szCs w:val="20"/>
        </w:rPr>
      </w:pPr>
    </w:p>
    <w:p w14:paraId="4BCD6BE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14.4</w:t>
      </w:r>
      <w:r w:rsidRPr="00D243BB">
        <w:rPr>
          <w:rFonts w:asciiTheme="minorHAnsi" w:hAnsiTheme="minorHAnsi" w:cstheme="minorHAnsi"/>
          <w:sz w:val="20"/>
          <w:szCs w:val="20"/>
        </w:rPr>
        <w:tab/>
        <w:t xml:space="preserve">The Contractor acknowledges and agrees that, with respect to any obligations under the Contract that the Contractor must perform in or for any areas in which the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force majeure under the Contract.. </w:t>
      </w:r>
    </w:p>
    <w:p w14:paraId="22B21095" w14:textId="77777777" w:rsidR="00B86972" w:rsidRPr="00D243BB" w:rsidRDefault="00B86972" w:rsidP="00E93C29">
      <w:pPr>
        <w:jc w:val="both"/>
        <w:rPr>
          <w:rFonts w:asciiTheme="minorHAnsi" w:hAnsiTheme="minorHAnsi" w:cstheme="minorHAnsi"/>
          <w:sz w:val="20"/>
          <w:szCs w:val="20"/>
        </w:rPr>
      </w:pPr>
    </w:p>
    <w:p w14:paraId="2432E16C"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15.0</w:t>
      </w:r>
      <w:r w:rsidRPr="00D243BB">
        <w:rPr>
          <w:rFonts w:asciiTheme="minorHAnsi" w:hAnsiTheme="minorHAnsi" w:cstheme="minorHAnsi"/>
          <w:b/>
          <w:sz w:val="20"/>
          <w:szCs w:val="20"/>
        </w:rPr>
        <w:tab/>
        <w:t xml:space="preserve">TERMINATION </w:t>
      </w:r>
    </w:p>
    <w:p w14:paraId="4EFEB60A" w14:textId="77777777" w:rsidR="00B86972" w:rsidRPr="00D243BB" w:rsidRDefault="00B86972" w:rsidP="00E93C29">
      <w:pPr>
        <w:jc w:val="both"/>
        <w:rPr>
          <w:rFonts w:asciiTheme="minorHAnsi" w:hAnsiTheme="minorHAnsi" w:cstheme="minorHAnsi"/>
          <w:b/>
          <w:sz w:val="20"/>
          <w:szCs w:val="20"/>
        </w:rPr>
      </w:pPr>
    </w:p>
    <w:p w14:paraId="1C9A744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15.1</w:t>
      </w:r>
      <w:r w:rsidRPr="00D243BB">
        <w:rPr>
          <w:rFonts w:asciiTheme="minorHAnsi" w:hAnsiTheme="minorHAnsi" w:cstheme="minorHAnsi"/>
          <w:sz w:val="20"/>
          <w:szCs w:val="20"/>
        </w:rPr>
        <w:tab/>
        <w:t xml:space="preserve">Either party may terminate this Contract for cause, in whole or in part, upon thirty (30) days notice, in writing, to the other party.  The initiation of arbitral proceedings in accordance with Article 16.2 (“Arbitration”), below, shall not be deemed a termination of this Contract. </w:t>
      </w:r>
    </w:p>
    <w:p w14:paraId="6C6A9430" w14:textId="77777777" w:rsidR="00B86972" w:rsidRPr="00D243BB" w:rsidRDefault="00B86972" w:rsidP="00E93C29">
      <w:pPr>
        <w:jc w:val="both"/>
        <w:rPr>
          <w:rFonts w:asciiTheme="minorHAnsi" w:hAnsiTheme="minorHAnsi" w:cstheme="minorHAnsi"/>
          <w:sz w:val="20"/>
          <w:szCs w:val="20"/>
        </w:rPr>
      </w:pPr>
    </w:p>
    <w:p w14:paraId="4FC3E69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15.2</w:t>
      </w:r>
      <w:r w:rsidRPr="00D243BB">
        <w:rPr>
          <w:rFonts w:asciiTheme="minorHAnsi" w:hAnsiTheme="minorHAnsi" w:cstheme="minorHAnsi"/>
          <w:sz w:val="20"/>
          <w:szCs w:val="20"/>
        </w:rPr>
        <w:tab/>
        <w:t xml:space="preserve">UNDP reserves the right to terminate without cause this Contract at any time upon 15 days prior written notice to the Contractor, in which case UNDP shall reimburse the Contractor for all reasonable costs incurred by the Contractor prior to receipt of the notice of termination. </w:t>
      </w:r>
    </w:p>
    <w:p w14:paraId="2971A065" w14:textId="77777777" w:rsidR="00B86972" w:rsidRPr="00D243BB" w:rsidRDefault="00B86972" w:rsidP="00E93C29">
      <w:pPr>
        <w:jc w:val="both"/>
        <w:rPr>
          <w:rFonts w:asciiTheme="minorHAnsi" w:hAnsiTheme="minorHAnsi" w:cstheme="minorHAnsi"/>
          <w:sz w:val="20"/>
          <w:szCs w:val="20"/>
        </w:rPr>
      </w:pPr>
    </w:p>
    <w:p w14:paraId="07231A5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15.3</w:t>
      </w:r>
      <w:r w:rsidRPr="00D243BB">
        <w:rPr>
          <w:rFonts w:asciiTheme="minorHAnsi" w:hAnsiTheme="minorHAnsi" w:cstheme="minorHAnsi"/>
          <w:sz w:val="20"/>
          <w:szCs w:val="20"/>
        </w:rPr>
        <w:tab/>
        <w:t xml:space="preserve">In the event of any termination by UNDP under this Article, no payment shall be due from UNDP to the Contractor except for work and services satisfactorily performed in conformity with the express terms of this Contract. </w:t>
      </w:r>
    </w:p>
    <w:p w14:paraId="68B702D4" w14:textId="77777777" w:rsidR="00B86972" w:rsidRPr="00D243BB" w:rsidRDefault="00B86972" w:rsidP="00E93C29">
      <w:pPr>
        <w:jc w:val="both"/>
        <w:rPr>
          <w:rFonts w:asciiTheme="minorHAnsi" w:hAnsiTheme="minorHAnsi" w:cstheme="minorHAnsi"/>
          <w:sz w:val="20"/>
          <w:szCs w:val="20"/>
        </w:rPr>
      </w:pPr>
    </w:p>
    <w:p w14:paraId="4FF45CD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15.4</w:t>
      </w:r>
      <w:r w:rsidRPr="00D243BB">
        <w:rPr>
          <w:rFonts w:asciiTheme="minorHAnsi" w:hAnsiTheme="minorHAnsi" w:cstheme="minorHAnsi"/>
          <w:sz w:val="20"/>
          <w:szCs w:val="20"/>
        </w:rPr>
        <w:tab/>
        <w:t xml:space="preserve">Should the Contractor be adjudged bankrupt, or be liquidated or become insolvent, or should the Contractor make an assignment for the benefit of its creditors, or should a Receiver be appointed on account of the insolvency of the Contractor, the UNDP may, without prejudice to any other right or remedy it may have under the terms of these conditions, terminate this Contract forthwith.  The Contractor shall immediately inform the UNDP of the occurrence of any of the above events. </w:t>
      </w:r>
    </w:p>
    <w:p w14:paraId="6C99F460" w14:textId="77777777" w:rsidR="00B86972" w:rsidRPr="00D243BB" w:rsidRDefault="00B86972" w:rsidP="00E93C29">
      <w:pPr>
        <w:jc w:val="both"/>
        <w:rPr>
          <w:rFonts w:asciiTheme="minorHAnsi" w:hAnsiTheme="minorHAnsi" w:cstheme="minorHAnsi"/>
          <w:sz w:val="20"/>
          <w:szCs w:val="20"/>
        </w:rPr>
      </w:pPr>
    </w:p>
    <w:p w14:paraId="6940EC07"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16.0</w:t>
      </w:r>
      <w:r w:rsidRPr="00D243BB">
        <w:rPr>
          <w:rFonts w:asciiTheme="minorHAnsi" w:hAnsiTheme="minorHAnsi" w:cstheme="minorHAnsi"/>
          <w:b/>
          <w:sz w:val="20"/>
          <w:szCs w:val="20"/>
        </w:rPr>
        <w:tab/>
        <w:t xml:space="preserve">SETTLEMENT OF DISPUTES </w:t>
      </w:r>
    </w:p>
    <w:p w14:paraId="7AABAAC5" w14:textId="77777777" w:rsidR="00B86972" w:rsidRPr="00D243BB" w:rsidRDefault="00B86972" w:rsidP="00E93C29">
      <w:pPr>
        <w:jc w:val="both"/>
        <w:rPr>
          <w:rFonts w:asciiTheme="minorHAnsi" w:hAnsiTheme="minorHAnsi" w:cstheme="minorHAnsi"/>
          <w:sz w:val="20"/>
          <w:szCs w:val="20"/>
        </w:rPr>
      </w:pPr>
    </w:p>
    <w:p w14:paraId="26C34CC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16.1</w:t>
      </w:r>
      <w:r w:rsidRPr="00D243BB">
        <w:rPr>
          <w:rFonts w:asciiTheme="minorHAnsi" w:hAnsiTheme="minorHAnsi" w:cstheme="minorHAnsi"/>
          <w:sz w:val="20"/>
          <w:szCs w:val="20"/>
        </w:rPr>
        <w:tab/>
      </w:r>
      <w:r w:rsidRPr="00D243BB">
        <w:rPr>
          <w:rFonts w:asciiTheme="minorHAnsi" w:hAnsiTheme="minorHAnsi" w:cstheme="minorHAnsi"/>
          <w:b/>
          <w:bCs/>
          <w:sz w:val="20"/>
          <w:szCs w:val="20"/>
        </w:rPr>
        <w:t>Amicable Settlement</w:t>
      </w:r>
      <w:r w:rsidRPr="00D243BB">
        <w:rPr>
          <w:rFonts w:asciiTheme="minorHAnsi" w:hAnsiTheme="minorHAnsi" w:cstheme="minorHAnsi"/>
          <w:sz w:val="20"/>
          <w:szCs w:val="20"/>
        </w:rPr>
        <w:t>: The Parties shall use their best efforts to settle amicably any dispute, controversy or claim arising out of this Contract or the breach, termination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2D65B9BA" w14:textId="77777777" w:rsidR="00B86972" w:rsidRPr="00D243BB" w:rsidRDefault="00B86972" w:rsidP="00E93C29">
      <w:pPr>
        <w:jc w:val="both"/>
        <w:rPr>
          <w:rFonts w:asciiTheme="minorHAnsi" w:hAnsiTheme="minorHAnsi" w:cstheme="minorHAnsi"/>
          <w:sz w:val="20"/>
          <w:szCs w:val="20"/>
        </w:rPr>
      </w:pPr>
    </w:p>
    <w:p w14:paraId="3292CDF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16.2</w:t>
      </w:r>
      <w:r w:rsidRPr="00D243BB">
        <w:rPr>
          <w:rFonts w:asciiTheme="minorHAnsi" w:hAnsiTheme="minorHAnsi" w:cstheme="minorHAnsi"/>
          <w:sz w:val="20"/>
          <w:szCs w:val="20"/>
        </w:rPr>
        <w:tab/>
      </w:r>
      <w:r w:rsidRPr="00D243BB">
        <w:rPr>
          <w:rFonts w:asciiTheme="minorHAnsi" w:hAnsiTheme="minorHAnsi" w:cstheme="minorHAnsi"/>
          <w:b/>
          <w:bCs/>
          <w:sz w:val="20"/>
          <w:szCs w:val="20"/>
        </w:rPr>
        <w:t>Arbitration:</w:t>
      </w:r>
      <w:r w:rsidRPr="00D243BB">
        <w:rPr>
          <w:rFonts w:asciiTheme="minorHAnsi" w:hAnsiTheme="minorHAnsi" w:cstheme="minorHAnsi"/>
          <w:sz w:val="20"/>
          <w:szCs w:val="20"/>
        </w:rPr>
        <w:t xml:space="preserve"> Any dispute, controversy, or claim between the Parties arising out of the Contract or the breach, termination, or invalidity thereof, unless settled amicably under Article 16.1,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For all evidentiary questions, the arbitral tribunal shall be guided by the Supplementary Rules Governing the Presentation and Reception of Evidence in International Commercial Arbitration of the International Bar Association, 28 May 1983 edition.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of Protection”) and Article 32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 </w:t>
      </w:r>
    </w:p>
    <w:p w14:paraId="44F45BD1" w14:textId="77777777" w:rsidR="00B86972" w:rsidRPr="00D243BB" w:rsidRDefault="00B86972" w:rsidP="00E93C29">
      <w:pPr>
        <w:jc w:val="both"/>
        <w:rPr>
          <w:rFonts w:asciiTheme="minorHAnsi" w:hAnsiTheme="minorHAnsi" w:cstheme="minorHAnsi"/>
          <w:sz w:val="20"/>
          <w:szCs w:val="20"/>
        </w:rPr>
      </w:pPr>
    </w:p>
    <w:p w14:paraId="6D7327A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17.0</w:t>
      </w:r>
      <w:r w:rsidRPr="00D243BB">
        <w:rPr>
          <w:rFonts w:asciiTheme="minorHAnsi" w:hAnsiTheme="minorHAnsi" w:cstheme="minorHAnsi"/>
          <w:b/>
          <w:sz w:val="20"/>
          <w:szCs w:val="20"/>
        </w:rPr>
        <w:tab/>
        <w:t>PRIVILEGES AND IMMUNITIES</w:t>
      </w:r>
      <w:r w:rsidRPr="00D243BB">
        <w:rPr>
          <w:rFonts w:asciiTheme="minorHAnsi" w:hAnsiTheme="minorHAnsi" w:cstheme="minorHAnsi"/>
          <w:sz w:val="20"/>
          <w:szCs w:val="20"/>
        </w:rPr>
        <w:t>:</w:t>
      </w:r>
    </w:p>
    <w:p w14:paraId="75C543DA" w14:textId="77777777" w:rsidR="00B86972" w:rsidRPr="00D243BB" w:rsidRDefault="00B86972" w:rsidP="00E93C29">
      <w:pPr>
        <w:jc w:val="both"/>
        <w:rPr>
          <w:rFonts w:asciiTheme="minorHAnsi" w:hAnsiTheme="minorHAnsi" w:cstheme="minorHAnsi"/>
          <w:sz w:val="20"/>
          <w:szCs w:val="20"/>
        </w:rPr>
      </w:pPr>
    </w:p>
    <w:p w14:paraId="2BC8EAB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Nothing in or relating to this Contract shall be deemed a waiver, express or implied, of any of the privileges and immunities of the United Nations, including its subsidiary organs.</w:t>
      </w:r>
    </w:p>
    <w:p w14:paraId="55E17DAB" w14:textId="77777777" w:rsidR="00B86972" w:rsidRPr="00D243BB" w:rsidRDefault="00B86972" w:rsidP="00E93C29">
      <w:pPr>
        <w:jc w:val="both"/>
        <w:rPr>
          <w:rFonts w:asciiTheme="minorHAnsi" w:hAnsiTheme="minorHAnsi" w:cstheme="minorHAnsi"/>
          <w:b/>
          <w:sz w:val="20"/>
          <w:szCs w:val="20"/>
        </w:rPr>
      </w:pPr>
    </w:p>
    <w:p w14:paraId="469EE761"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18.0</w:t>
      </w:r>
      <w:r w:rsidRPr="00D243BB">
        <w:rPr>
          <w:rFonts w:asciiTheme="minorHAnsi" w:hAnsiTheme="minorHAnsi" w:cstheme="minorHAnsi"/>
          <w:b/>
          <w:sz w:val="20"/>
          <w:szCs w:val="20"/>
        </w:rPr>
        <w:tab/>
        <w:t xml:space="preserve">TAX EXEMPTION </w:t>
      </w:r>
    </w:p>
    <w:p w14:paraId="591F6168" w14:textId="77777777" w:rsidR="00B86972" w:rsidRPr="00D243BB" w:rsidRDefault="00B86972" w:rsidP="00E93C29">
      <w:pPr>
        <w:jc w:val="both"/>
        <w:rPr>
          <w:rFonts w:asciiTheme="minorHAnsi" w:hAnsiTheme="minorHAnsi" w:cstheme="minorHAnsi"/>
          <w:b/>
          <w:sz w:val="20"/>
          <w:szCs w:val="20"/>
        </w:rPr>
      </w:pPr>
    </w:p>
    <w:p w14:paraId="23E8C59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18.1</w:t>
      </w:r>
      <w:r w:rsidRPr="00D243BB">
        <w:rPr>
          <w:rFonts w:asciiTheme="minorHAnsi" w:hAnsiTheme="minorHAnsi" w:cstheme="minorHAnsi"/>
          <w:sz w:val="20"/>
          <w:szCs w:val="20"/>
        </w:rPr>
        <w:tab/>
        <w:t xml:space="preserve">Section 7 of the Convention on the Privileges and Immunities of the United Nations provides, inter-alia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Contractor shall immediately consult with the UNDP to determine a mutually acceptable procedure. </w:t>
      </w:r>
    </w:p>
    <w:p w14:paraId="33F0565E" w14:textId="77777777" w:rsidR="00B86972" w:rsidRPr="00D243BB" w:rsidRDefault="00B86972" w:rsidP="00E93C29">
      <w:pPr>
        <w:jc w:val="both"/>
        <w:rPr>
          <w:rFonts w:asciiTheme="minorHAnsi" w:hAnsiTheme="minorHAnsi" w:cstheme="minorHAnsi"/>
          <w:sz w:val="20"/>
          <w:szCs w:val="20"/>
        </w:rPr>
      </w:pPr>
    </w:p>
    <w:p w14:paraId="262E364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18.2</w:t>
      </w:r>
      <w:r w:rsidRPr="00D243BB">
        <w:rPr>
          <w:rFonts w:asciiTheme="minorHAnsi" w:hAnsiTheme="minorHAnsi" w:cstheme="minorHAnsi"/>
          <w:sz w:val="20"/>
          <w:szCs w:val="20"/>
        </w:rPr>
        <w:tab/>
        <w:t xml:space="preserve">Accordingly, the Contractor authorizes UNDP to deduct from the Contractor's invoice any amount representing such taxes, duties or charges, unless the Contractor has consulted with the UNDP before the payment thereof and the UNDP has, in each instance, specifically authorized the Contractor to pay such taxes, duties or charges under protest.  In that event, the Contractor shall provide the UNDP with written evidence that payment of such taxes, duties or charges has been made and appropriately authorized. </w:t>
      </w:r>
    </w:p>
    <w:p w14:paraId="55E6263A" w14:textId="77777777" w:rsidR="00B86972" w:rsidRPr="00D243BB" w:rsidRDefault="00B86972" w:rsidP="00E93C29">
      <w:pPr>
        <w:jc w:val="both"/>
        <w:rPr>
          <w:rFonts w:asciiTheme="minorHAnsi" w:hAnsiTheme="minorHAnsi" w:cstheme="minorHAnsi"/>
          <w:sz w:val="20"/>
          <w:szCs w:val="20"/>
        </w:rPr>
      </w:pPr>
    </w:p>
    <w:p w14:paraId="79555B61"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19.0</w:t>
      </w:r>
      <w:r w:rsidRPr="00D243BB">
        <w:rPr>
          <w:rFonts w:asciiTheme="minorHAnsi" w:hAnsiTheme="minorHAnsi" w:cstheme="minorHAnsi"/>
          <w:b/>
          <w:sz w:val="20"/>
          <w:szCs w:val="20"/>
        </w:rPr>
        <w:tab/>
        <w:t>CHILD LABOUR</w:t>
      </w:r>
    </w:p>
    <w:p w14:paraId="5A9F900C" w14:textId="77777777" w:rsidR="00B86972" w:rsidRPr="00D243BB" w:rsidRDefault="00B86972" w:rsidP="00E93C29">
      <w:pPr>
        <w:jc w:val="both"/>
        <w:rPr>
          <w:rFonts w:asciiTheme="minorHAnsi" w:hAnsiTheme="minorHAnsi" w:cstheme="minorHAnsi"/>
          <w:b/>
          <w:sz w:val="20"/>
          <w:szCs w:val="20"/>
        </w:rPr>
      </w:pPr>
    </w:p>
    <w:p w14:paraId="3666074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19.1</w:t>
      </w:r>
      <w:r w:rsidRPr="00D243BB">
        <w:rPr>
          <w:rFonts w:asciiTheme="minorHAnsi" w:hAnsiTheme="minorHAnsi" w:cstheme="minorHAnsi"/>
          <w:sz w:val="20"/>
          <w:szCs w:val="20"/>
        </w:rPr>
        <w:tab/>
        <w:t xml:space="preserve">The Contractor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14:paraId="033236B8" w14:textId="77777777" w:rsidR="00B86972" w:rsidRPr="00D243BB" w:rsidRDefault="00B86972" w:rsidP="00E93C29">
      <w:pPr>
        <w:jc w:val="both"/>
        <w:rPr>
          <w:rFonts w:asciiTheme="minorHAnsi" w:hAnsiTheme="minorHAnsi" w:cstheme="minorHAnsi"/>
          <w:sz w:val="20"/>
          <w:szCs w:val="20"/>
        </w:rPr>
      </w:pPr>
    </w:p>
    <w:p w14:paraId="3869D0F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at no cost to UNDP. </w:t>
      </w:r>
    </w:p>
    <w:p w14:paraId="4E8350D4" w14:textId="77777777" w:rsidR="00B86972" w:rsidRPr="00D243BB" w:rsidRDefault="00B86972" w:rsidP="00E93C29">
      <w:pPr>
        <w:jc w:val="both"/>
        <w:rPr>
          <w:rFonts w:asciiTheme="minorHAnsi" w:hAnsiTheme="minorHAnsi" w:cstheme="minorHAnsi"/>
          <w:sz w:val="20"/>
          <w:szCs w:val="20"/>
        </w:rPr>
      </w:pPr>
    </w:p>
    <w:p w14:paraId="1EC0BA79"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20.0</w:t>
      </w:r>
      <w:r w:rsidRPr="00D243BB">
        <w:rPr>
          <w:rFonts w:asciiTheme="minorHAnsi" w:hAnsiTheme="minorHAnsi" w:cstheme="minorHAnsi"/>
          <w:b/>
          <w:sz w:val="20"/>
          <w:szCs w:val="20"/>
        </w:rPr>
        <w:tab/>
        <w:t>MINES:</w:t>
      </w:r>
    </w:p>
    <w:p w14:paraId="62BE652F" w14:textId="77777777" w:rsidR="00B86972" w:rsidRPr="00D243BB" w:rsidRDefault="00B86972" w:rsidP="00E93C29">
      <w:pPr>
        <w:jc w:val="both"/>
        <w:rPr>
          <w:rFonts w:asciiTheme="minorHAnsi" w:hAnsiTheme="minorHAnsi" w:cstheme="minorHAnsi"/>
          <w:b/>
          <w:sz w:val="20"/>
          <w:szCs w:val="20"/>
        </w:rPr>
      </w:pPr>
    </w:p>
    <w:p w14:paraId="3D3CA2E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20.1</w:t>
      </w:r>
      <w:r w:rsidRPr="00D243BB">
        <w:rPr>
          <w:rFonts w:asciiTheme="minorHAnsi" w:hAnsiTheme="minorHAnsi" w:cstheme="minorHAnsi"/>
          <w:sz w:val="20"/>
          <w:szCs w:val="20"/>
        </w:rPr>
        <w:tab/>
        <w:t xml:space="preserve">The Contractor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 </w:t>
      </w:r>
    </w:p>
    <w:p w14:paraId="5A414D4E" w14:textId="77777777" w:rsidR="00B86972" w:rsidRPr="00D243BB" w:rsidRDefault="00B86972" w:rsidP="00E93C29">
      <w:pPr>
        <w:jc w:val="both"/>
        <w:rPr>
          <w:rFonts w:asciiTheme="minorHAnsi" w:hAnsiTheme="minorHAnsi" w:cstheme="minorHAnsi"/>
          <w:sz w:val="20"/>
          <w:szCs w:val="20"/>
        </w:rPr>
      </w:pPr>
    </w:p>
    <w:p w14:paraId="163F92B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without any liability for termination charges or any other liability of any kind of UNDP. </w:t>
      </w:r>
    </w:p>
    <w:p w14:paraId="1FEB2C40" w14:textId="77777777" w:rsidR="00B86972" w:rsidRPr="00D243BB" w:rsidRDefault="00B86972" w:rsidP="00E93C29">
      <w:pPr>
        <w:jc w:val="both"/>
        <w:rPr>
          <w:rFonts w:asciiTheme="minorHAnsi" w:hAnsiTheme="minorHAnsi" w:cstheme="minorHAnsi"/>
          <w:b/>
          <w:sz w:val="20"/>
          <w:szCs w:val="20"/>
        </w:rPr>
      </w:pPr>
    </w:p>
    <w:p w14:paraId="1C0D639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21.0</w:t>
      </w:r>
      <w:r w:rsidRPr="00D243BB">
        <w:rPr>
          <w:rFonts w:asciiTheme="minorHAnsi" w:hAnsiTheme="minorHAnsi" w:cstheme="minorHAnsi"/>
          <w:b/>
          <w:sz w:val="20"/>
          <w:szCs w:val="20"/>
        </w:rPr>
        <w:tab/>
        <w:t>OBSERVANCE OF THE LAW:</w:t>
      </w:r>
      <w:r w:rsidRPr="00D243BB">
        <w:rPr>
          <w:rFonts w:asciiTheme="minorHAnsi" w:hAnsiTheme="minorHAnsi" w:cstheme="minorHAnsi"/>
          <w:sz w:val="20"/>
          <w:szCs w:val="20"/>
        </w:rPr>
        <w:t xml:space="preserve"> </w:t>
      </w:r>
    </w:p>
    <w:p w14:paraId="48B1CD74" w14:textId="77777777" w:rsidR="00B86972" w:rsidRPr="00D243BB" w:rsidRDefault="00B86972" w:rsidP="00E93C29">
      <w:pPr>
        <w:jc w:val="both"/>
        <w:rPr>
          <w:rFonts w:asciiTheme="minorHAnsi" w:hAnsiTheme="minorHAnsi" w:cstheme="minorHAnsi"/>
          <w:sz w:val="20"/>
          <w:szCs w:val="20"/>
        </w:rPr>
      </w:pPr>
    </w:p>
    <w:p w14:paraId="6823A6D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comply with all laws, ordinances, rules, and regulations bearing upon the performance of its obligations under the terms of this Contract. </w:t>
      </w:r>
    </w:p>
    <w:p w14:paraId="3AC38B4C" w14:textId="77777777" w:rsidR="00B86972" w:rsidRPr="00D243BB" w:rsidRDefault="00B86972" w:rsidP="00E93C29">
      <w:pPr>
        <w:jc w:val="both"/>
        <w:rPr>
          <w:rFonts w:asciiTheme="minorHAnsi" w:hAnsiTheme="minorHAnsi" w:cstheme="minorHAnsi"/>
          <w:sz w:val="20"/>
          <w:szCs w:val="20"/>
        </w:rPr>
      </w:pPr>
    </w:p>
    <w:p w14:paraId="7AC3C79C"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22.0</w:t>
      </w:r>
      <w:r w:rsidRPr="00D243BB">
        <w:rPr>
          <w:rFonts w:asciiTheme="minorHAnsi" w:hAnsiTheme="minorHAnsi" w:cstheme="minorHAnsi"/>
          <w:b/>
          <w:sz w:val="20"/>
          <w:szCs w:val="20"/>
        </w:rPr>
        <w:tab/>
        <w:t>SEXUAL EXPLOITATION:</w:t>
      </w:r>
    </w:p>
    <w:p w14:paraId="43CDA62E" w14:textId="77777777" w:rsidR="00B86972" w:rsidRPr="00D243BB" w:rsidRDefault="00B86972" w:rsidP="00E93C29">
      <w:pPr>
        <w:jc w:val="both"/>
        <w:rPr>
          <w:rFonts w:asciiTheme="minorHAnsi" w:hAnsiTheme="minorHAnsi" w:cstheme="minorHAnsi"/>
          <w:b/>
          <w:sz w:val="20"/>
          <w:szCs w:val="20"/>
        </w:rPr>
      </w:pPr>
    </w:p>
    <w:p w14:paraId="436D0BF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22.1</w:t>
      </w:r>
      <w:r w:rsidRPr="00D243BB">
        <w:rPr>
          <w:rFonts w:asciiTheme="minorHAnsi" w:hAnsiTheme="minorHAnsi" w:cstheme="minorHAnsi"/>
          <w:sz w:val="20"/>
          <w:szCs w:val="20"/>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49704FEE" w14:textId="77777777" w:rsidR="00B86972" w:rsidRPr="00D243BB" w:rsidRDefault="00B86972" w:rsidP="00E93C29">
      <w:pPr>
        <w:jc w:val="both"/>
        <w:rPr>
          <w:rFonts w:asciiTheme="minorHAnsi" w:hAnsiTheme="minorHAnsi" w:cstheme="minorHAnsi"/>
          <w:sz w:val="20"/>
          <w:szCs w:val="20"/>
        </w:rPr>
      </w:pPr>
    </w:p>
    <w:p w14:paraId="74B7317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22.2</w:t>
      </w:r>
      <w:r w:rsidRPr="00D243BB">
        <w:rPr>
          <w:rFonts w:asciiTheme="minorHAnsi" w:hAnsiTheme="minorHAnsi" w:cstheme="minorHAnsi"/>
          <w:sz w:val="20"/>
          <w:szCs w:val="20"/>
        </w:rPr>
        <w:tab/>
        <w:t>The 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32F120BC" w14:textId="77777777" w:rsidR="00E52F8A" w:rsidRPr="00D243BB" w:rsidRDefault="00E52F8A" w:rsidP="00E93C29">
      <w:pPr>
        <w:tabs>
          <w:tab w:val="left" w:pos="-720"/>
        </w:tabs>
        <w:suppressAutoHyphens/>
        <w:jc w:val="both"/>
        <w:rPr>
          <w:rFonts w:asciiTheme="minorHAnsi" w:hAnsiTheme="minorHAnsi" w:cstheme="minorHAnsi"/>
          <w:spacing w:val="-3"/>
          <w:sz w:val="20"/>
          <w:szCs w:val="20"/>
        </w:rPr>
      </w:pPr>
    </w:p>
    <w:p w14:paraId="67818DDB" w14:textId="77777777" w:rsidR="00E52F8A" w:rsidRPr="00D243BB" w:rsidRDefault="00E52F8A" w:rsidP="00E93C29">
      <w:pPr>
        <w:pStyle w:val="ListParagraph"/>
        <w:widowControl/>
        <w:overflowPunct/>
        <w:adjustRightInd/>
        <w:ind w:hanging="720"/>
        <w:jc w:val="both"/>
        <w:rPr>
          <w:rFonts w:asciiTheme="minorHAnsi" w:hAnsiTheme="minorHAnsi" w:cstheme="minorHAnsi"/>
          <w:b/>
          <w:sz w:val="20"/>
          <w:szCs w:val="20"/>
        </w:rPr>
      </w:pPr>
      <w:r w:rsidRPr="00D243BB">
        <w:rPr>
          <w:rFonts w:asciiTheme="minorHAnsi" w:hAnsiTheme="minorHAnsi" w:cstheme="minorHAnsi"/>
          <w:b/>
          <w:sz w:val="20"/>
          <w:szCs w:val="20"/>
        </w:rPr>
        <w:t xml:space="preserve">23.0  </w:t>
      </w:r>
      <w:r w:rsidRPr="00D243BB">
        <w:rPr>
          <w:rFonts w:asciiTheme="minorHAnsi" w:hAnsiTheme="minorHAnsi" w:cstheme="minorHAnsi"/>
          <w:b/>
          <w:sz w:val="20"/>
          <w:szCs w:val="20"/>
        </w:rPr>
        <w:tab/>
        <w:t>SECURITY:</w:t>
      </w:r>
    </w:p>
    <w:p w14:paraId="702C0849"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23.1</w:t>
      </w:r>
      <w:r w:rsidRPr="00D243BB">
        <w:rPr>
          <w:rFonts w:asciiTheme="minorHAnsi" w:hAnsiTheme="minorHAnsi" w:cstheme="minorHAnsi"/>
          <w:sz w:val="20"/>
          <w:szCs w:val="20"/>
        </w:rPr>
        <w:t xml:space="preserve"> </w:t>
      </w:r>
      <w:r w:rsidRPr="00D243BB">
        <w:rPr>
          <w:rFonts w:asciiTheme="minorHAnsi" w:hAnsiTheme="minorHAnsi" w:cstheme="minorHAnsi"/>
          <w:sz w:val="20"/>
          <w:szCs w:val="20"/>
        </w:rPr>
        <w:tab/>
        <w:t>The Contractor shall:</w:t>
      </w:r>
    </w:p>
    <w:p w14:paraId="6446D0C7"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P</w:t>
      </w:r>
      <w:r w:rsidR="00E52F8A" w:rsidRPr="00D243BB">
        <w:rPr>
          <w:rFonts w:asciiTheme="minorHAnsi" w:hAnsiTheme="minorHAnsi" w:cstheme="minorHAnsi"/>
          <w:sz w:val="20"/>
          <w:szCs w:val="20"/>
        </w:rPr>
        <w:t>ut in place an appropriate security plan and maintain the security plan, taking into account the security situation in the country where the services are being provided;</w:t>
      </w:r>
    </w:p>
    <w:p w14:paraId="0BC450AA"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A</w:t>
      </w:r>
      <w:r w:rsidR="00E52F8A" w:rsidRPr="00D243BB">
        <w:rPr>
          <w:rFonts w:asciiTheme="minorHAnsi" w:hAnsiTheme="minorHAnsi" w:cstheme="minorHAnsi"/>
          <w:sz w:val="20"/>
          <w:szCs w:val="20"/>
        </w:rPr>
        <w:t>ssume all risks and liabilities related to the Contractor’s security, and the full implementation of the security plan.</w:t>
      </w:r>
    </w:p>
    <w:p w14:paraId="05575298" w14:textId="77777777" w:rsidR="00E52F8A" w:rsidRPr="00D243BB" w:rsidRDefault="00E52F8A" w:rsidP="00E93C29">
      <w:pPr>
        <w:ind w:left="360"/>
        <w:jc w:val="both"/>
        <w:rPr>
          <w:rFonts w:asciiTheme="minorHAnsi" w:hAnsiTheme="minorHAnsi" w:cstheme="minorHAnsi"/>
          <w:b/>
          <w:sz w:val="20"/>
          <w:szCs w:val="20"/>
        </w:rPr>
      </w:pPr>
    </w:p>
    <w:p w14:paraId="0208339D"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23.2</w:t>
      </w:r>
      <w:r w:rsidRPr="00D243BB">
        <w:rPr>
          <w:rFonts w:asciiTheme="minorHAnsi" w:hAnsiTheme="minorHAnsi" w:cstheme="minorHAnsi"/>
          <w:sz w:val="20"/>
          <w:szCs w:val="20"/>
        </w:rPr>
        <w:tab/>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4.1 above. </w:t>
      </w:r>
    </w:p>
    <w:p w14:paraId="0FB0CFD3" w14:textId="77777777" w:rsidR="00E52F8A" w:rsidRPr="00D243BB" w:rsidRDefault="00E52F8A" w:rsidP="00E93C29">
      <w:pPr>
        <w:widowControl/>
        <w:overflowPunct/>
        <w:adjustRightInd/>
        <w:jc w:val="both"/>
        <w:rPr>
          <w:rFonts w:asciiTheme="minorHAnsi" w:hAnsiTheme="minorHAnsi" w:cstheme="minorHAnsi"/>
          <w:sz w:val="20"/>
          <w:szCs w:val="20"/>
        </w:rPr>
      </w:pPr>
    </w:p>
    <w:p w14:paraId="0D219791" w14:textId="77777777" w:rsidR="00E52F8A" w:rsidRPr="00D243BB" w:rsidRDefault="00E52F8A" w:rsidP="00E93C29">
      <w:pPr>
        <w:widowControl/>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24.0    AUDITS AND INVESTIGATIONS:</w:t>
      </w:r>
    </w:p>
    <w:p w14:paraId="5CC04BD9" w14:textId="77777777" w:rsidR="00E52F8A" w:rsidRPr="00D243BB" w:rsidRDefault="00E52F8A" w:rsidP="00E93C29">
      <w:pPr>
        <w:ind w:left="570"/>
        <w:jc w:val="both"/>
        <w:rPr>
          <w:rFonts w:asciiTheme="minorHAnsi" w:hAnsiTheme="minorHAnsi" w:cstheme="minorHAnsi"/>
          <w:sz w:val="20"/>
          <w:szCs w:val="20"/>
          <w:u w:val="single"/>
        </w:rPr>
      </w:pPr>
    </w:p>
    <w:p w14:paraId="582AAA2F"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24.1</w:t>
      </w:r>
      <w:r w:rsidRPr="00D243BB">
        <w:rPr>
          <w:rFonts w:asciiTheme="minorHAnsi" w:hAnsiTheme="minorHAnsi" w:cstheme="minorHAnsi"/>
          <w:sz w:val="20"/>
          <w:szCs w:val="20"/>
        </w:rPr>
        <w:tab/>
        <w:t xml:space="preserve">Each invoice paid by UNDP shall be subject to a post-payment audit by </w:t>
      </w:r>
      <w:r w:rsidRPr="00D243BB">
        <w:rPr>
          <w:rFonts w:asciiTheme="minorHAnsi" w:hAnsiTheme="minorHAnsi" w:cstheme="minorHAnsi"/>
          <w:bCs/>
          <w:sz w:val="20"/>
          <w:szCs w:val="20"/>
        </w:rPr>
        <w:t>auditors, whether internal or external, of UNDP or the authorized agents of the UNDP</w:t>
      </w:r>
      <w:r w:rsidRPr="00D243BB">
        <w:rPr>
          <w:rFonts w:asciiTheme="minorHAnsi" w:hAnsiTheme="minorHAnsi" w:cstheme="minorHAnsi"/>
          <w:sz w:val="20"/>
          <w:szCs w:val="20"/>
        </w:rPr>
        <w:t xml:space="preserve"> at any time during the term of the Contract and for a period of three (3) years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have not been used as per contract clauses, the company shall reimburse such funds forthwith. Where the company fails to reimburse such funds, UNDP reserves the right to seek recovery and/or to take any other action as it deems necessary.</w:t>
      </w:r>
    </w:p>
    <w:p w14:paraId="77CFAB8E" w14:textId="77777777" w:rsidR="00E52F8A" w:rsidRPr="00D243BB" w:rsidRDefault="00E52F8A" w:rsidP="00E93C29">
      <w:pPr>
        <w:ind w:left="360"/>
        <w:jc w:val="both"/>
        <w:rPr>
          <w:rFonts w:asciiTheme="minorHAnsi" w:hAnsiTheme="minorHAnsi" w:cstheme="minorHAnsi"/>
          <w:sz w:val="20"/>
          <w:szCs w:val="20"/>
        </w:rPr>
      </w:pPr>
    </w:p>
    <w:p w14:paraId="74F568A9"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24.2</w:t>
      </w:r>
      <w:r w:rsidRPr="00D243BB">
        <w:rPr>
          <w:rFonts w:asciiTheme="minorHAnsi" w:hAnsiTheme="minorHAnsi" w:cstheme="minorHAnsi"/>
          <w:b/>
          <w:sz w:val="20"/>
          <w:szCs w:val="20"/>
        </w:rPr>
        <w:tab/>
      </w:r>
      <w:r w:rsidRPr="00D243BB">
        <w:rPr>
          <w:rFonts w:asciiTheme="minorHAnsi" w:hAnsiTheme="minorHAnsi" w:cstheme="minorHAnsi"/>
          <w:sz w:val="20"/>
          <w:szCs w:val="20"/>
        </w:rPr>
        <w:t>The Contractor acknowledges and agrees that, at anytime, UNDP may conduct investigations relating to any aspect of the Contract, the obligations performed under the Contract, and the operations of the Contractor generally.  The right of UNDP to conduct an investigation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accountants or other advisers, to reasonably cooperate with any inspections, post-payment audits or investigations carried out by UNDP hereunder.</w:t>
      </w:r>
    </w:p>
    <w:p w14:paraId="05BD01D3" w14:textId="77777777" w:rsidR="00E52F8A" w:rsidRPr="00D243BB" w:rsidRDefault="00E52F8A" w:rsidP="00E93C29">
      <w:pPr>
        <w:jc w:val="both"/>
        <w:rPr>
          <w:rFonts w:asciiTheme="minorHAnsi" w:hAnsiTheme="minorHAnsi" w:cstheme="minorHAnsi"/>
          <w:sz w:val="20"/>
          <w:szCs w:val="20"/>
        </w:rPr>
      </w:pPr>
    </w:p>
    <w:p w14:paraId="3EFBBAD1" w14:textId="77777777" w:rsidR="00E52F8A" w:rsidRPr="00D243BB" w:rsidRDefault="00E52F8A" w:rsidP="007B6389">
      <w:pPr>
        <w:pStyle w:val="ListParagraph"/>
        <w:widowControl/>
        <w:numPr>
          <w:ilvl w:val="0"/>
          <w:numId w:val="10"/>
        </w:numPr>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ANTI-TERRORISM:</w:t>
      </w:r>
    </w:p>
    <w:p w14:paraId="5A3AC27C"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25.1    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 </w:t>
      </w:r>
      <w:hyperlink r:id="rId21" w:history="1">
        <w:r w:rsidRPr="00D243BB">
          <w:rPr>
            <w:rStyle w:val="Hyperlink"/>
            <w:rFonts w:asciiTheme="minorHAnsi" w:hAnsiTheme="minorHAnsi" w:cstheme="minorHAnsi"/>
            <w:sz w:val="20"/>
            <w:szCs w:val="20"/>
          </w:rPr>
          <w:t>http://www.un.org/Docs/sc/committees/1267/1267ListEng.htm</w:t>
        </w:r>
      </w:hyperlink>
      <w:r w:rsidRPr="00D243BB">
        <w:rPr>
          <w:rFonts w:asciiTheme="minorHAnsi" w:hAnsiTheme="minorHAnsi" w:cstheme="minorHAnsi"/>
          <w:color w:val="000080"/>
          <w:sz w:val="20"/>
          <w:szCs w:val="20"/>
        </w:rPr>
        <w:t xml:space="preserve">. </w:t>
      </w:r>
      <w:r w:rsidRPr="00D243BB">
        <w:rPr>
          <w:rFonts w:asciiTheme="minorHAnsi" w:hAnsiTheme="minorHAnsi" w:cstheme="minorHAnsi"/>
          <w:sz w:val="20"/>
          <w:szCs w:val="20"/>
        </w:rPr>
        <w:t>This provision must be included in all sub-contracts or sub-agreements entered into under this Contract.</w:t>
      </w:r>
    </w:p>
    <w:p w14:paraId="1B43F1BB" w14:textId="77777777" w:rsidR="00E52F8A" w:rsidRPr="00D243BB" w:rsidRDefault="00E52F8A" w:rsidP="00E93C29">
      <w:pPr>
        <w:jc w:val="both"/>
        <w:rPr>
          <w:rFonts w:asciiTheme="minorHAnsi" w:hAnsiTheme="minorHAnsi" w:cstheme="minorHAnsi"/>
          <w:sz w:val="20"/>
          <w:szCs w:val="20"/>
        </w:rPr>
      </w:pPr>
    </w:p>
    <w:p w14:paraId="189D4EE1" w14:textId="77777777" w:rsidR="00E52F8A" w:rsidRPr="00D243BB" w:rsidRDefault="00E52F8A" w:rsidP="007B6389">
      <w:pPr>
        <w:pStyle w:val="ListParagraph"/>
        <w:widowControl/>
        <w:numPr>
          <w:ilvl w:val="0"/>
          <w:numId w:val="11"/>
        </w:numPr>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AUTHORITY TO MODIFY</w:t>
      </w:r>
      <w:r w:rsidRPr="00D243BB">
        <w:rPr>
          <w:rFonts w:asciiTheme="minorHAnsi" w:hAnsiTheme="minorHAnsi" w:cstheme="minorHAnsi"/>
          <w:sz w:val="20"/>
          <w:szCs w:val="20"/>
        </w:rPr>
        <w:t xml:space="preserve">: </w:t>
      </w:r>
    </w:p>
    <w:p w14:paraId="65E7CD33"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Pursuant to the Financial Regulations and Rules of UNDP, only the UNDP Authorized Official possesses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14:paraId="08B817F7" w14:textId="77777777" w:rsidR="00E52F8A" w:rsidRPr="00D243BB" w:rsidRDefault="00E52F8A" w:rsidP="00E93C29">
      <w:pPr>
        <w:pStyle w:val="Section3-Heading1"/>
        <w:jc w:val="both"/>
        <w:rPr>
          <w:rFonts w:asciiTheme="minorHAnsi" w:hAnsiTheme="minorHAnsi" w:cstheme="minorHAnsi"/>
          <w:sz w:val="20"/>
          <w:szCs w:val="20"/>
        </w:rPr>
      </w:pPr>
    </w:p>
    <w:p w14:paraId="197C0A91" w14:textId="77777777" w:rsidR="00E97939" w:rsidRPr="00D243BB" w:rsidRDefault="00E97939" w:rsidP="00E93C29">
      <w:pPr>
        <w:jc w:val="both"/>
        <w:rPr>
          <w:rFonts w:asciiTheme="minorHAnsi" w:hAnsiTheme="minorHAnsi" w:cstheme="minorHAnsi"/>
          <w:b/>
          <w:bCs/>
          <w:sz w:val="20"/>
          <w:szCs w:val="20"/>
        </w:rPr>
      </w:pPr>
    </w:p>
    <w:sectPr w:rsidR="00E97939" w:rsidRPr="00D243BB" w:rsidSect="00243A36">
      <w:headerReference w:type="default" r:id="rId22"/>
      <w:footerReference w:type="default" r:id="rId23"/>
      <w:pgSz w:w="12240" w:h="15840"/>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Luigi Demunnik" w:date="2015-10-09T16:14:00Z" w:initials="LD">
    <w:p w14:paraId="00EBE557" w14:textId="6DE7B03F" w:rsidR="00B51346" w:rsidRDefault="00B51346">
      <w:pPr>
        <w:pStyle w:val="CommentText"/>
      </w:pPr>
      <w:r>
        <w:rPr>
          <w:rStyle w:val="CommentReference"/>
        </w:rPr>
        <w:annotationRef/>
      </w:r>
      <w:r>
        <w:t xml:space="preserve">This may imply a barcode system for spare parts. </w:t>
      </w:r>
    </w:p>
  </w:comment>
  <w:comment w:id="4" w:author="Luigi Demunnik" w:date="2015-10-09T16:30:00Z" w:initials="LD">
    <w:p w14:paraId="094BFDD2" w14:textId="57B69F0A" w:rsidR="00B51346" w:rsidRDefault="00B51346">
      <w:pPr>
        <w:pStyle w:val="CommentText"/>
      </w:pPr>
      <w:r>
        <w:rPr>
          <w:rStyle w:val="CommentReference"/>
        </w:rPr>
        <w:annotationRef/>
      </w:r>
      <w:r>
        <w:t>Here it should be reiterated what technology you require: GSM, GPS, etc.</w:t>
      </w:r>
    </w:p>
  </w:comment>
  <w:comment w:id="5" w:author="Luigi Demunnik" w:date="2015-10-14T11:36:00Z" w:initials="LD">
    <w:p w14:paraId="2658CD38" w14:textId="5B1A8B69" w:rsidR="00B51346" w:rsidRDefault="00B51346">
      <w:pPr>
        <w:pStyle w:val="CommentText"/>
      </w:pPr>
      <w:r>
        <w:rPr>
          <w:rStyle w:val="CommentReference"/>
        </w:rPr>
        <w:annotationRef/>
      </w:r>
      <w:r>
        <w:t>Perhaps specify the level of detail you expect from their maps</w:t>
      </w:r>
    </w:p>
  </w:comment>
  <w:comment w:id="6" w:author="Luigi Demunnik" w:date="2015-10-14T11:55:00Z" w:initials="LD">
    <w:p w14:paraId="0E0F2B00" w14:textId="0232A780" w:rsidR="00EC0BF4" w:rsidRDefault="00EC0BF4">
      <w:pPr>
        <w:pStyle w:val="CommentText"/>
      </w:pPr>
      <w:r>
        <w:rPr>
          <w:rStyle w:val="CommentReference"/>
        </w:rPr>
        <w:annotationRef/>
      </w:r>
      <w:r>
        <w:t>If possible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EBE557" w15:done="0"/>
  <w15:commentEx w15:paraId="094BFDD2" w15:done="0"/>
  <w15:commentEx w15:paraId="2658CD38" w15:done="0"/>
  <w15:commentEx w15:paraId="0E0F2B0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57A55" w14:textId="77777777" w:rsidR="00025A55" w:rsidRDefault="00025A55" w:rsidP="00FD48A2">
      <w:r>
        <w:separator/>
      </w:r>
    </w:p>
  </w:endnote>
  <w:endnote w:type="continuationSeparator" w:id="0">
    <w:p w14:paraId="0753801B" w14:textId="77777777" w:rsidR="00025A55" w:rsidRDefault="00025A55"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ill Sans MT">
    <w:panose1 w:val="020B0502020104020203"/>
    <w:charset w:val="00"/>
    <w:family w:val="swiss"/>
    <w:pitch w:val="variable"/>
    <w:sig w:usb0="00000007"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1524242"/>
      <w:docPartObj>
        <w:docPartGallery w:val="Page Numbers (Bottom of Page)"/>
        <w:docPartUnique/>
      </w:docPartObj>
    </w:sdtPr>
    <w:sdtEndPr>
      <w:rPr>
        <w:rFonts w:asciiTheme="minorHAnsi" w:hAnsiTheme="minorHAnsi" w:cstheme="minorHAnsi"/>
        <w:noProof/>
        <w:sz w:val="22"/>
        <w:szCs w:val="22"/>
      </w:rPr>
    </w:sdtEndPr>
    <w:sdtContent>
      <w:p w14:paraId="2FDF02D8" w14:textId="77777777" w:rsidR="00B51346" w:rsidRPr="00AD5EF4" w:rsidRDefault="00B51346">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sidR="00E63B4D">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197CF708" w14:textId="77777777" w:rsidR="00B51346" w:rsidRDefault="00B513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98965" w14:textId="77777777" w:rsidR="00025A55" w:rsidRDefault="00025A55" w:rsidP="00FD48A2">
      <w:r>
        <w:separator/>
      </w:r>
    </w:p>
  </w:footnote>
  <w:footnote w:type="continuationSeparator" w:id="0">
    <w:p w14:paraId="6756D5C4" w14:textId="77777777" w:rsidR="00025A55" w:rsidRDefault="00025A55" w:rsidP="00FD48A2">
      <w:r>
        <w:continuationSeparator/>
      </w:r>
    </w:p>
  </w:footnote>
  <w:footnote w:id="1">
    <w:p w14:paraId="2DD06BEB" w14:textId="77777777" w:rsidR="00B51346" w:rsidRPr="002F040E" w:rsidRDefault="00B51346" w:rsidP="00163681">
      <w:pPr>
        <w:jc w:val="both"/>
        <w:rPr>
          <w:i/>
          <w:iCs/>
          <w:sz w:val="18"/>
          <w:szCs w:val="18"/>
          <w:u w:val="single"/>
        </w:rPr>
      </w:pPr>
      <w:r w:rsidRPr="005B5BC2">
        <w:rPr>
          <w:rStyle w:val="FootnoteReference"/>
          <w:sz w:val="18"/>
          <w:szCs w:val="18"/>
        </w:rPr>
        <w:footnoteRef/>
      </w:r>
      <w:r w:rsidRPr="005B5BC2">
        <w:rPr>
          <w:sz w:val="18"/>
          <w:szCs w:val="18"/>
        </w:rPr>
        <w:t xml:space="preserve"> </w:t>
      </w:r>
      <w:r w:rsidRPr="005B5BC2">
        <w:rPr>
          <w:i/>
          <w:iCs/>
          <w:sz w:val="18"/>
          <w:szCs w:val="18"/>
        </w:rPr>
        <w:t>Note: this Section 2 - Instructions to Proposers shall not be modified</w:t>
      </w:r>
      <w:r>
        <w:rPr>
          <w:i/>
          <w:iCs/>
          <w:sz w:val="18"/>
          <w:szCs w:val="18"/>
        </w:rPr>
        <w:t xml:space="preserve"> in any way</w:t>
      </w:r>
      <w:r w:rsidRPr="005B5BC2">
        <w:rPr>
          <w:i/>
          <w:iCs/>
          <w:sz w:val="18"/>
          <w:szCs w:val="18"/>
        </w:rPr>
        <w:t xml:space="preserve">.  </w:t>
      </w:r>
      <w:r w:rsidRPr="002F040E">
        <w:rPr>
          <w:b/>
          <w:i/>
          <w:iCs/>
          <w:sz w:val="18"/>
          <w:szCs w:val="18"/>
          <w:u w:val="single"/>
        </w:rPr>
        <w:t xml:space="preserve">Any necessary changes to address specific country and </w:t>
      </w:r>
      <w:r>
        <w:rPr>
          <w:b/>
          <w:i/>
          <w:iCs/>
          <w:sz w:val="18"/>
          <w:szCs w:val="18"/>
          <w:u w:val="single"/>
        </w:rPr>
        <w:t>project information</w:t>
      </w:r>
      <w:r w:rsidRPr="002F040E">
        <w:rPr>
          <w:b/>
          <w:i/>
          <w:iCs/>
          <w:sz w:val="18"/>
          <w:szCs w:val="18"/>
          <w:u w:val="single"/>
        </w:rPr>
        <w:t>, shall be introduced only through the Data Sheet</w:t>
      </w:r>
      <w:r>
        <w:rPr>
          <w:b/>
          <w:i/>
          <w:iCs/>
          <w:sz w:val="18"/>
          <w:szCs w:val="18"/>
          <w:u w:val="single"/>
        </w:rPr>
        <w:t>.</w:t>
      </w:r>
      <w:r w:rsidRPr="002F040E">
        <w:rPr>
          <w:b/>
          <w:i/>
          <w:iCs/>
          <w:sz w:val="18"/>
          <w:szCs w:val="18"/>
          <w:u w:val="single"/>
        </w:rPr>
        <w:t>.</w:t>
      </w:r>
      <w:r w:rsidRPr="002F040E">
        <w:rPr>
          <w:i/>
          <w:iCs/>
          <w:sz w:val="18"/>
          <w:szCs w:val="18"/>
          <w:u w:val="single"/>
        </w:rPr>
        <w:t xml:space="preserve"> </w:t>
      </w:r>
    </w:p>
    <w:p w14:paraId="2FC8EA71" w14:textId="77777777" w:rsidR="00B51346" w:rsidRPr="005B5BC2" w:rsidRDefault="00B51346">
      <w:pPr>
        <w:pStyle w:val="FootnoteText"/>
        <w:rPr>
          <w:lang w:val="en-PH"/>
        </w:rPr>
      </w:pPr>
    </w:p>
  </w:footnote>
  <w:footnote w:id="2">
    <w:p w14:paraId="49D6C33F" w14:textId="77777777" w:rsidR="00B51346" w:rsidRPr="000E7B28" w:rsidRDefault="00B51346" w:rsidP="000E7B28">
      <w:pPr>
        <w:pStyle w:val="FootnoteText"/>
        <w:ind w:left="180" w:hanging="180"/>
        <w:rPr>
          <w:rFonts w:asciiTheme="minorHAnsi" w:hAnsiTheme="minorHAnsi" w:cstheme="minorHAnsi"/>
          <w:sz w:val="20"/>
        </w:rPr>
      </w:pPr>
      <w:r w:rsidRPr="000E7B28">
        <w:rPr>
          <w:rStyle w:val="FootnoteReference"/>
          <w:rFonts w:asciiTheme="minorHAnsi" w:hAnsiTheme="minorHAnsi" w:cstheme="minorHAnsi"/>
          <w:sz w:val="20"/>
        </w:rPr>
        <w:footnoteRef/>
      </w:r>
      <w:r w:rsidRPr="000E7B28">
        <w:rPr>
          <w:rFonts w:asciiTheme="minorHAnsi" w:hAnsiTheme="minorHAnsi" w:cstheme="minorHAnsi"/>
          <w:sz w:val="20"/>
        </w:rPr>
        <w:t xml:space="preserve"> </w:t>
      </w:r>
      <w:r w:rsidRPr="000E7B28">
        <w:rPr>
          <w:rFonts w:asciiTheme="minorHAnsi" w:hAnsiTheme="minorHAnsi" w:cstheme="minorHAnsi"/>
          <w:i/>
          <w:sz w:val="20"/>
        </w:rPr>
        <w:t xml:space="preserve">All DS number entries in the Data Sheet are cited as reference in the Instructions to Proposers.  </w:t>
      </w:r>
      <w:r w:rsidRPr="000E7B28">
        <w:rPr>
          <w:rFonts w:asciiTheme="minorHAnsi" w:hAnsiTheme="minorHAnsi" w:cstheme="minorHAnsi"/>
          <w:i/>
          <w:sz w:val="20"/>
          <w:u w:val="single"/>
        </w:rPr>
        <w:t>All DS nos. corresponding to a Data must not be modified</w:t>
      </w:r>
      <w:r w:rsidRPr="000E7B28">
        <w:rPr>
          <w:rFonts w:asciiTheme="minorHAnsi" w:hAnsiTheme="minorHAnsi" w:cstheme="minorHAnsi"/>
          <w:i/>
          <w:sz w:val="20"/>
        </w:rPr>
        <w:t>.  Only information on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may be modified by the user.  If the information does not apply,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must state “N/A” but must not be deleted.</w:t>
      </w:r>
    </w:p>
  </w:footnote>
  <w:footnote w:id="3">
    <w:p w14:paraId="4F0D2BB1" w14:textId="77777777" w:rsidR="00B51346" w:rsidRPr="000E7B28" w:rsidRDefault="00B51346"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Surety bonds or other instruments issued by non-bank Financial Institutions are least preferred by UNDP.  Unless stated otherwise, they shall be considered unacceptable to UNDP.</w:t>
      </w:r>
    </w:p>
  </w:footnote>
  <w:footnote w:id="4">
    <w:p w14:paraId="4751FD0B" w14:textId="77777777" w:rsidR="00B51346" w:rsidRPr="00B85F1F" w:rsidRDefault="00B51346" w:rsidP="00D615EE">
      <w:pPr>
        <w:pStyle w:val="FootnoteText"/>
        <w:rPr>
          <w:rFonts w:asciiTheme="minorHAnsi" w:hAnsiTheme="minorHAnsi" w:cstheme="minorHAnsi"/>
          <w:i/>
          <w:sz w:val="18"/>
          <w:szCs w:val="18"/>
          <w:lang w:val="en-PH"/>
        </w:rPr>
      </w:pPr>
      <w:r w:rsidRPr="00B85F1F">
        <w:rPr>
          <w:rStyle w:val="FootnoteReference"/>
          <w:rFonts w:asciiTheme="minorHAnsi" w:hAnsiTheme="minorHAnsi" w:cstheme="minorHAnsi"/>
          <w:i/>
          <w:sz w:val="22"/>
          <w:szCs w:val="22"/>
        </w:rPr>
        <w:footnoteRef/>
      </w:r>
      <w:r w:rsidRPr="00B85F1F">
        <w:rPr>
          <w:rFonts w:asciiTheme="minorHAnsi" w:hAnsiTheme="minorHAnsi" w:cstheme="minorHAnsi"/>
          <w:i/>
          <w:sz w:val="22"/>
          <w:szCs w:val="22"/>
        </w:rPr>
        <w:t xml:space="preserve"> </w:t>
      </w:r>
      <w:r w:rsidRPr="00B85F1F">
        <w:rPr>
          <w:rFonts w:asciiTheme="minorHAnsi" w:hAnsiTheme="minorHAnsi" w:cstheme="minorHAnsi"/>
          <w:i/>
          <w:sz w:val="18"/>
          <w:szCs w:val="18"/>
          <w:lang w:val="en-PH"/>
        </w:rPr>
        <w:t>If the advanced payment that the Bidder will submit will exceed 20% of the Price Offer, or will exceed the amount of USD 30,000, the Bidder must submit an Advanced Payment Security in the same amount as the advanced payment, using the form and contents of the document in Section 10</w:t>
      </w:r>
    </w:p>
  </w:footnote>
  <w:footnote w:id="5">
    <w:p w14:paraId="2F655D5F" w14:textId="77777777" w:rsidR="00B51346" w:rsidRPr="000E7B28" w:rsidRDefault="00B51346" w:rsidP="000E7B28">
      <w:pPr>
        <w:pStyle w:val="FootnoteText"/>
        <w:ind w:left="180" w:hanging="180"/>
        <w:rPr>
          <w:rFonts w:asciiTheme="minorHAnsi" w:hAnsiTheme="minorHAnsi" w:cstheme="minorHAnsi"/>
          <w:i/>
          <w:sz w:val="20"/>
          <w:lang w:val="en-PH"/>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w:t>
      </w:r>
      <w:r w:rsidRPr="000E7B28">
        <w:rPr>
          <w:rFonts w:asciiTheme="minorHAnsi" w:hAnsiTheme="minorHAnsi" w:cstheme="minorHAnsi"/>
          <w:i/>
          <w:sz w:val="20"/>
          <w:lang w:val="en-PH"/>
        </w:rPr>
        <w:t>This contact person and address is officially designated by UNDP.  If inquiries are sent to other person/s or address/es, even if they are UNDP staff, UNDP shall have no obligation to respond nor can UNDP confirm that the query was officially received</w:t>
      </w:r>
      <w:r>
        <w:rPr>
          <w:rFonts w:asciiTheme="minorHAnsi" w:hAnsiTheme="minorHAnsi" w:cstheme="minorHAnsi"/>
          <w:i/>
          <w:sz w:val="20"/>
          <w:lang w:val="en-PH"/>
        </w:rPr>
        <w:t>.</w:t>
      </w:r>
    </w:p>
  </w:footnote>
  <w:footnote w:id="6">
    <w:p w14:paraId="5EBBDF33" w14:textId="77777777" w:rsidR="00B51346" w:rsidRPr="000E7B28" w:rsidRDefault="00B51346"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Posting on the website shall be supplemented by directly transmitting the communication to the prospective offerors</w:t>
      </w:r>
      <w:r>
        <w:rPr>
          <w:rFonts w:asciiTheme="minorHAnsi" w:hAnsiTheme="minorHAnsi" w:cstheme="minorHAnsi"/>
          <w:i/>
          <w:sz w:val="20"/>
        </w:rPr>
        <w:t>.</w:t>
      </w:r>
    </w:p>
  </w:footnote>
  <w:footnote w:id="7">
    <w:p w14:paraId="686E91A0" w14:textId="77777777" w:rsidR="00B51346" w:rsidRPr="00C6036A" w:rsidRDefault="00B51346" w:rsidP="00A2403C">
      <w:pPr>
        <w:pStyle w:val="FootnoteText"/>
        <w:rPr>
          <w:i/>
          <w:lang w:val="en-PH"/>
        </w:rPr>
      </w:pPr>
      <w:r w:rsidRPr="00B85F1F">
        <w:rPr>
          <w:rStyle w:val="FootnoteReference"/>
          <w:rFonts w:asciiTheme="minorHAnsi" w:hAnsiTheme="minorHAnsi" w:cstheme="minorHAnsi"/>
          <w:i/>
        </w:rPr>
        <w:footnoteRef/>
      </w:r>
      <w:r w:rsidRPr="00B85F1F">
        <w:rPr>
          <w:rFonts w:asciiTheme="minorHAnsi" w:hAnsiTheme="minorHAnsi" w:cstheme="minorHAnsi"/>
          <w:i/>
        </w:rPr>
        <w:t xml:space="preserve"> </w:t>
      </w:r>
      <w:r w:rsidRPr="00B85F1F">
        <w:rPr>
          <w:rFonts w:asciiTheme="minorHAnsi" w:hAnsiTheme="minorHAnsi" w:cstheme="minorHAnsi"/>
          <w:i/>
          <w:sz w:val="18"/>
          <w:szCs w:val="18"/>
        </w:rPr>
        <w:t>If this will be allowed, s</w:t>
      </w:r>
      <w:r w:rsidRPr="00B85F1F">
        <w:rPr>
          <w:rFonts w:asciiTheme="minorHAnsi" w:hAnsiTheme="minorHAnsi" w:cstheme="minorHAnsi"/>
          <w:i/>
          <w:sz w:val="18"/>
          <w:szCs w:val="18"/>
          <w:lang w:val="en-PH"/>
        </w:rPr>
        <w:t>ecurity features (e.g., encryption, authentication, digital signatures, etc.) are strictly required and must be enforced to ensure confidentiality and integrity of contents.</w:t>
      </w:r>
      <w:r w:rsidRPr="00C6036A">
        <w:rPr>
          <w:i/>
          <w:sz w:val="18"/>
          <w:szCs w:val="18"/>
          <w:lang w:val="en-PH"/>
        </w:rPr>
        <w:t xml:space="preserve"> </w:t>
      </w:r>
    </w:p>
  </w:footnote>
  <w:footnote w:id="8">
    <w:p w14:paraId="74D588C1" w14:textId="77777777" w:rsidR="00B51346" w:rsidRPr="00020D78" w:rsidRDefault="00B51346" w:rsidP="00020D78">
      <w:pPr>
        <w:pStyle w:val="FootnoteText"/>
        <w:rPr>
          <w:rFonts w:ascii="Times New Roman" w:hAnsi="Times New Roman"/>
          <w:i/>
          <w:sz w:val="20"/>
        </w:rPr>
      </w:pPr>
      <w:r>
        <w:rPr>
          <w:rStyle w:val="FootnoteReference"/>
        </w:rPr>
        <w:footnoteRef/>
      </w:r>
      <w:r>
        <w:t xml:space="preserve"> </w:t>
      </w:r>
      <w:r w:rsidRPr="00020D78">
        <w:rPr>
          <w:rFonts w:ascii="Times New Roman" w:hAnsi="Times New Roman"/>
          <w:i/>
          <w:sz w:val="20"/>
        </w:rPr>
        <w:t>Where the information is available in the web, a URL for the information may simply be provided.</w:t>
      </w:r>
    </w:p>
    <w:p w14:paraId="3EEC47F4" w14:textId="77777777" w:rsidR="00B51346" w:rsidRDefault="00B51346">
      <w:pPr>
        <w:pStyle w:val="FootnoteText"/>
      </w:pPr>
    </w:p>
  </w:footnote>
  <w:footnote w:id="9">
    <w:p w14:paraId="09912E97" w14:textId="77777777" w:rsidR="00B51346" w:rsidRPr="00945B3F" w:rsidRDefault="00B51346" w:rsidP="00945B3F">
      <w:pPr>
        <w:pStyle w:val="FootnoteText"/>
        <w:ind w:left="180" w:hanging="180"/>
        <w:jc w:val="both"/>
        <w:rPr>
          <w:rFonts w:asciiTheme="minorHAnsi" w:hAnsiTheme="minorHAnsi" w:cstheme="minorHAnsi"/>
          <w:i/>
          <w:sz w:val="20"/>
          <w:lang w:val="en-PH"/>
        </w:rPr>
      </w:pPr>
      <w:r w:rsidRPr="00945B3F">
        <w:rPr>
          <w:rStyle w:val="FootnoteReference"/>
          <w:rFonts w:asciiTheme="minorHAnsi" w:hAnsiTheme="minorHAnsi" w:cstheme="minorHAnsi"/>
          <w:i/>
          <w:sz w:val="20"/>
        </w:rPr>
        <w:footnoteRef/>
      </w:r>
      <w:r w:rsidRPr="00945B3F">
        <w:rPr>
          <w:rFonts w:asciiTheme="minorHAnsi" w:hAnsiTheme="minorHAnsi" w:cstheme="minorHAnsi"/>
          <w:i/>
          <w:sz w:val="20"/>
        </w:rPr>
        <w:t xml:space="preserve"> </w:t>
      </w:r>
      <w:r w:rsidRPr="00945B3F">
        <w:rPr>
          <w:rFonts w:asciiTheme="minorHAnsi" w:hAnsiTheme="minorHAnsi" w:cstheme="minorHAnsi"/>
          <w:i/>
          <w:sz w:val="20"/>
          <w:lang w:val="en-PH"/>
        </w:rPr>
        <w:t>This document serves as a guide to Requestor on how to write the TOR for the RFP, by suggesting contents.  This document is not to be shared with Proposers in this current state and form.  The TOR actually written by the Requestor shall be the TOR that will be attached to this part of the RFP.</w:t>
      </w:r>
    </w:p>
  </w:footnote>
  <w:footnote w:id="10">
    <w:p w14:paraId="21B50D41" w14:textId="77777777" w:rsidR="00B51346" w:rsidRDefault="00B51346">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1">
    <w:p w14:paraId="39CA4B82" w14:textId="77777777" w:rsidR="00B51346" w:rsidRPr="001863E4" w:rsidRDefault="00B51346" w:rsidP="001863E4">
      <w:pPr>
        <w:pStyle w:val="BankNormal"/>
        <w:jc w:val="both"/>
        <w:rPr>
          <w:i/>
          <w:iCs/>
          <w:sz w:val="18"/>
          <w:szCs w:val="18"/>
        </w:rPr>
      </w:pPr>
      <w:r>
        <w:rPr>
          <w:rStyle w:val="FootnoteReference"/>
        </w:rPr>
        <w:footnoteRef/>
      </w: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14:paraId="20BF8C5A" w14:textId="77777777" w:rsidR="00B51346" w:rsidRPr="001863E4" w:rsidRDefault="00B51346">
      <w:pPr>
        <w:pStyle w:val="FootnoteText"/>
        <w:rPr>
          <w:lang w:val="en-PH"/>
        </w:rPr>
      </w:pPr>
    </w:p>
  </w:footnote>
  <w:footnote w:id="12">
    <w:p w14:paraId="6F780F2A" w14:textId="77777777" w:rsidR="00B51346" w:rsidRPr="001863E4" w:rsidRDefault="00B51346" w:rsidP="001863E4">
      <w:pPr>
        <w:pStyle w:val="BankNormal"/>
        <w:jc w:val="both"/>
        <w:rPr>
          <w:i/>
          <w:iCs/>
          <w:sz w:val="18"/>
          <w:szCs w:val="18"/>
        </w:rPr>
      </w:pPr>
      <w:r w:rsidRPr="001863E4">
        <w:rPr>
          <w:rStyle w:val="FootnoteReference"/>
          <w:sz w:val="18"/>
          <w:szCs w:val="18"/>
        </w:rPr>
        <w:footnoteRef/>
      </w:r>
      <w:r w:rsidRPr="001863E4">
        <w:rPr>
          <w:sz w:val="18"/>
          <w:szCs w:val="18"/>
        </w:rPr>
        <w:t xml:space="preserve"> </w:t>
      </w:r>
      <w:r w:rsidRPr="001863E4">
        <w:rPr>
          <w:i/>
          <w:iCs/>
          <w:sz w:val="18"/>
          <w:szCs w:val="18"/>
        </w:rPr>
        <w:t>The Proposer shall fill in this Form in accordance with the instructions</w:t>
      </w:r>
      <w:r>
        <w:rPr>
          <w:i/>
          <w:iCs/>
        </w:rPr>
        <w:t xml:space="preserve">. </w:t>
      </w:r>
      <w:r w:rsidRPr="001863E4">
        <w:rPr>
          <w:i/>
          <w:iCs/>
          <w:sz w:val="18"/>
          <w:szCs w:val="18"/>
        </w:rPr>
        <w:t>Apart from providing additional information,</w:t>
      </w:r>
      <w:r>
        <w:rPr>
          <w:i/>
          <w:iCs/>
        </w:rPr>
        <w:t xml:space="preserve"> n</w:t>
      </w:r>
      <w:r w:rsidRPr="001863E4">
        <w:rPr>
          <w:i/>
          <w:iCs/>
          <w:sz w:val="18"/>
          <w:szCs w:val="18"/>
        </w:rPr>
        <w:t>o alterations to its format shall be permitted and no s</w:t>
      </w:r>
      <w:r>
        <w:rPr>
          <w:i/>
          <w:iCs/>
          <w:sz w:val="18"/>
          <w:szCs w:val="18"/>
        </w:rPr>
        <w:t>ubstitutions shall be accepted.</w:t>
      </w:r>
    </w:p>
    <w:p w14:paraId="6BEAC07B" w14:textId="77777777" w:rsidR="00B51346" w:rsidRDefault="00B51346" w:rsidP="001863E4">
      <w:pPr>
        <w:rPr>
          <w:sz w:val="36"/>
        </w:rPr>
      </w:pPr>
    </w:p>
    <w:p w14:paraId="27E72333" w14:textId="77777777" w:rsidR="00B51346" w:rsidRPr="001863E4" w:rsidRDefault="00B51346">
      <w:pPr>
        <w:pStyle w:val="FootnoteText"/>
        <w:rPr>
          <w:lang w:val="en-PH"/>
        </w:rPr>
      </w:pPr>
    </w:p>
  </w:footnote>
  <w:footnote w:id="13">
    <w:p w14:paraId="693E2062" w14:textId="77777777" w:rsidR="00B51346" w:rsidRDefault="00B51346">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4">
    <w:p w14:paraId="0F6D4D09" w14:textId="77777777" w:rsidR="00B51346" w:rsidRPr="002722CF" w:rsidRDefault="00B51346">
      <w:pPr>
        <w:pStyle w:val="FootnoteText"/>
        <w:rPr>
          <w:i/>
          <w:sz w:val="18"/>
          <w:szCs w:val="18"/>
          <w:lang w:val="en-PH"/>
        </w:rPr>
      </w:pPr>
      <w:r w:rsidRPr="002722CF">
        <w:rPr>
          <w:rStyle w:val="FootnoteReference"/>
          <w:i/>
          <w:sz w:val="18"/>
          <w:szCs w:val="18"/>
        </w:rPr>
        <w:footnoteRef/>
      </w:r>
      <w:r w:rsidRPr="002722CF">
        <w:rPr>
          <w:i/>
          <w:sz w:val="18"/>
          <w:szCs w:val="18"/>
        </w:rPr>
        <w:t xml:space="preserve"> </w:t>
      </w:r>
      <w:r w:rsidRPr="002722CF">
        <w:rPr>
          <w:i/>
          <w:sz w:val="18"/>
          <w:szCs w:val="18"/>
          <w:lang w:val="en-PH"/>
        </w:rPr>
        <w:t>If the RFP requires the submission of a Performance Security</w:t>
      </w:r>
      <w:r>
        <w:rPr>
          <w:i/>
          <w:sz w:val="18"/>
          <w:szCs w:val="18"/>
          <w:lang w:val="en-PH"/>
        </w:rPr>
        <w:t xml:space="preserve">, which shall be made </w:t>
      </w:r>
      <w:r w:rsidRPr="002722CF">
        <w:rPr>
          <w:i/>
          <w:sz w:val="18"/>
          <w:szCs w:val="18"/>
          <w:lang w:val="en-PH"/>
        </w:rPr>
        <w:t xml:space="preserve"> a condition to the </w:t>
      </w:r>
      <w:r>
        <w:rPr>
          <w:i/>
          <w:sz w:val="18"/>
          <w:szCs w:val="18"/>
          <w:lang w:val="en-PH"/>
        </w:rPr>
        <w:t xml:space="preserve">signing and </w:t>
      </w:r>
      <w:r w:rsidRPr="002722CF">
        <w:rPr>
          <w:i/>
          <w:sz w:val="18"/>
          <w:szCs w:val="18"/>
          <w:lang w:val="en-PH"/>
        </w:rPr>
        <w:t xml:space="preserve">effectivity of the contract, the Performance Security </w:t>
      </w:r>
      <w:r>
        <w:rPr>
          <w:i/>
          <w:sz w:val="18"/>
          <w:szCs w:val="18"/>
          <w:lang w:val="en-PH"/>
        </w:rPr>
        <w:t>that the Proposer’s Bank will issue shall use</w:t>
      </w:r>
      <w:r w:rsidRPr="002722CF">
        <w:rPr>
          <w:i/>
          <w:sz w:val="18"/>
          <w:szCs w:val="18"/>
          <w:lang w:val="en-PH"/>
        </w:rPr>
        <w:t xml:space="preserve"> the contents of this template</w:t>
      </w:r>
    </w:p>
  </w:footnote>
  <w:footnote w:id="15">
    <w:p w14:paraId="6F31084A" w14:textId="77777777" w:rsidR="00B51346" w:rsidRPr="00553B6B" w:rsidRDefault="00B51346">
      <w:pPr>
        <w:pStyle w:val="FootnoteText"/>
        <w:rPr>
          <w:i/>
          <w:sz w:val="18"/>
          <w:szCs w:val="18"/>
          <w:lang w:val="en-PH"/>
        </w:rPr>
      </w:pPr>
      <w:r w:rsidRPr="00553B6B">
        <w:rPr>
          <w:rStyle w:val="FootnoteReference"/>
          <w:i/>
          <w:sz w:val="18"/>
          <w:szCs w:val="18"/>
        </w:rPr>
        <w:footnoteRef/>
      </w:r>
      <w:r w:rsidRPr="00553B6B">
        <w:rPr>
          <w:i/>
          <w:sz w:val="18"/>
          <w:szCs w:val="18"/>
        </w:rPr>
        <w:t xml:space="preserve"> This Guarantee shall be required if the Contractor will require advanced payment of more than 20% of the contract amount, or if the absolute amount of the advanced payment required will exceed the amount of US</w:t>
      </w:r>
      <w:r>
        <w:rPr>
          <w:i/>
          <w:sz w:val="18"/>
          <w:szCs w:val="18"/>
        </w:rPr>
        <w:t>D</w:t>
      </w:r>
      <w:r w:rsidRPr="00553B6B">
        <w:rPr>
          <w:i/>
          <w:sz w:val="18"/>
          <w:szCs w:val="18"/>
        </w:rPr>
        <w:t xml:space="preserve"> 30,000, or its equivalent if the price offer is not in US</w:t>
      </w:r>
      <w:r>
        <w:rPr>
          <w:i/>
          <w:sz w:val="18"/>
          <w:szCs w:val="18"/>
        </w:rPr>
        <w:t>D</w:t>
      </w:r>
      <w:r w:rsidRPr="00553B6B">
        <w:rPr>
          <w:i/>
          <w:sz w:val="18"/>
          <w:szCs w:val="18"/>
        </w:rPr>
        <w:t>, using the exchange rate stated in the Data Sheet.  The Contractor’s Bank must issue the Guarantee using the contents of this template.</w:t>
      </w:r>
    </w:p>
  </w:footnote>
  <w:footnote w:id="16">
    <w:p w14:paraId="4717FDA9" w14:textId="77777777" w:rsidR="00B51346" w:rsidRPr="00553B6B" w:rsidRDefault="00B51346">
      <w:pPr>
        <w:pStyle w:val="FootnoteText"/>
        <w:rPr>
          <w:i/>
          <w:sz w:val="18"/>
          <w:szCs w:val="18"/>
          <w:lang w:val="en-PH"/>
        </w:rPr>
      </w:pPr>
      <w:r w:rsidRPr="00553B6B">
        <w:rPr>
          <w:rStyle w:val="FootnoteReference"/>
          <w:sz w:val="18"/>
          <w:szCs w:val="18"/>
        </w:rPr>
        <w:footnoteRef/>
      </w:r>
      <w:r w:rsidRPr="00553B6B">
        <w:rPr>
          <w:sz w:val="18"/>
          <w:szCs w:val="18"/>
        </w:rPr>
        <w:t xml:space="preserve"> </w:t>
      </w:r>
      <w:r w:rsidRPr="00553B6B">
        <w:rPr>
          <w:i/>
          <w:sz w:val="18"/>
          <w:szCs w:val="18"/>
        </w:rPr>
        <w:t>The Guarantor Bank shall insert an amount representing the amount of the advanced payment and denominated either in the currency/ies of the advanced payme</w:t>
      </w:r>
      <w:r>
        <w:rPr>
          <w:i/>
          <w:sz w:val="18"/>
          <w:szCs w:val="18"/>
        </w:rPr>
        <w:t>nt as specified in the Contract</w:t>
      </w:r>
      <w:r w:rsidRPr="00553B6B">
        <w:rPr>
          <w:i/>
          <w:sz w:val="18"/>
          <w:szCs w:val="18"/>
        </w:rPr>
        <w:t>.</w:t>
      </w:r>
    </w:p>
  </w:footnote>
  <w:footnote w:id="17">
    <w:p w14:paraId="7E6B231E" w14:textId="77777777" w:rsidR="00B51346" w:rsidRPr="00553B6B" w:rsidRDefault="00B51346">
      <w:pPr>
        <w:pStyle w:val="FootnoteText"/>
        <w:rPr>
          <w:lang w:val="en-PH"/>
        </w:rPr>
      </w:pPr>
      <w:r>
        <w:rPr>
          <w:rStyle w:val="FootnoteReference"/>
        </w:rPr>
        <w:footnoteRef/>
      </w:r>
      <w:r>
        <w:t xml:space="preserve"> </w:t>
      </w:r>
      <w:r>
        <w:rPr>
          <w:i/>
          <w:sz w:val="18"/>
          <w:szCs w:val="18"/>
          <w:lang w:val="en-PH"/>
        </w:rPr>
        <w:t>Insert the expected expiration date.  In the event of an extension of time for Completion of the Contract, the Contractor would need to request an extension of this Guarantee from the Guarantor Bank.  Such request must be in writing and must be made prior to the expiration date established in the Guarantee.  In preparing this Guarantee, the Contractor might consider adding the following text to the form at the end of the penultimate paragraph : “The Guarantor Bank agrees to a one-time extension of this Guarantee for a period not to exceed [six months] [one year], in response to the Contractor’s written request for such extension, such request to be presented to the Guarantor Bank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C4E01" w14:textId="77777777" w:rsidR="002F2FF9" w:rsidRPr="003C6AB0" w:rsidRDefault="00025A55" w:rsidP="002F2FF9">
    <w:pPr>
      <w:pStyle w:val="Header"/>
      <w:rPr>
        <w:rFonts w:ascii="Cambria" w:hAnsi="Cambria"/>
        <w:b/>
        <w:noProof/>
        <w:sz w:val="32"/>
        <w:szCs w:val="32"/>
      </w:rPr>
    </w:pPr>
    <w:sdt>
      <w:sdtPr>
        <w:rPr>
          <w:rFonts w:ascii="Cambria" w:hAnsi="Cambria"/>
          <w:b/>
          <w:color w:val="FF0000"/>
          <w:sz w:val="32"/>
          <w:szCs w:val="32"/>
        </w:rPr>
        <w:id w:val="-1169471761"/>
        <w:docPartObj>
          <w:docPartGallery w:val="Watermarks"/>
          <w:docPartUnique/>
        </w:docPartObj>
      </w:sdtPr>
      <w:sdtEndPr/>
      <w:sdtContent>
        <w:r>
          <w:rPr>
            <w:rFonts w:ascii="Cambria" w:hAnsi="Cambria"/>
            <w:b/>
            <w:noProof/>
            <w:color w:val="FF0000"/>
            <w:sz w:val="32"/>
            <w:szCs w:val="32"/>
          </w:rPr>
          <w:pict w14:anchorId="317121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F2FF9" w:rsidRPr="008A3CA7">
      <w:rPr>
        <w:noProof/>
        <w:lang w:eastAsia="zh-CN"/>
      </w:rPr>
      <w:drawing>
        <wp:anchor distT="0" distB="0" distL="114300" distR="114300" simplePos="0" relativeHeight="251657728" behindDoc="0" locked="0" layoutInCell="1" allowOverlap="1" wp14:anchorId="478B6FD4" wp14:editId="4B4DF4A0">
          <wp:simplePos x="0" y="0"/>
          <wp:positionH relativeFrom="margin">
            <wp:align>right</wp:align>
          </wp:positionH>
          <wp:positionV relativeFrom="paragraph">
            <wp:posOffset>-195943</wp:posOffset>
          </wp:positionV>
          <wp:extent cx="2042795" cy="448945"/>
          <wp:effectExtent l="0" t="0" r="0" b="8255"/>
          <wp:wrapThrough wrapText="bothSides">
            <wp:wrapPolygon edited="0">
              <wp:start x="0" y="0"/>
              <wp:lineTo x="0" y="21081"/>
              <wp:lineTo x="21352" y="21081"/>
              <wp:lineTo x="21352" y="0"/>
              <wp:lineTo x="0" y="0"/>
            </wp:wrapPolygon>
          </wp:wrapThrough>
          <wp:docPr id="2" name="Picture 2" descr="C:\Users\luigi.demunnik\Desktop\00UNDOCO\HACT\TORs\UNDG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gi.demunnik\Desktop\00UNDOCO\HACT\TORs\UNDG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2795" cy="448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2FF9">
      <w:rPr>
        <w:rFonts w:ascii="Cambria" w:hAnsi="Cambria"/>
        <w:b/>
        <w:noProof/>
        <w:sz w:val="32"/>
        <w:szCs w:val="32"/>
      </w:rPr>
      <w:t xml:space="preserve">Common </w:t>
    </w:r>
    <w:r w:rsidR="002F2FF9" w:rsidRPr="0051131F">
      <w:rPr>
        <w:rFonts w:ascii="Cambria" w:hAnsi="Cambria"/>
        <w:b/>
        <w:noProof/>
        <w:sz w:val="32"/>
        <w:szCs w:val="32"/>
      </w:rPr>
      <w:t>Servi</w:t>
    </w:r>
    <w:r w:rsidR="002F2FF9">
      <w:rPr>
        <w:rFonts w:ascii="Cambria" w:hAnsi="Cambria"/>
        <w:b/>
        <w:noProof/>
        <w:sz w:val="32"/>
        <w:szCs w:val="32"/>
      </w:rPr>
      <w:t>ces Package</w:t>
    </w:r>
  </w:p>
  <w:p w14:paraId="44E95C6C" w14:textId="77777777" w:rsidR="002F2FF9" w:rsidRDefault="002F2FF9" w:rsidP="002F2FF9">
    <w:pPr>
      <w:pStyle w:val="Header"/>
      <w:tabs>
        <w:tab w:val="left" w:pos="2244"/>
      </w:tabs>
    </w:pPr>
    <w:r w:rsidRPr="00C00D9E">
      <w:rPr>
        <w:rFonts w:ascii="Cambria" w:hAnsi="Cambria"/>
        <w:b/>
        <w:noProof/>
        <w:sz w:val="32"/>
        <w:szCs w:val="32"/>
        <w:lang w:eastAsia="zh-CN"/>
      </w:rPr>
      <mc:AlternateContent>
        <mc:Choice Requires="wps">
          <w:drawing>
            <wp:anchor distT="4294967292" distB="4294967292" distL="114300" distR="114300" simplePos="0" relativeHeight="251656704" behindDoc="0" locked="0" layoutInCell="1" allowOverlap="1" wp14:anchorId="08AE8B73" wp14:editId="2B286EC7">
              <wp:simplePos x="0" y="0"/>
              <wp:positionH relativeFrom="column">
                <wp:posOffset>-95250</wp:posOffset>
              </wp:positionH>
              <wp:positionV relativeFrom="paragraph">
                <wp:posOffset>50800</wp:posOffset>
              </wp:positionV>
              <wp:extent cx="6096000" cy="0"/>
              <wp:effectExtent l="0" t="0" r="1905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9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45143A1" id="Straight Connector 10"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7.5pt,4pt" to="47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" strokecolor="black [3213]">
              <o:lock v:ext="edit" shapetype="f"/>
            </v:line>
          </w:pict>
        </mc:Fallback>
      </mc:AlternateContent>
    </w:r>
  </w:p>
  <w:p w14:paraId="50B68A95" w14:textId="77777777" w:rsidR="002F2FF9" w:rsidRDefault="002F2F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746DD5"/>
    <w:multiLevelType w:val="multilevel"/>
    <w:tmpl w:val="9E62B7D4"/>
    <w:lvl w:ilvl="0">
      <w:start w:val="23"/>
      <w:numFmt w:val="decimal"/>
      <w:lvlText w:val="%1"/>
      <w:lvlJc w:val="left"/>
      <w:pPr>
        <w:ind w:left="375" w:hanging="375"/>
      </w:pPr>
      <w:rPr>
        <w:rFonts w:hint="default"/>
        <w:sz w:val="22"/>
      </w:rPr>
    </w:lvl>
    <w:lvl w:ilvl="1">
      <w:start w:val="2"/>
      <w:numFmt w:val="decimal"/>
      <w:lvlText w:val="%1.%2"/>
      <w:lvlJc w:val="left"/>
      <w:pPr>
        <w:ind w:left="375" w:hanging="37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 w15:restartNumberingAfterBreak="0">
    <w:nsid w:val="032B46F9"/>
    <w:multiLevelType w:val="multilevel"/>
    <w:tmpl w:val="0628797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5F13C7"/>
    <w:multiLevelType w:val="hybridMultilevel"/>
    <w:tmpl w:val="BABC6958"/>
    <w:lvl w:ilvl="0" w:tplc="C370252E">
      <w:start w:val="1"/>
      <w:numFmt w:val="bullet"/>
      <w:lvlText w:val="□"/>
      <w:lvlJc w:val="left"/>
      <w:pPr>
        <w:ind w:left="720" w:hanging="360"/>
      </w:pPr>
      <w:rPr>
        <w:rFonts w:ascii="Arial Bold" w:hAnsi="Arial Bold"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097C6B"/>
    <w:multiLevelType w:val="hybridMultilevel"/>
    <w:tmpl w:val="C29C6A04"/>
    <w:lvl w:ilvl="0" w:tplc="D68C60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C47F15"/>
    <w:multiLevelType w:val="multilevel"/>
    <w:tmpl w:val="5DEA4112"/>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5D638E"/>
    <w:multiLevelType w:val="multilevel"/>
    <w:tmpl w:val="F34C3F2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9"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0" w15:restartNumberingAfterBreak="0">
    <w:nsid w:val="16101A56"/>
    <w:multiLevelType w:val="multilevel"/>
    <w:tmpl w:val="0A4C45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9E40A9"/>
    <w:multiLevelType w:val="hybridMultilevel"/>
    <w:tmpl w:val="8910A42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8EDE4CF0">
      <w:start w:val="1"/>
      <w:numFmt w:val="bullet"/>
      <w:lvlText w:val=""/>
      <w:lvlJc w:val="left"/>
      <w:pPr>
        <w:ind w:left="360" w:hanging="360"/>
      </w:pPr>
      <w:rPr>
        <w:rFonts w:ascii="Webdings" w:hAnsi="Webdings" w:hint="default"/>
        <w:sz w:val="24"/>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19CA18B7"/>
    <w:multiLevelType w:val="hybridMultilevel"/>
    <w:tmpl w:val="CF74471C"/>
    <w:lvl w:ilvl="0" w:tplc="8EDE4CF0">
      <w:start w:val="1"/>
      <w:numFmt w:val="bullet"/>
      <w:lvlText w:val=""/>
      <w:lvlJc w:val="left"/>
      <w:pPr>
        <w:ind w:left="72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4F0049"/>
    <w:multiLevelType w:val="multilevel"/>
    <w:tmpl w:val="4274F192"/>
    <w:lvl w:ilvl="0">
      <w:start w:val="15"/>
      <w:numFmt w:val="decimal"/>
      <w:lvlText w:val="%1"/>
      <w:lvlJc w:val="left"/>
      <w:pPr>
        <w:ind w:left="375" w:hanging="375"/>
      </w:pPr>
      <w:rPr>
        <w:rFonts w:hint="default"/>
      </w:rPr>
    </w:lvl>
    <w:lvl w:ilvl="1">
      <w:start w:val="3"/>
      <w:numFmt w:val="decimal"/>
      <w:lvlText w:val="%1.%2"/>
      <w:lvlJc w:val="left"/>
      <w:pPr>
        <w:ind w:left="1635" w:hanging="3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4" w15:restartNumberingAfterBreak="0">
    <w:nsid w:val="1AF72372"/>
    <w:multiLevelType w:val="hybridMultilevel"/>
    <w:tmpl w:val="E8AE0C48"/>
    <w:lvl w:ilvl="0" w:tplc="0409001B">
      <w:start w:val="1"/>
      <w:numFmt w:val="lowerRoman"/>
      <w:lvlText w:val="%1."/>
      <w:lvlJc w:val="righ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D738A1"/>
    <w:multiLevelType w:val="hybridMultilevel"/>
    <w:tmpl w:val="6624E828"/>
    <w:lvl w:ilvl="0" w:tplc="8764A1C0">
      <w:start w:val="1"/>
      <w:numFmt w:val="lowerLetter"/>
      <w:lvlText w:val="%1)"/>
      <w:lvlJc w:val="left"/>
      <w:pPr>
        <w:ind w:left="720" w:hanging="360"/>
      </w:pPr>
      <w:rPr>
        <w:color w:val="auto"/>
      </w:rPr>
    </w:lvl>
    <w:lvl w:ilvl="1" w:tplc="0409001B">
      <w:start w:val="1"/>
      <w:numFmt w:val="lowerRoman"/>
      <w:lvlText w:val="%2."/>
      <w:lvlJc w:val="right"/>
      <w:pPr>
        <w:ind w:left="1440" w:hanging="360"/>
      </w:pPr>
    </w:lvl>
    <w:lvl w:ilvl="2" w:tplc="2BBC3FE8">
      <w:start w:val="1"/>
      <w:numFmt w:val="lowerLetter"/>
      <w:lvlText w:val="(%3)"/>
      <w:lvlJc w:val="left"/>
      <w:pPr>
        <w:ind w:left="2160" w:hanging="180"/>
      </w:pPr>
      <w:rPr>
        <w:rFonts w:hint="default"/>
      </w:r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7" w15:restartNumberingAfterBreak="0">
    <w:nsid w:val="255D2338"/>
    <w:multiLevelType w:val="hybridMultilevel"/>
    <w:tmpl w:val="8D4C2AA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9"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35E5353"/>
    <w:multiLevelType w:val="hybridMultilevel"/>
    <w:tmpl w:val="C2BC407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5"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7FA1DAF"/>
    <w:multiLevelType w:val="hybridMultilevel"/>
    <w:tmpl w:val="5906C620"/>
    <w:lvl w:ilvl="0" w:tplc="8764A1C0">
      <w:start w:val="1"/>
      <w:numFmt w:val="lowerLetter"/>
      <w:lvlText w:val="%1)"/>
      <w:lvlJc w:val="left"/>
      <w:pPr>
        <w:ind w:left="720" w:hanging="360"/>
      </w:pPr>
      <w:rPr>
        <w:color w:val="auto"/>
      </w:rPr>
    </w:lvl>
    <w:lvl w:ilvl="1" w:tplc="0409000F">
      <w:start w:val="1"/>
      <w:numFmt w:val="decimal"/>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8" w15:restartNumberingAfterBreak="0">
    <w:nsid w:val="38195834"/>
    <w:multiLevelType w:val="multilevel"/>
    <w:tmpl w:val="17B280AA"/>
    <w:lvl w:ilvl="0">
      <w:start w:val="6"/>
      <w:numFmt w:val="decimal"/>
      <w:lvlText w:val="%1"/>
      <w:lvlJc w:val="left"/>
      <w:pPr>
        <w:ind w:left="360" w:hanging="360"/>
      </w:pPr>
      <w:rPr>
        <w:rFonts w:hint="default"/>
      </w:rPr>
    </w:lvl>
    <w:lvl w:ilvl="1">
      <w:start w:val="1"/>
      <w:numFmt w:val="lowerLetter"/>
      <w:lvlText w:val="%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9042" w:hanging="144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29"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0" w15:restartNumberingAfterBreak="0">
    <w:nsid w:val="3C670BA5"/>
    <w:multiLevelType w:val="multilevel"/>
    <w:tmpl w:val="BDEC77E8"/>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290DDD"/>
    <w:multiLevelType w:val="hybridMultilevel"/>
    <w:tmpl w:val="30A0EE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4" w15:restartNumberingAfterBreak="0">
    <w:nsid w:val="43474BA8"/>
    <w:multiLevelType w:val="hybridMultilevel"/>
    <w:tmpl w:val="82C8B988"/>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5" w15:restartNumberingAfterBreak="0">
    <w:nsid w:val="463821FA"/>
    <w:multiLevelType w:val="hybridMultilevel"/>
    <w:tmpl w:val="EB56FABC"/>
    <w:lvl w:ilvl="0" w:tplc="04090017">
      <w:start w:val="1"/>
      <w:numFmt w:val="lowerLetter"/>
      <w:lvlText w:val="%1)"/>
      <w:lvlJc w:val="left"/>
      <w:pPr>
        <w:tabs>
          <w:tab w:val="num" w:pos="1854"/>
        </w:tabs>
        <w:ind w:left="1854" w:hanging="360"/>
      </w:pPr>
      <w:rPr>
        <w:rFonts w:hint="default"/>
      </w:rPr>
    </w:lvl>
    <w:lvl w:ilvl="1" w:tplc="04090003">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6" w15:restartNumberingAfterBreak="0">
    <w:nsid w:val="465620E1"/>
    <w:multiLevelType w:val="multilevel"/>
    <w:tmpl w:val="04B2786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3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39" w15:restartNumberingAfterBreak="0">
    <w:nsid w:val="4C3A14DC"/>
    <w:multiLevelType w:val="hybridMultilevel"/>
    <w:tmpl w:val="C58057A2"/>
    <w:lvl w:ilvl="0" w:tplc="34090017">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2F120DD"/>
    <w:multiLevelType w:val="hybridMultilevel"/>
    <w:tmpl w:val="CF5C7A00"/>
    <w:lvl w:ilvl="0" w:tplc="34090017">
      <w:start w:val="1"/>
      <w:numFmt w:val="lowerLetter"/>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578C53EA"/>
    <w:multiLevelType w:val="hybridMultilevel"/>
    <w:tmpl w:val="DC8A4C7A"/>
    <w:lvl w:ilvl="0" w:tplc="34090001">
      <w:start w:val="1"/>
      <w:numFmt w:val="bullet"/>
      <w:lvlText w:val=""/>
      <w:lvlJc w:val="left"/>
      <w:pPr>
        <w:tabs>
          <w:tab w:val="num" w:pos="1854"/>
        </w:tabs>
        <w:ind w:left="1854"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9CA5CB7"/>
    <w:multiLevelType w:val="multilevel"/>
    <w:tmpl w:val="65FE5914"/>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AA52983"/>
    <w:multiLevelType w:val="hybridMultilevel"/>
    <w:tmpl w:val="68A64056"/>
    <w:lvl w:ilvl="0" w:tplc="54CC7874">
      <w:start w:val="1"/>
      <w:numFmt w:val="bullet"/>
      <w:lvlText w:val="-"/>
      <w:lvlJc w:val="left"/>
      <w:pPr>
        <w:ind w:left="1080" w:hanging="360"/>
      </w:p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C2A727C"/>
    <w:multiLevelType w:val="hybridMultilevel"/>
    <w:tmpl w:val="939400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48"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3050B80"/>
    <w:multiLevelType w:val="hybridMultilevel"/>
    <w:tmpl w:val="B6F66EF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1" w15:restartNumberingAfterBreak="0">
    <w:nsid w:val="656E06C1"/>
    <w:multiLevelType w:val="hybridMultilevel"/>
    <w:tmpl w:val="A6D027C0"/>
    <w:lvl w:ilvl="0" w:tplc="8EDE4CF0">
      <w:start w:val="1"/>
      <w:numFmt w:val="bullet"/>
      <w:lvlText w:val=""/>
      <w:lvlJc w:val="left"/>
      <w:pPr>
        <w:ind w:left="720" w:hanging="360"/>
      </w:pPr>
      <w:rPr>
        <w:rFonts w:ascii="Webdings" w:hAnsi="Webdings" w:hint="default"/>
        <w:sz w:val="24"/>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2" w15:restartNumberingAfterBreak="0">
    <w:nsid w:val="65A3678F"/>
    <w:multiLevelType w:val="multilevel"/>
    <w:tmpl w:val="310042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6CA1DDA"/>
    <w:multiLevelType w:val="singleLevel"/>
    <w:tmpl w:val="EB4414B8"/>
    <w:lvl w:ilvl="0">
      <w:start w:val="1"/>
      <w:numFmt w:val="lowerLetter"/>
      <w:lvlText w:val="%1)"/>
      <w:lvlJc w:val="left"/>
      <w:pPr>
        <w:tabs>
          <w:tab w:val="num" w:pos="1080"/>
        </w:tabs>
        <w:ind w:left="1080" w:hanging="360"/>
      </w:pPr>
      <w:rPr>
        <w:rFonts w:hint="default"/>
      </w:rPr>
    </w:lvl>
  </w:abstractNum>
  <w:abstractNum w:abstractNumId="5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55" w15:restartNumberingAfterBreak="0">
    <w:nsid w:val="6BF4432B"/>
    <w:multiLevelType w:val="hybridMultilevel"/>
    <w:tmpl w:val="0950B69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6D592F08"/>
    <w:multiLevelType w:val="multilevel"/>
    <w:tmpl w:val="0630988C"/>
    <w:lvl w:ilvl="0">
      <w:start w:val="6"/>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57"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1367142"/>
    <w:multiLevelType w:val="hybridMultilevel"/>
    <w:tmpl w:val="5E0E9DAE"/>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9"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0" w15:restartNumberingAfterBreak="0">
    <w:nsid w:val="742D3DB8"/>
    <w:multiLevelType w:val="hybridMultilevel"/>
    <w:tmpl w:val="1E52B9B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1" w15:restartNumberingAfterBreak="0">
    <w:nsid w:val="77E44359"/>
    <w:multiLevelType w:val="hybridMultilevel"/>
    <w:tmpl w:val="C7CEA046"/>
    <w:lvl w:ilvl="0" w:tplc="0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2" w15:restartNumberingAfterBreak="0">
    <w:nsid w:val="7B0B2A90"/>
    <w:multiLevelType w:val="hybridMultilevel"/>
    <w:tmpl w:val="3FBA2790"/>
    <w:lvl w:ilvl="0" w:tplc="6B18F0F8">
      <w:start w:val="1"/>
      <w:numFmt w:val="bullet"/>
      <w:lvlText w:val="-"/>
      <w:lvlJc w:val="left"/>
      <w:pPr>
        <w:ind w:left="1620" w:hanging="360"/>
      </w:pPr>
      <w:rPr>
        <w:rFonts w:ascii="Arial" w:hAnsi="Aria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3" w15:restartNumberingAfterBreak="0">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E240885"/>
    <w:multiLevelType w:val="hybridMultilevel"/>
    <w:tmpl w:val="06FE84D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0"/>
  </w:num>
  <w:num w:numId="2">
    <w:abstractNumId w:val="41"/>
  </w:num>
  <w:num w:numId="3">
    <w:abstractNumId w:val="53"/>
  </w:num>
  <w:num w:numId="4">
    <w:abstractNumId w:val="37"/>
  </w:num>
  <w:num w:numId="5">
    <w:abstractNumId w:val="52"/>
  </w:num>
  <w:num w:numId="6">
    <w:abstractNumId w:val="31"/>
  </w:num>
  <w:num w:numId="7">
    <w:abstractNumId w:val="54"/>
  </w:num>
  <w:num w:numId="8">
    <w:abstractNumId w:val="59"/>
  </w:num>
  <w:num w:numId="9">
    <w:abstractNumId w:val="38"/>
  </w:num>
  <w:num w:numId="10">
    <w:abstractNumId w:val="47"/>
  </w:num>
  <w:num w:numId="11">
    <w:abstractNumId w:val="18"/>
  </w:num>
  <w:num w:numId="12">
    <w:abstractNumId w:val="25"/>
  </w:num>
  <w:num w:numId="13">
    <w:abstractNumId w:val="11"/>
  </w:num>
  <w:num w:numId="14">
    <w:abstractNumId w:val="40"/>
  </w:num>
  <w:num w:numId="15">
    <w:abstractNumId w:val="20"/>
  </w:num>
  <w:num w:numId="16">
    <w:abstractNumId w:val="9"/>
  </w:num>
  <w:num w:numId="17">
    <w:abstractNumId w:val="51"/>
  </w:num>
  <w:num w:numId="18">
    <w:abstractNumId w:val="7"/>
  </w:num>
  <w:num w:numId="19">
    <w:abstractNumId w:val="50"/>
  </w:num>
  <w:num w:numId="20">
    <w:abstractNumId w:val="27"/>
  </w:num>
  <w:num w:numId="21">
    <w:abstractNumId w:val="23"/>
  </w:num>
  <w:num w:numId="22">
    <w:abstractNumId w:val="61"/>
  </w:num>
  <w:num w:numId="23">
    <w:abstractNumId w:val="57"/>
  </w:num>
  <w:num w:numId="24">
    <w:abstractNumId w:val="48"/>
  </w:num>
  <w:num w:numId="25">
    <w:abstractNumId w:val="2"/>
  </w:num>
  <w:num w:numId="26">
    <w:abstractNumId w:val="22"/>
  </w:num>
  <w:num w:numId="27">
    <w:abstractNumId w:val="32"/>
  </w:num>
  <w:num w:numId="28">
    <w:abstractNumId w:val="46"/>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lvlOverride w:ilvl="2"/>
    <w:lvlOverride w:ilvl="3"/>
    <w:lvlOverride w:ilvl="4"/>
    <w:lvlOverride w:ilvl="5"/>
    <w:lvlOverride w:ilvl="6"/>
    <w:lvlOverride w:ilvl="7"/>
    <w:lvlOverride w:ilvl="8"/>
  </w:num>
  <w:num w:numId="31">
    <w:abstractNumId w:val="39"/>
  </w:num>
  <w:num w:numId="32">
    <w:abstractNumId w:val="63"/>
    <w:lvlOverride w:ilvl="0">
      <w:startOverride w:val="1"/>
    </w:lvlOverride>
    <w:lvlOverride w:ilvl="1"/>
    <w:lvlOverride w:ilvl="2"/>
    <w:lvlOverride w:ilvl="3"/>
    <w:lvlOverride w:ilvl="4"/>
    <w:lvlOverride w:ilvl="5"/>
    <w:lvlOverride w:ilvl="6"/>
    <w:lvlOverride w:ilvl="7"/>
    <w:lvlOverride w:ilvl="8"/>
  </w:num>
  <w:num w:numId="33">
    <w:abstractNumId w:val="66"/>
    <w:lvlOverride w:ilvl="0">
      <w:startOverride w:val="1"/>
    </w:lvlOverride>
    <w:lvlOverride w:ilvl="1"/>
    <w:lvlOverride w:ilvl="2"/>
    <w:lvlOverride w:ilvl="3"/>
    <w:lvlOverride w:ilvl="4"/>
    <w:lvlOverride w:ilvl="5"/>
    <w:lvlOverride w:ilvl="6"/>
    <w:lvlOverride w:ilvl="7"/>
    <w:lvlOverride w:ilvl="8"/>
  </w:num>
  <w:num w:numId="34">
    <w:abstractNumId w:val="8"/>
    <w:lvlOverride w:ilvl="0">
      <w:startOverride w:val="6"/>
    </w:lvlOverride>
    <w:lvlOverride w:ilvl="1">
      <w:startOverride w:val="1"/>
    </w:lvlOverride>
    <w:lvlOverride w:ilvl="2">
      <w:startOverride w:val="1"/>
    </w:lvlOverride>
    <w:lvlOverride w:ilvl="3">
      <w:startOverride w:val="23"/>
    </w:lvlOverride>
    <w:lvlOverride w:ilvl="4">
      <w:startOverride w:val="23"/>
    </w:lvlOverride>
    <w:lvlOverride w:ilvl="5">
      <w:startOverride w:val="25"/>
    </w:lvlOverride>
    <w:lvlOverride w:ilvl="6">
      <w:startOverride w:val="25"/>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28"/>
  </w:num>
  <w:num w:numId="41">
    <w:abstractNumId w:val="65"/>
  </w:num>
  <w:num w:numId="42">
    <w:abstractNumId w:val="15"/>
  </w:num>
  <w:num w:numId="43">
    <w:abstractNumId w:val="64"/>
  </w:num>
  <w:num w:numId="44">
    <w:abstractNumId w:val="6"/>
  </w:num>
  <w:num w:numId="45">
    <w:abstractNumId w:val="13"/>
  </w:num>
  <w:num w:numId="46">
    <w:abstractNumId w:val="33"/>
  </w:num>
  <w:num w:numId="47">
    <w:abstractNumId w:val="5"/>
  </w:num>
  <w:num w:numId="48">
    <w:abstractNumId w:val="1"/>
  </w:num>
  <w:num w:numId="49">
    <w:abstractNumId w:val="36"/>
  </w:num>
  <w:num w:numId="50">
    <w:abstractNumId w:val="49"/>
  </w:num>
  <w:num w:numId="51">
    <w:abstractNumId w:val="19"/>
  </w:num>
  <w:num w:numId="52">
    <w:abstractNumId w:val="17"/>
  </w:num>
  <w:num w:numId="53">
    <w:abstractNumId w:val="10"/>
  </w:num>
  <w:num w:numId="54">
    <w:abstractNumId w:val="56"/>
  </w:num>
  <w:num w:numId="55">
    <w:abstractNumId w:val="34"/>
  </w:num>
  <w:num w:numId="56">
    <w:abstractNumId w:val="24"/>
  </w:num>
  <w:num w:numId="57">
    <w:abstractNumId w:val="3"/>
  </w:num>
  <w:num w:numId="58">
    <w:abstractNumId w:val="12"/>
  </w:num>
  <w:num w:numId="59">
    <w:abstractNumId w:val="44"/>
  </w:num>
  <w:num w:numId="60">
    <w:abstractNumId w:val="30"/>
  </w:num>
  <w:num w:numId="61">
    <w:abstractNumId w:val="8"/>
  </w:num>
  <w:num w:numId="62">
    <w:abstractNumId w:val="4"/>
  </w:num>
  <w:num w:numId="63">
    <w:abstractNumId w:val="58"/>
  </w:num>
  <w:num w:numId="64">
    <w:abstractNumId w:val="62"/>
  </w:num>
  <w:num w:numId="65">
    <w:abstractNumId w:val="14"/>
  </w:num>
  <w:num w:numId="66">
    <w:abstractNumId w:val="16"/>
  </w:num>
  <w:num w:numId="67">
    <w:abstractNumId w:val="55"/>
  </w:num>
  <w:num w:numId="68">
    <w:abstractNumId w:val="45"/>
  </w:num>
  <w:numIdMacAtCleanup w:val="6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igi Demunnik">
    <w15:presenceInfo w15:providerId="AD" w15:userId="S-1-5-21-1464974944-3708882273-1791259203-111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DAE"/>
    <w:rsid w:val="00014B9F"/>
    <w:rsid w:val="00014EB2"/>
    <w:rsid w:val="00014F76"/>
    <w:rsid w:val="000171FC"/>
    <w:rsid w:val="00020D78"/>
    <w:rsid w:val="000226F0"/>
    <w:rsid w:val="00025215"/>
    <w:rsid w:val="000252E2"/>
    <w:rsid w:val="00025A55"/>
    <w:rsid w:val="00027A0F"/>
    <w:rsid w:val="00031BBA"/>
    <w:rsid w:val="00034942"/>
    <w:rsid w:val="0003522D"/>
    <w:rsid w:val="00035EA3"/>
    <w:rsid w:val="0003714B"/>
    <w:rsid w:val="00037773"/>
    <w:rsid w:val="0004133C"/>
    <w:rsid w:val="00042221"/>
    <w:rsid w:val="00042F38"/>
    <w:rsid w:val="000502F9"/>
    <w:rsid w:val="000515D7"/>
    <w:rsid w:val="000544BC"/>
    <w:rsid w:val="000556A9"/>
    <w:rsid w:val="00055B68"/>
    <w:rsid w:val="00056A51"/>
    <w:rsid w:val="00057338"/>
    <w:rsid w:val="00061FD9"/>
    <w:rsid w:val="00064126"/>
    <w:rsid w:val="0006713F"/>
    <w:rsid w:val="000700B3"/>
    <w:rsid w:val="000712CE"/>
    <w:rsid w:val="00073F05"/>
    <w:rsid w:val="000748AC"/>
    <w:rsid w:val="00080260"/>
    <w:rsid w:val="000802D0"/>
    <w:rsid w:val="00081962"/>
    <w:rsid w:val="00081D16"/>
    <w:rsid w:val="000839FE"/>
    <w:rsid w:val="00084864"/>
    <w:rsid w:val="00085236"/>
    <w:rsid w:val="00086705"/>
    <w:rsid w:val="00086B34"/>
    <w:rsid w:val="00090240"/>
    <w:rsid w:val="0009125E"/>
    <w:rsid w:val="00095C33"/>
    <w:rsid w:val="000964B8"/>
    <w:rsid w:val="000A1DC5"/>
    <w:rsid w:val="000A3F77"/>
    <w:rsid w:val="000A3F8E"/>
    <w:rsid w:val="000A4A41"/>
    <w:rsid w:val="000A4FD9"/>
    <w:rsid w:val="000A69D0"/>
    <w:rsid w:val="000A7757"/>
    <w:rsid w:val="000B07F0"/>
    <w:rsid w:val="000B1C1D"/>
    <w:rsid w:val="000B3187"/>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9DF"/>
    <w:rsid w:val="000D2C89"/>
    <w:rsid w:val="000D5D63"/>
    <w:rsid w:val="000D724E"/>
    <w:rsid w:val="000E14D6"/>
    <w:rsid w:val="000E3E72"/>
    <w:rsid w:val="000E4DED"/>
    <w:rsid w:val="000E50D0"/>
    <w:rsid w:val="000E63F3"/>
    <w:rsid w:val="000E71E6"/>
    <w:rsid w:val="000E7B28"/>
    <w:rsid w:val="000F2D8D"/>
    <w:rsid w:val="000F37D1"/>
    <w:rsid w:val="000F3C92"/>
    <w:rsid w:val="000F48FC"/>
    <w:rsid w:val="000F4AF2"/>
    <w:rsid w:val="000F5EB0"/>
    <w:rsid w:val="000F6A8D"/>
    <w:rsid w:val="000F6DED"/>
    <w:rsid w:val="000F7C8A"/>
    <w:rsid w:val="001034A5"/>
    <w:rsid w:val="00105CA9"/>
    <w:rsid w:val="0011008F"/>
    <w:rsid w:val="00110158"/>
    <w:rsid w:val="001148F2"/>
    <w:rsid w:val="00116579"/>
    <w:rsid w:val="001216E6"/>
    <w:rsid w:val="00124661"/>
    <w:rsid w:val="001247F4"/>
    <w:rsid w:val="00130A96"/>
    <w:rsid w:val="001314A1"/>
    <w:rsid w:val="00133C5C"/>
    <w:rsid w:val="00135408"/>
    <w:rsid w:val="00135933"/>
    <w:rsid w:val="00135E13"/>
    <w:rsid w:val="00136F7C"/>
    <w:rsid w:val="00140CB2"/>
    <w:rsid w:val="00141D0F"/>
    <w:rsid w:val="001420D5"/>
    <w:rsid w:val="001426BD"/>
    <w:rsid w:val="001451A2"/>
    <w:rsid w:val="00147017"/>
    <w:rsid w:val="00152520"/>
    <w:rsid w:val="00152708"/>
    <w:rsid w:val="00153FD9"/>
    <w:rsid w:val="00161B6F"/>
    <w:rsid w:val="00162203"/>
    <w:rsid w:val="00163681"/>
    <w:rsid w:val="001668B1"/>
    <w:rsid w:val="0016793F"/>
    <w:rsid w:val="00167996"/>
    <w:rsid w:val="001714CA"/>
    <w:rsid w:val="00171A67"/>
    <w:rsid w:val="0018030E"/>
    <w:rsid w:val="001805A0"/>
    <w:rsid w:val="00180BA0"/>
    <w:rsid w:val="00182135"/>
    <w:rsid w:val="0018449A"/>
    <w:rsid w:val="001846EA"/>
    <w:rsid w:val="00184D45"/>
    <w:rsid w:val="00184ECF"/>
    <w:rsid w:val="00185926"/>
    <w:rsid w:val="001863E4"/>
    <w:rsid w:val="00186E86"/>
    <w:rsid w:val="00187665"/>
    <w:rsid w:val="00187AD0"/>
    <w:rsid w:val="00192420"/>
    <w:rsid w:val="00194B39"/>
    <w:rsid w:val="00194DB5"/>
    <w:rsid w:val="00196B9D"/>
    <w:rsid w:val="0019795E"/>
    <w:rsid w:val="001A0DE9"/>
    <w:rsid w:val="001A24C2"/>
    <w:rsid w:val="001A5210"/>
    <w:rsid w:val="001A69BB"/>
    <w:rsid w:val="001B1A51"/>
    <w:rsid w:val="001B1D00"/>
    <w:rsid w:val="001B2DDE"/>
    <w:rsid w:val="001B2EED"/>
    <w:rsid w:val="001B7B20"/>
    <w:rsid w:val="001C0579"/>
    <w:rsid w:val="001C2240"/>
    <w:rsid w:val="001C498E"/>
    <w:rsid w:val="001D0605"/>
    <w:rsid w:val="001D0750"/>
    <w:rsid w:val="001D08BB"/>
    <w:rsid w:val="001D2BD2"/>
    <w:rsid w:val="001D3A98"/>
    <w:rsid w:val="001D5693"/>
    <w:rsid w:val="001D570A"/>
    <w:rsid w:val="001D7785"/>
    <w:rsid w:val="001E021E"/>
    <w:rsid w:val="001E1BB5"/>
    <w:rsid w:val="001E34AA"/>
    <w:rsid w:val="001E3537"/>
    <w:rsid w:val="001E36BD"/>
    <w:rsid w:val="001E4412"/>
    <w:rsid w:val="001E51C8"/>
    <w:rsid w:val="001E7576"/>
    <w:rsid w:val="001F00AD"/>
    <w:rsid w:val="001F2049"/>
    <w:rsid w:val="001F69C0"/>
    <w:rsid w:val="001F6C36"/>
    <w:rsid w:val="002048D7"/>
    <w:rsid w:val="00204AC5"/>
    <w:rsid w:val="00205DC2"/>
    <w:rsid w:val="002060D8"/>
    <w:rsid w:val="0020652D"/>
    <w:rsid w:val="002122C3"/>
    <w:rsid w:val="00213637"/>
    <w:rsid w:val="002156FE"/>
    <w:rsid w:val="00216C66"/>
    <w:rsid w:val="00220122"/>
    <w:rsid w:val="002209D1"/>
    <w:rsid w:val="00220AE4"/>
    <w:rsid w:val="002218F1"/>
    <w:rsid w:val="002219BE"/>
    <w:rsid w:val="00221DA7"/>
    <w:rsid w:val="002223E8"/>
    <w:rsid w:val="00222AEB"/>
    <w:rsid w:val="002237EC"/>
    <w:rsid w:val="002239B4"/>
    <w:rsid w:val="00224E72"/>
    <w:rsid w:val="00225F6F"/>
    <w:rsid w:val="002272D0"/>
    <w:rsid w:val="00227344"/>
    <w:rsid w:val="0022762B"/>
    <w:rsid w:val="00232A17"/>
    <w:rsid w:val="00232F75"/>
    <w:rsid w:val="00233105"/>
    <w:rsid w:val="00233AD9"/>
    <w:rsid w:val="0023486D"/>
    <w:rsid w:val="00235332"/>
    <w:rsid w:val="00236459"/>
    <w:rsid w:val="00236A69"/>
    <w:rsid w:val="00236DBF"/>
    <w:rsid w:val="00237971"/>
    <w:rsid w:val="00242226"/>
    <w:rsid w:val="0024286B"/>
    <w:rsid w:val="00242E79"/>
    <w:rsid w:val="00243A36"/>
    <w:rsid w:val="00244EBB"/>
    <w:rsid w:val="0024506C"/>
    <w:rsid w:val="00251B98"/>
    <w:rsid w:val="00252405"/>
    <w:rsid w:val="002545D5"/>
    <w:rsid w:val="00254726"/>
    <w:rsid w:val="002560FE"/>
    <w:rsid w:val="00256F82"/>
    <w:rsid w:val="00261306"/>
    <w:rsid w:val="00261F7E"/>
    <w:rsid w:val="0026251F"/>
    <w:rsid w:val="002700A0"/>
    <w:rsid w:val="00272065"/>
    <w:rsid w:val="002722CF"/>
    <w:rsid w:val="00272744"/>
    <w:rsid w:val="00280CD3"/>
    <w:rsid w:val="00283363"/>
    <w:rsid w:val="00286137"/>
    <w:rsid w:val="00286596"/>
    <w:rsid w:val="00287916"/>
    <w:rsid w:val="0029196A"/>
    <w:rsid w:val="00291CF8"/>
    <w:rsid w:val="00291EEF"/>
    <w:rsid w:val="00293198"/>
    <w:rsid w:val="00293964"/>
    <w:rsid w:val="002958B7"/>
    <w:rsid w:val="0029796E"/>
    <w:rsid w:val="002A0089"/>
    <w:rsid w:val="002A0878"/>
    <w:rsid w:val="002A78A5"/>
    <w:rsid w:val="002B17F1"/>
    <w:rsid w:val="002B2A24"/>
    <w:rsid w:val="002B3CC5"/>
    <w:rsid w:val="002B5BB2"/>
    <w:rsid w:val="002B7548"/>
    <w:rsid w:val="002B77F6"/>
    <w:rsid w:val="002C2E57"/>
    <w:rsid w:val="002C373F"/>
    <w:rsid w:val="002C5F69"/>
    <w:rsid w:val="002C734A"/>
    <w:rsid w:val="002D173C"/>
    <w:rsid w:val="002D2976"/>
    <w:rsid w:val="002D34E6"/>
    <w:rsid w:val="002D3B4A"/>
    <w:rsid w:val="002D3D2E"/>
    <w:rsid w:val="002D5870"/>
    <w:rsid w:val="002D5E6F"/>
    <w:rsid w:val="002D7C8B"/>
    <w:rsid w:val="002D7E71"/>
    <w:rsid w:val="002D7E9E"/>
    <w:rsid w:val="002E14E7"/>
    <w:rsid w:val="002E17AA"/>
    <w:rsid w:val="002E2E02"/>
    <w:rsid w:val="002E5AC5"/>
    <w:rsid w:val="002E668E"/>
    <w:rsid w:val="002E6798"/>
    <w:rsid w:val="002F040E"/>
    <w:rsid w:val="002F28F7"/>
    <w:rsid w:val="002F2FF9"/>
    <w:rsid w:val="002F6EEB"/>
    <w:rsid w:val="002F6FDA"/>
    <w:rsid w:val="00306AF6"/>
    <w:rsid w:val="00310733"/>
    <w:rsid w:val="00310AD5"/>
    <w:rsid w:val="00310DDB"/>
    <w:rsid w:val="00311691"/>
    <w:rsid w:val="003148AE"/>
    <w:rsid w:val="00315841"/>
    <w:rsid w:val="00317A2E"/>
    <w:rsid w:val="00317E8C"/>
    <w:rsid w:val="0032173B"/>
    <w:rsid w:val="00321B1B"/>
    <w:rsid w:val="00323856"/>
    <w:rsid w:val="0032458F"/>
    <w:rsid w:val="003261D3"/>
    <w:rsid w:val="00327922"/>
    <w:rsid w:val="0033007A"/>
    <w:rsid w:val="00330169"/>
    <w:rsid w:val="00331464"/>
    <w:rsid w:val="003315B2"/>
    <w:rsid w:val="0033297D"/>
    <w:rsid w:val="00332BDA"/>
    <w:rsid w:val="00333C67"/>
    <w:rsid w:val="003348A7"/>
    <w:rsid w:val="00336432"/>
    <w:rsid w:val="003371DB"/>
    <w:rsid w:val="0034079A"/>
    <w:rsid w:val="00341272"/>
    <w:rsid w:val="00342AA2"/>
    <w:rsid w:val="00343103"/>
    <w:rsid w:val="0034441B"/>
    <w:rsid w:val="00344781"/>
    <w:rsid w:val="003448F0"/>
    <w:rsid w:val="003449CA"/>
    <w:rsid w:val="00347D0B"/>
    <w:rsid w:val="00350AC6"/>
    <w:rsid w:val="003516E9"/>
    <w:rsid w:val="003566F2"/>
    <w:rsid w:val="0035685A"/>
    <w:rsid w:val="003575BE"/>
    <w:rsid w:val="00357EE9"/>
    <w:rsid w:val="003601AC"/>
    <w:rsid w:val="00360E21"/>
    <w:rsid w:val="003635EB"/>
    <w:rsid w:val="003642EE"/>
    <w:rsid w:val="00364889"/>
    <w:rsid w:val="00364D1D"/>
    <w:rsid w:val="00365B2D"/>
    <w:rsid w:val="003706E0"/>
    <w:rsid w:val="00370C6F"/>
    <w:rsid w:val="00370D94"/>
    <w:rsid w:val="003760F1"/>
    <w:rsid w:val="003762CC"/>
    <w:rsid w:val="003769FD"/>
    <w:rsid w:val="00376D29"/>
    <w:rsid w:val="003808ED"/>
    <w:rsid w:val="003818D2"/>
    <w:rsid w:val="003823C1"/>
    <w:rsid w:val="003835A3"/>
    <w:rsid w:val="00383781"/>
    <w:rsid w:val="00383F40"/>
    <w:rsid w:val="00384F06"/>
    <w:rsid w:val="0038671E"/>
    <w:rsid w:val="00390049"/>
    <w:rsid w:val="003900E5"/>
    <w:rsid w:val="003906AA"/>
    <w:rsid w:val="00394880"/>
    <w:rsid w:val="003A0177"/>
    <w:rsid w:val="003A0848"/>
    <w:rsid w:val="003A1BCA"/>
    <w:rsid w:val="003A1BFA"/>
    <w:rsid w:val="003A25F2"/>
    <w:rsid w:val="003A2EB6"/>
    <w:rsid w:val="003A6521"/>
    <w:rsid w:val="003A6DD4"/>
    <w:rsid w:val="003A75D7"/>
    <w:rsid w:val="003A7F08"/>
    <w:rsid w:val="003B105F"/>
    <w:rsid w:val="003B5665"/>
    <w:rsid w:val="003B5E32"/>
    <w:rsid w:val="003C2212"/>
    <w:rsid w:val="003C2498"/>
    <w:rsid w:val="003C4341"/>
    <w:rsid w:val="003D088B"/>
    <w:rsid w:val="003D2087"/>
    <w:rsid w:val="003D2B36"/>
    <w:rsid w:val="003D3BF8"/>
    <w:rsid w:val="003D581F"/>
    <w:rsid w:val="003D7A56"/>
    <w:rsid w:val="003E1080"/>
    <w:rsid w:val="003E464A"/>
    <w:rsid w:val="003E6DC8"/>
    <w:rsid w:val="003E7B7B"/>
    <w:rsid w:val="003F24E7"/>
    <w:rsid w:val="003F39B1"/>
    <w:rsid w:val="003F7CD4"/>
    <w:rsid w:val="00400B8B"/>
    <w:rsid w:val="0040341C"/>
    <w:rsid w:val="00403AA2"/>
    <w:rsid w:val="004044AE"/>
    <w:rsid w:val="00404643"/>
    <w:rsid w:val="0040584C"/>
    <w:rsid w:val="00405D32"/>
    <w:rsid w:val="00407673"/>
    <w:rsid w:val="004111E7"/>
    <w:rsid w:val="0041252B"/>
    <w:rsid w:val="00412FE4"/>
    <w:rsid w:val="0041320F"/>
    <w:rsid w:val="0041470D"/>
    <w:rsid w:val="00415B4F"/>
    <w:rsid w:val="004162EF"/>
    <w:rsid w:val="00421C5E"/>
    <w:rsid w:val="00422B1F"/>
    <w:rsid w:val="0042310F"/>
    <w:rsid w:val="0042587A"/>
    <w:rsid w:val="00426A55"/>
    <w:rsid w:val="00427633"/>
    <w:rsid w:val="00430E4B"/>
    <w:rsid w:val="0043159A"/>
    <w:rsid w:val="0043532C"/>
    <w:rsid w:val="00436B4E"/>
    <w:rsid w:val="00437629"/>
    <w:rsid w:val="00441D39"/>
    <w:rsid w:val="00442D90"/>
    <w:rsid w:val="00443E95"/>
    <w:rsid w:val="0044462C"/>
    <w:rsid w:val="004453B0"/>
    <w:rsid w:val="00445C86"/>
    <w:rsid w:val="00447354"/>
    <w:rsid w:val="00450B82"/>
    <w:rsid w:val="00452F4B"/>
    <w:rsid w:val="004546FC"/>
    <w:rsid w:val="00455385"/>
    <w:rsid w:val="00455580"/>
    <w:rsid w:val="00455857"/>
    <w:rsid w:val="0045660E"/>
    <w:rsid w:val="004566BB"/>
    <w:rsid w:val="00457875"/>
    <w:rsid w:val="00457D76"/>
    <w:rsid w:val="00460CA3"/>
    <w:rsid w:val="00463469"/>
    <w:rsid w:val="00463935"/>
    <w:rsid w:val="004657D3"/>
    <w:rsid w:val="00465FA3"/>
    <w:rsid w:val="00466DF8"/>
    <w:rsid w:val="0046731E"/>
    <w:rsid w:val="00471F78"/>
    <w:rsid w:val="004779A5"/>
    <w:rsid w:val="00483BD6"/>
    <w:rsid w:val="00484053"/>
    <w:rsid w:val="00485094"/>
    <w:rsid w:val="00486A22"/>
    <w:rsid w:val="004937A6"/>
    <w:rsid w:val="004939E7"/>
    <w:rsid w:val="00495A80"/>
    <w:rsid w:val="00497BE7"/>
    <w:rsid w:val="004A2AD9"/>
    <w:rsid w:val="004A517E"/>
    <w:rsid w:val="004B14C9"/>
    <w:rsid w:val="004B324E"/>
    <w:rsid w:val="004B5DF1"/>
    <w:rsid w:val="004B6C08"/>
    <w:rsid w:val="004B76D0"/>
    <w:rsid w:val="004C1C2B"/>
    <w:rsid w:val="004C1DC2"/>
    <w:rsid w:val="004C383C"/>
    <w:rsid w:val="004C659C"/>
    <w:rsid w:val="004D0CF0"/>
    <w:rsid w:val="004D0D46"/>
    <w:rsid w:val="004D0E87"/>
    <w:rsid w:val="004D5E1F"/>
    <w:rsid w:val="004D7DCD"/>
    <w:rsid w:val="004E459D"/>
    <w:rsid w:val="004E56D0"/>
    <w:rsid w:val="004E5CC2"/>
    <w:rsid w:val="004E7A73"/>
    <w:rsid w:val="004F09FE"/>
    <w:rsid w:val="004F3036"/>
    <w:rsid w:val="004F47EA"/>
    <w:rsid w:val="004F56BF"/>
    <w:rsid w:val="00500A89"/>
    <w:rsid w:val="00503610"/>
    <w:rsid w:val="005040B1"/>
    <w:rsid w:val="00506BDF"/>
    <w:rsid w:val="00511F5C"/>
    <w:rsid w:val="00514298"/>
    <w:rsid w:val="00514341"/>
    <w:rsid w:val="0051615E"/>
    <w:rsid w:val="00516F2E"/>
    <w:rsid w:val="00522900"/>
    <w:rsid w:val="00522ED7"/>
    <w:rsid w:val="00522F49"/>
    <w:rsid w:val="005237AB"/>
    <w:rsid w:val="00523953"/>
    <w:rsid w:val="00523AAE"/>
    <w:rsid w:val="005244C5"/>
    <w:rsid w:val="00524814"/>
    <w:rsid w:val="0053113B"/>
    <w:rsid w:val="00531913"/>
    <w:rsid w:val="005322F4"/>
    <w:rsid w:val="005336B5"/>
    <w:rsid w:val="005336E4"/>
    <w:rsid w:val="005345AD"/>
    <w:rsid w:val="00541080"/>
    <w:rsid w:val="005424E7"/>
    <w:rsid w:val="00543A14"/>
    <w:rsid w:val="00543D8B"/>
    <w:rsid w:val="0054492F"/>
    <w:rsid w:val="00545474"/>
    <w:rsid w:val="0054748E"/>
    <w:rsid w:val="0055058F"/>
    <w:rsid w:val="005536EC"/>
    <w:rsid w:val="00553B6B"/>
    <w:rsid w:val="005569DC"/>
    <w:rsid w:val="005575E6"/>
    <w:rsid w:val="00557780"/>
    <w:rsid w:val="00557F8E"/>
    <w:rsid w:val="005618E6"/>
    <w:rsid w:val="00563C79"/>
    <w:rsid w:val="00564AB4"/>
    <w:rsid w:val="0056702C"/>
    <w:rsid w:val="005705FF"/>
    <w:rsid w:val="00580DC6"/>
    <w:rsid w:val="005824C1"/>
    <w:rsid w:val="00583D9F"/>
    <w:rsid w:val="00584842"/>
    <w:rsid w:val="00585361"/>
    <w:rsid w:val="005855A8"/>
    <w:rsid w:val="00585CD2"/>
    <w:rsid w:val="005926E1"/>
    <w:rsid w:val="005932BF"/>
    <w:rsid w:val="00593802"/>
    <w:rsid w:val="00595F08"/>
    <w:rsid w:val="005969CB"/>
    <w:rsid w:val="005A1395"/>
    <w:rsid w:val="005A183B"/>
    <w:rsid w:val="005A3EEA"/>
    <w:rsid w:val="005A475D"/>
    <w:rsid w:val="005A54AA"/>
    <w:rsid w:val="005A620B"/>
    <w:rsid w:val="005A697E"/>
    <w:rsid w:val="005B0A40"/>
    <w:rsid w:val="005B166B"/>
    <w:rsid w:val="005B1D8F"/>
    <w:rsid w:val="005B3B8A"/>
    <w:rsid w:val="005B5796"/>
    <w:rsid w:val="005B595F"/>
    <w:rsid w:val="005B5968"/>
    <w:rsid w:val="005B5BC2"/>
    <w:rsid w:val="005B6293"/>
    <w:rsid w:val="005B6647"/>
    <w:rsid w:val="005B686D"/>
    <w:rsid w:val="005B799A"/>
    <w:rsid w:val="005B7AEC"/>
    <w:rsid w:val="005C3D2F"/>
    <w:rsid w:val="005C4D48"/>
    <w:rsid w:val="005C6AFB"/>
    <w:rsid w:val="005D515A"/>
    <w:rsid w:val="005D5DB8"/>
    <w:rsid w:val="005D777D"/>
    <w:rsid w:val="005E245B"/>
    <w:rsid w:val="005E56B1"/>
    <w:rsid w:val="005F04F6"/>
    <w:rsid w:val="005F0FEF"/>
    <w:rsid w:val="005F13BA"/>
    <w:rsid w:val="005F2ACB"/>
    <w:rsid w:val="005F34F9"/>
    <w:rsid w:val="005F356E"/>
    <w:rsid w:val="005F5DEF"/>
    <w:rsid w:val="005F6A9F"/>
    <w:rsid w:val="005F7183"/>
    <w:rsid w:val="005F7A81"/>
    <w:rsid w:val="00600639"/>
    <w:rsid w:val="00600CE5"/>
    <w:rsid w:val="00606E4A"/>
    <w:rsid w:val="00616D45"/>
    <w:rsid w:val="0061780E"/>
    <w:rsid w:val="00617C6C"/>
    <w:rsid w:val="00620633"/>
    <w:rsid w:val="00621A8F"/>
    <w:rsid w:val="0062200A"/>
    <w:rsid w:val="00622672"/>
    <w:rsid w:val="00622A7B"/>
    <w:rsid w:val="00622F40"/>
    <w:rsid w:val="00623B87"/>
    <w:rsid w:val="00624183"/>
    <w:rsid w:val="00625005"/>
    <w:rsid w:val="0062514C"/>
    <w:rsid w:val="00625D63"/>
    <w:rsid w:val="00631306"/>
    <w:rsid w:val="006325B0"/>
    <w:rsid w:val="00635D96"/>
    <w:rsid w:val="006376FD"/>
    <w:rsid w:val="00641F59"/>
    <w:rsid w:val="00656F8B"/>
    <w:rsid w:val="00657936"/>
    <w:rsid w:val="00661216"/>
    <w:rsid w:val="006615D4"/>
    <w:rsid w:val="00664E0B"/>
    <w:rsid w:val="00664E92"/>
    <w:rsid w:val="006662FE"/>
    <w:rsid w:val="0066718F"/>
    <w:rsid w:val="00667928"/>
    <w:rsid w:val="00667A6F"/>
    <w:rsid w:val="00670956"/>
    <w:rsid w:val="00670DE6"/>
    <w:rsid w:val="00673BA9"/>
    <w:rsid w:val="00673D0E"/>
    <w:rsid w:val="006755C5"/>
    <w:rsid w:val="00675CC4"/>
    <w:rsid w:val="00676829"/>
    <w:rsid w:val="006812EE"/>
    <w:rsid w:val="006813D3"/>
    <w:rsid w:val="00682D1D"/>
    <w:rsid w:val="006866CE"/>
    <w:rsid w:val="006869AB"/>
    <w:rsid w:val="00686E70"/>
    <w:rsid w:val="00687C77"/>
    <w:rsid w:val="00687E47"/>
    <w:rsid w:val="006900F4"/>
    <w:rsid w:val="0069221C"/>
    <w:rsid w:val="0069531E"/>
    <w:rsid w:val="00695BD4"/>
    <w:rsid w:val="0069653E"/>
    <w:rsid w:val="00696759"/>
    <w:rsid w:val="006A2798"/>
    <w:rsid w:val="006A3D2B"/>
    <w:rsid w:val="006A3E37"/>
    <w:rsid w:val="006A4B53"/>
    <w:rsid w:val="006B0470"/>
    <w:rsid w:val="006B1A5F"/>
    <w:rsid w:val="006B47CB"/>
    <w:rsid w:val="006B6C9F"/>
    <w:rsid w:val="006C1258"/>
    <w:rsid w:val="006C6650"/>
    <w:rsid w:val="006C6A69"/>
    <w:rsid w:val="006D066F"/>
    <w:rsid w:val="006D116C"/>
    <w:rsid w:val="006D120A"/>
    <w:rsid w:val="006D1F3D"/>
    <w:rsid w:val="006D274C"/>
    <w:rsid w:val="006D2E88"/>
    <w:rsid w:val="006D3107"/>
    <w:rsid w:val="006D50F0"/>
    <w:rsid w:val="006D5612"/>
    <w:rsid w:val="006E06FA"/>
    <w:rsid w:val="006E0F74"/>
    <w:rsid w:val="006E2A35"/>
    <w:rsid w:val="006F01BC"/>
    <w:rsid w:val="006F1A87"/>
    <w:rsid w:val="006F2E79"/>
    <w:rsid w:val="00704F03"/>
    <w:rsid w:val="00704FE5"/>
    <w:rsid w:val="0070550A"/>
    <w:rsid w:val="00705BD4"/>
    <w:rsid w:val="007062CD"/>
    <w:rsid w:val="00706559"/>
    <w:rsid w:val="00706C9B"/>
    <w:rsid w:val="00712107"/>
    <w:rsid w:val="00712194"/>
    <w:rsid w:val="00712E84"/>
    <w:rsid w:val="0071443A"/>
    <w:rsid w:val="00714C25"/>
    <w:rsid w:val="0072132F"/>
    <w:rsid w:val="00723DB8"/>
    <w:rsid w:val="00723F29"/>
    <w:rsid w:val="007249A2"/>
    <w:rsid w:val="00726395"/>
    <w:rsid w:val="00726863"/>
    <w:rsid w:val="00727001"/>
    <w:rsid w:val="00732388"/>
    <w:rsid w:val="0073250C"/>
    <w:rsid w:val="007338D2"/>
    <w:rsid w:val="007343D2"/>
    <w:rsid w:val="00734979"/>
    <w:rsid w:val="00734EFF"/>
    <w:rsid w:val="0073571C"/>
    <w:rsid w:val="00735BDA"/>
    <w:rsid w:val="0073750C"/>
    <w:rsid w:val="007419C9"/>
    <w:rsid w:val="007428F1"/>
    <w:rsid w:val="00742A88"/>
    <w:rsid w:val="00742D3E"/>
    <w:rsid w:val="00745C22"/>
    <w:rsid w:val="007462F9"/>
    <w:rsid w:val="00750CE8"/>
    <w:rsid w:val="00751AA5"/>
    <w:rsid w:val="00751C0B"/>
    <w:rsid w:val="00754329"/>
    <w:rsid w:val="007548AC"/>
    <w:rsid w:val="00756183"/>
    <w:rsid w:val="007603DE"/>
    <w:rsid w:val="00761E58"/>
    <w:rsid w:val="0076236B"/>
    <w:rsid w:val="0076535F"/>
    <w:rsid w:val="00765779"/>
    <w:rsid w:val="00765D29"/>
    <w:rsid w:val="00766978"/>
    <w:rsid w:val="00770239"/>
    <w:rsid w:val="00770A6C"/>
    <w:rsid w:val="00774FF2"/>
    <w:rsid w:val="00775373"/>
    <w:rsid w:val="007757F6"/>
    <w:rsid w:val="00776A7D"/>
    <w:rsid w:val="007779C0"/>
    <w:rsid w:val="007805CD"/>
    <w:rsid w:val="00780DD2"/>
    <w:rsid w:val="00780FB6"/>
    <w:rsid w:val="007835B9"/>
    <w:rsid w:val="0078449B"/>
    <w:rsid w:val="0078467F"/>
    <w:rsid w:val="00786F83"/>
    <w:rsid w:val="00787C49"/>
    <w:rsid w:val="00790207"/>
    <w:rsid w:val="00791341"/>
    <w:rsid w:val="0079269C"/>
    <w:rsid w:val="0079703A"/>
    <w:rsid w:val="00797B99"/>
    <w:rsid w:val="00797DAE"/>
    <w:rsid w:val="007A243C"/>
    <w:rsid w:val="007A322E"/>
    <w:rsid w:val="007A3EA6"/>
    <w:rsid w:val="007A73B7"/>
    <w:rsid w:val="007B00C9"/>
    <w:rsid w:val="007B1CC7"/>
    <w:rsid w:val="007B26A2"/>
    <w:rsid w:val="007B276E"/>
    <w:rsid w:val="007B2C41"/>
    <w:rsid w:val="007B3A3F"/>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6F1A"/>
    <w:rsid w:val="007C7C6A"/>
    <w:rsid w:val="007D2395"/>
    <w:rsid w:val="007E0A1D"/>
    <w:rsid w:val="007E36F4"/>
    <w:rsid w:val="007E4E42"/>
    <w:rsid w:val="007E7420"/>
    <w:rsid w:val="007F03E1"/>
    <w:rsid w:val="007F0791"/>
    <w:rsid w:val="007F0F5A"/>
    <w:rsid w:val="007F180A"/>
    <w:rsid w:val="007F3DEB"/>
    <w:rsid w:val="007F462E"/>
    <w:rsid w:val="007F4930"/>
    <w:rsid w:val="007F539A"/>
    <w:rsid w:val="007F5B83"/>
    <w:rsid w:val="007F66A8"/>
    <w:rsid w:val="007F777E"/>
    <w:rsid w:val="0080204C"/>
    <w:rsid w:val="00802C25"/>
    <w:rsid w:val="00804CDE"/>
    <w:rsid w:val="008058F9"/>
    <w:rsid w:val="00807308"/>
    <w:rsid w:val="0080789A"/>
    <w:rsid w:val="00810C33"/>
    <w:rsid w:val="00811AB6"/>
    <w:rsid w:val="0081292E"/>
    <w:rsid w:val="00812B98"/>
    <w:rsid w:val="00813AF1"/>
    <w:rsid w:val="00814531"/>
    <w:rsid w:val="00820A4C"/>
    <w:rsid w:val="00821B72"/>
    <w:rsid w:val="00826398"/>
    <w:rsid w:val="0082668F"/>
    <w:rsid w:val="00827AC7"/>
    <w:rsid w:val="008325A5"/>
    <w:rsid w:val="00832980"/>
    <w:rsid w:val="00835DCF"/>
    <w:rsid w:val="008402DC"/>
    <w:rsid w:val="008411E1"/>
    <w:rsid w:val="008422DF"/>
    <w:rsid w:val="008433B1"/>
    <w:rsid w:val="008436BF"/>
    <w:rsid w:val="00844A24"/>
    <w:rsid w:val="00846248"/>
    <w:rsid w:val="00850B02"/>
    <w:rsid w:val="008515F8"/>
    <w:rsid w:val="00854F69"/>
    <w:rsid w:val="0085501B"/>
    <w:rsid w:val="008557BF"/>
    <w:rsid w:val="00856BEC"/>
    <w:rsid w:val="0086154D"/>
    <w:rsid w:val="00862130"/>
    <w:rsid w:val="0086387A"/>
    <w:rsid w:val="00865B79"/>
    <w:rsid w:val="008661A7"/>
    <w:rsid w:val="00866317"/>
    <w:rsid w:val="00873517"/>
    <w:rsid w:val="008754FB"/>
    <w:rsid w:val="0087783D"/>
    <w:rsid w:val="00877C03"/>
    <w:rsid w:val="00877C82"/>
    <w:rsid w:val="008821C1"/>
    <w:rsid w:val="008853D4"/>
    <w:rsid w:val="00885A3B"/>
    <w:rsid w:val="00885EC6"/>
    <w:rsid w:val="008876D3"/>
    <w:rsid w:val="00890690"/>
    <w:rsid w:val="0089075C"/>
    <w:rsid w:val="008915DD"/>
    <w:rsid w:val="00891BE8"/>
    <w:rsid w:val="00892BBD"/>
    <w:rsid w:val="00894FEF"/>
    <w:rsid w:val="008960F5"/>
    <w:rsid w:val="00897448"/>
    <w:rsid w:val="00897AAF"/>
    <w:rsid w:val="008A1A89"/>
    <w:rsid w:val="008A43EA"/>
    <w:rsid w:val="008A55E2"/>
    <w:rsid w:val="008A6864"/>
    <w:rsid w:val="008A744D"/>
    <w:rsid w:val="008A7B0E"/>
    <w:rsid w:val="008A7CF8"/>
    <w:rsid w:val="008B0550"/>
    <w:rsid w:val="008B1123"/>
    <w:rsid w:val="008B4B78"/>
    <w:rsid w:val="008B75F4"/>
    <w:rsid w:val="008C1079"/>
    <w:rsid w:val="008C120D"/>
    <w:rsid w:val="008C21DC"/>
    <w:rsid w:val="008C268D"/>
    <w:rsid w:val="008C367C"/>
    <w:rsid w:val="008C59AD"/>
    <w:rsid w:val="008C664F"/>
    <w:rsid w:val="008C70B9"/>
    <w:rsid w:val="008C77B5"/>
    <w:rsid w:val="008D052E"/>
    <w:rsid w:val="008D30E6"/>
    <w:rsid w:val="008D6BE6"/>
    <w:rsid w:val="008E00C8"/>
    <w:rsid w:val="008E2F6D"/>
    <w:rsid w:val="008E4AAD"/>
    <w:rsid w:val="008E4C0B"/>
    <w:rsid w:val="008E6070"/>
    <w:rsid w:val="008E6BC0"/>
    <w:rsid w:val="008E6CD4"/>
    <w:rsid w:val="008E77FF"/>
    <w:rsid w:val="008F1B3A"/>
    <w:rsid w:val="008F2D6E"/>
    <w:rsid w:val="00900D64"/>
    <w:rsid w:val="009027FB"/>
    <w:rsid w:val="00902D41"/>
    <w:rsid w:val="00902DB6"/>
    <w:rsid w:val="00903BFE"/>
    <w:rsid w:val="00904E58"/>
    <w:rsid w:val="009077F9"/>
    <w:rsid w:val="0091181F"/>
    <w:rsid w:val="00911F9D"/>
    <w:rsid w:val="00912002"/>
    <w:rsid w:val="009124D9"/>
    <w:rsid w:val="00912ACB"/>
    <w:rsid w:val="009146D0"/>
    <w:rsid w:val="00914FEE"/>
    <w:rsid w:val="00917B34"/>
    <w:rsid w:val="00917CDD"/>
    <w:rsid w:val="00922888"/>
    <w:rsid w:val="00922BEE"/>
    <w:rsid w:val="009232CA"/>
    <w:rsid w:val="00924720"/>
    <w:rsid w:val="00926819"/>
    <w:rsid w:val="009272F5"/>
    <w:rsid w:val="00930124"/>
    <w:rsid w:val="00930C37"/>
    <w:rsid w:val="009317E8"/>
    <w:rsid w:val="00932F74"/>
    <w:rsid w:val="00933B27"/>
    <w:rsid w:val="00935FEB"/>
    <w:rsid w:val="009361C8"/>
    <w:rsid w:val="009371F3"/>
    <w:rsid w:val="009375D0"/>
    <w:rsid w:val="009411C5"/>
    <w:rsid w:val="00941A45"/>
    <w:rsid w:val="009420C0"/>
    <w:rsid w:val="009429CF"/>
    <w:rsid w:val="00942F7B"/>
    <w:rsid w:val="009449C1"/>
    <w:rsid w:val="00945274"/>
    <w:rsid w:val="00945B3F"/>
    <w:rsid w:val="00950123"/>
    <w:rsid w:val="009505FB"/>
    <w:rsid w:val="00952663"/>
    <w:rsid w:val="00954CD4"/>
    <w:rsid w:val="00955F3D"/>
    <w:rsid w:val="00956795"/>
    <w:rsid w:val="00956C01"/>
    <w:rsid w:val="00956FD3"/>
    <w:rsid w:val="00964533"/>
    <w:rsid w:val="00964AC6"/>
    <w:rsid w:val="0096593B"/>
    <w:rsid w:val="00965C6A"/>
    <w:rsid w:val="00967EDF"/>
    <w:rsid w:val="00967F56"/>
    <w:rsid w:val="009734A2"/>
    <w:rsid w:val="00974C24"/>
    <w:rsid w:val="0097550B"/>
    <w:rsid w:val="00975680"/>
    <w:rsid w:val="00975D95"/>
    <w:rsid w:val="00985D4B"/>
    <w:rsid w:val="00987569"/>
    <w:rsid w:val="00987A23"/>
    <w:rsid w:val="00990629"/>
    <w:rsid w:val="0099268D"/>
    <w:rsid w:val="00992A8C"/>
    <w:rsid w:val="009932F1"/>
    <w:rsid w:val="00993670"/>
    <w:rsid w:val="00993CB8"/>
    <w:rsid w:val="009979CB"/>
    <w:rsid w:val="009A31D4"/>
    <w:rsid w:val="009A3DC4"/>
    <w:rsid w:val="009A506A"/>
    <w:rsid w:val="009B0427"/>
    <w:rsid w:val="009B07A9"/>
    <w:rsid w:val="009B14B8"/>
    <w:rsid w:val="009B14DC"/>
    <w:rsid w:val="009B1AA0"/>
    <w:rsid w:val="009B1D3C"/>
    <w:rsid w:val="009B24AA"/>
    <w:rsid w:val="009B2E3A"/>
    <w:rsid w:val="009B40AA"/>
    <w:rsid w:val="009B6A4E"/>
    <w:rsid w:val="009B74C6"/>
    <w:rsid w:val="009B7F04"/>
    <w:rsid w:val="009C0834"/>
    <w:rsid w:val="009C18D0"/>
    <w:rsid w:val="009C288F"/>
    <w:rsid w:val="009C2A85"/>
    <w:rsid w:val="009C3F98"/>
    <w:rsid w:val="009C499B"/>
    <w:rsid w:val="009C5723"/>
    <w:rsid w:val="009C62AA"/>
    <w:rsid w:val="009C75B0"/>
    <w:rsid w:val="009D4A52"/>
    <w:rsid w:val="009D6C23"/>
    <w:rsid w:val="009D736B"/>
    <w:rsid w:val="009E094E"/>
    <w:rsid w:val="009E26D9"/>
    <w:rsid w:val="009E2BE3"/>
    <w:rsid w:val="009E2C0F"/>
    <w:rsid w:val="009E355C"/>
    <w:rsid w:val="009E6181"/>
    <w:rsid w:val="009F022D"/>
    <w:rsid w:val="009F120C"/>
    <w:rsid w:val="009F1C0B"/>
    <w:rsid w:val="009F3AC3"/>
    <w:rsid w:val="009F3BA3"/>
    <w:rsid w:val="009F4060"/>
    <w:rsid w:val="009F41A5"/>
    <w:rsid w:val="009F447C"/>
    <w:rsid w:val="009F5D18"/>
    <w:rsid w:val="009F7D60"/>
    <w:rsid w:val="00A058F4"/>
    <w:rsid w:val="00A06442"/>
    <w:rsid w:val="00A06D37"/>
    <w:rsid w:val="00A07788"/>
    <w:rsid w:val="00A1055E"/>
    <w:rsid w:val="00A13090"/>
    <w:rsid w:val="00A13F2D"/>
    <w:rsid w:val="00A14ADA"/>
    <w:rsid w:val="00A15706"/>
    <w:rsid w:val="00A15733"/>
    <w:rsid w:val="00A159C4"/>
    <w:rsid w:val="00A161EA"/>
    <w:rsid w:val="00A16574"/>
    <w:rsid w:val="00A16937"/>
    <w:rsid w:val="00A17331"/>
    <w:rsid w:val="00A2156F"/>
    <w:rsid w:val="00A225E1"/>
    <w:rsid w:val="00A23A0E"/>
    <w:rsid w:val="00A23B10"/>
    <w:rsid w:val="00A2403C"/>
    <w:rsid w:val="00A25993"/>
    <w:rsid w:val="00A26E75"/>
    <w:rsid w:val="00A320CF"/>
    <w:rsid w:val="00A32EC1"/>
    <w:rsid w:val="00A35B53"/>
    <w:rsid w:val="00A413EA"/>
    <w:rsid w:val="00A43200"/>
    <w:rsid w:val="00A446B6"/>
    <w:rsid w:val="00A450CE"/>
    <w:rsid w:val="00A518A2"/>
    <w:rsid w:val="00A538F4"/>
    <w:rsid w:val="00A54483"/>
    <w:rsid w:val="00A54BC0"/>
    <w:rsid w:val="00A560F1"/>
    <w:rsid w:val="00A569CA"/>
    <w:rsid w:val="00A617B3"/>
    <w:rsid w:val="00A61F80"/>
    <w:rsid w:val="00A64E22"/>
    <w:rsid w:val="00A66521"/>
    <w:rsid w:val="00A67FC9"/>
    <w:rsid w:val="00A732A8"/>
    <w:rsid w:val="00A7334A"/>
    <w:rsid w:val="00A73A11"/>
    <w:rsid w:val="00A76388"/>
    <w:rsid w:val="00A76D0C"/>
    <w:rsid w:val="00A77309"/>
    <w:rsid w:val="00A77458"/>
    <w:rsid w:val="00A83272"/>
    <w:rsid w:val="00A8394E"/>
    <w:rsid w:val="00A83A5D"/>
    <w:rsid w:val="00A93560"/>
    <w:rsid w:val="00A943D0"/>
    <w:rsid w:val="00A943ED"/>
    <w:rsid w:val="00A945D7"/>
    <w:rsid w:val="00A96C25"/>
    <w:rsid w:val="00AA3B0A"/>
    <w:rsid w:val="00AA59E5"/>
    <w:rsid w:val="00AA7851"/>
    <w:rsid w:val="00AB3E11"/>
    <w:rsid w:val="00AB4D58"/>
    <w:rsid w:val="00AB589C"/>
    <w:rsid w:val="00AB63E8"/>
    <w:rsid w:val="00AB653C"/>
    <w:rsid w:val="00AB6DBE"/>
    <w:rsid w:val="00AC7388"/>
    <w:rsid w:val="00AC7FE4"/>
    <w:rsid w:val="00AD0B44"/>
    <w:rsid w:val="00AD2390"/>
    <w:rsid w:val="00AD25D5"/>
    <w:rsid w:val="00AD2B35"/>
    <w:rsid w:val="00AD3E04"/>
    <w:rsid w:val="00AD43B1"/>
    <w:rsid w:val="00AD4CF1"/>
    <w:rsid w:val="00AD4F19"/>
    <w:rsid w:val="00AD59D1"/>
    <w:rsid w:val="00AD5EF4"/>
    <w:rsid w:val="00AD69F0"/>
    <w:rsid w:val="00AE0E10"/>
    <w:rsid w:val="00AE2B4E"/>
    <w:rsid w:val="00AE4C9B"/>
    <w:rsid w:val="00AE4F2A"/>
    <w:rsid w:val="00AE5894"/>
    <w:rsid w:val="00AE70DA"/>
    <w:rsid w:val="00AF0063"/>
    <w:rsid w:val="00AF2E42"/>
    <w:rsid w:val="00AF3F78"/>
    <w:rsid w:val="00AF4A60"/>
    <w:rsid w:val="00AF53AF"/>
    <w:rsid w:val="00AF5C9A"/>
    <w:rsid w:val="00AF7BC4"/>
    <w:rsid w:val="00B0023B"/>
    <w:rsid w:val="00B015AD"/>
    <w:rsid w:val="00B023F4"/>
    <w:rsid w:val="00B02A3B"/>
    <w:rsid w:val="00B0323F"/>
    <w:rsid w:val="00B05397"/>
    <w:rsid w:val="00B074B2"/>
    <w:rsid w:val="00B07AE8"/>
    <w:rsid w:val="00B1534D"/>
    <w:rsid w:val="00B20B39"/>
    <w:rsid w:val="00B211FF"/>
    <w:rsid w:val="00B25A66"/>
    <w:rsid w:val="00B32200"/>
    <w:rsid w:val="00B32A2F"/>
    <w:rsid w:val="00B3687A"/>
    <w:rsid w:val="00B36D36"/>
    <w:rsid w:val="00B41AA9"/>
    <w:rsid w:val="00B43A97"/>
    <w:rsid w:val="00B44154"/>
    <w:rsid w:val="00B44413"/>
    <w:rsid w:val="00B46729"/>
    <w:rsid w:val="00B501AD"/>
    <w:rsid w:val="00B50A29"/>
    <w:rsid w:val="00B50B4D"/>
    <w:rsid w:val="00B51346"/>
    <w:rsid w:val="00B51645"/>
    <w:rsid w:val="00B518DC"/>
    <w:rsid w:val="00B51A55"/>
    <w:rsid w:val="00B531CB"/>
    <w:rsid w:val="00B53DF1"/>
    <w:rsid w:val="00B60E92"/>
    <w:rsid w:val="00B63B46"/>
    <w:rsid w:val="00B63C0E"/>
    <w:rsid w:val="00B655FF"/>
    <w:rsid w:val="00B659F1"/>
    <w:rsid w:val="00B66B14"/>
    <w:rsid w:val="00B71E0A"/>
    <w:rsid w:val="00B73262"/>
    <w:rsid w:val="00B749A7"/>
    <w:rsid w:val="00B749EC"/>
    <w:rsid w:val="00B75E9F"/>
    <w:rsid w:val="00B80741"/>
    <w:rsid w:val="00B8097E"/>
    <w:rsid w:val="00B80CB3"/>
    <w:rsid w:val="00B80E6A"/>
    <w:rsid w:val="00B84C7A"/>
    <w:rsid w:val="00B85DEE"/>
    <w:rsid w:val="00B86972"/>
    <w:rsid w:val="00B9063A"/>
    <w:rsid w:val="00B912B9"/>
    <w:rsid w:val="00B91925"/>
    <w:rsid w:val="00B927A5"/>
    <w:rsid w:val="00B9459B"/>
    <w:rsid w:val="00B970DE"/>
    <w:rsid w:val="00BA0EC9"/>
    <w:rsid w:val="00BA1EF5"/>
    <w:rsid w:val="00BA3EA6"/>
    <w:rsid w:val="00BA6873"/>
    <w:rsid w:val="00BA7305"/>
    <w:rsid w:val="00BB078E"/>
    <w:rsid w:val="00BB3F2F"/>
    <w:rsid w:val="00BB4C20"/>
    <w:rsid w:val="00BB630A"/>
    <w:rsid w:val="00BB7936"/>
    <w:rsid w:val="00BC0120"/>
    <w:rsid w:val="00BC03B1"/>
    <w:rsid w:val="00BC4497"/>
    <w:rsid w:val="00BC4942"/>
    <w:rsid w:val="00BC5718"/>
    <w:rsid w:val="00BC5901"/>
    <w:rsid w:val="00BD070F"/>
    <w:rsid w:val="00BD1381"/>
    <w:rsid w:val="00BD1525"/>
    <w:rsid w:val="00BD2E50"/>
    <w:rsid w:val="00BD34D0"/>
    <w:rsid w:val="00BD3A77"/>
    <w:rsid w:val="00BD3CFB"/>
    <w:rsid w:val="00BD4E09"/>
    <w:rsid w:val="00BE097A"/>
    <w:rsid w:val="00BE2F6D"/>
    <w:rsid w:val="00BE3A8C"/>
    <w:rsid w:val="00BE49C7"/>
    <w:rsid w:val="00BE5595"/>
    <w:rsid w:val="00BE65E7"/>
    <w:rsid w:val="00BF0163"/>
    <w:rsid w:val="00BF0D30"/>
    <w:rsid w:val="00BF3F09"/>
    <w:rsid w:val="00BF46FA"/>
    <w:rsid w:val="00BF5018"/>
    <w:rsid w:val="00BF6CC8"/>
    <w:rsid w:val="00BF6D48"/>
    <w:rsid w:val="00C00868"/>
    <w:rsid w:val="00C033D7"/>
    <w:rsid w:val="00C03A9D"/>
    <w:rsid w:val="00C04662"/>
    <w:rsid w:val="00C04A53"/>
    <w:rsid w:val="00C105D6"/>
    <w:rsid w:val="00C1329C"/>
    <w:rsid w:val="00C1666D"/>
    <w:rsid w:val="00C17AEB"/>
    <w:rsid w:val="00C20360"/>
    <w:rsid w:val="00C20518"/>
    <w:rsid w:val="00C20F5A"/>
    <w:rsid w:val="00C23F97"/>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5046C"/>
    <w:rsid w:val="00C511C7"/>
    <w:rsid w:val="00C51D26"/>
    <w:rsid w:val="00C51E93"/>
    <w:rsid w:val="00C527DA"/>
    <w:rsid w:val="00C53018"/>
    <w:rsid w:val="00C53383"/>
    <w:rsid w:val="00C5395E"/>
    <w:rsid w:val="00C53A94"/>
    <w:rsid w:val="00C6036A"/>
    <w:rsid w:val="00C61002"/>
    <w:rsid w:val="00C612B0"/>
    <w:rsid w:val="00C6176F"/>
    <w:rsid w:val="00C63F29"/>
    <w:rsid w:val="00C64571"/>
    <w:rsid w:val="00C6604E"/>
    <w:rsid w:val="00C66213"/>
    <w:rsid w:val="00C70AEB"/>
    <w:rsid w:val="00C7108C"/>
    <w:rsid w:val="00C7190E"/>
    <w:rsid w:val="00C737AB"/>
    <w:rsid w:val="00C7393A"/>
    <w:rsid w:val="00C7798E"/>
    <w:rsid w:val="00C77A0B"/>
    <w:rsid w:val="00C81741"/>
    <w:rsid w:val="00C83389"/>
    <w:rsid w:val="00C8373E"/>
    <w:rsid w:val="00C83C89"/>
    <w:rsid w:val="00C86195"/>
    <w:rsid w:val="00C87091"/>
    <w:rsid w:val="00C878F0"/>
    <w:rsid w:val="00C87B63"/>
    <w:rsid w:val="00C91B59"/>
    <w:rsid w:val="00C931F3"/>
    <w:rsid w:val="00C933F1"/>
    <w:rsid w:val="00C93B2E"/>
    <w:rsid w:val="00C94772"/>
    <w:rsid w:val="00C94E3B"/>
    <w:rsid w:val="00C962AC"/>
    <w:rsid w:val="00C9675A"/>
    <w:rsid w:val="00CA17FB"/>
    <w:rsid w:val="00CA3BFB"/>
    <w:rsid w:val="00CA5773"/>
    <w:rsid w:val="00CA578C"/>
    <w:rsid w:val="00CA6E40"/>
    <w:rsid w:val="00CA7ECB"/>
    <w:rsid w:val="00CB12EC"/>
    <w:rsid w:val="00CB3024"/>
    <w:rsid w:val="00CB46A6"/>
    <w:rsid w:val="00CB6134"/>
    <w:rsid w:val="00CB77AD"/>
    <w:rsid w:val="00CC0B0E"/>
    <w:rsid w:val="00CC1AA3"/>
    <w:rsid w:val="00CC2353"/>
    <w:rsid w:val="00CC4B19"/>
    <w:rsid w:val="00CC60B9"/>
    <w:rsid w:val="00CC7355"/>
    <w:rsid w:val="00CC773E"/>
    <w:rsid w:val="00CD3915"/>
    <w:rsid w:val="00CD44A4"/>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538E"/>
    <w:rsid w:val="00CF6171"/>
    <w:rsid w:val="00D01A45"/>
    <w:rsid w:val="00D0286F"/>
    <w:rsid w:val="00D03420"/>
    <w:rsid w:val="00D038D4"/>
    <w:rsid w:val="00D04228"/>
    <w:rsid w:val="00D043FD"/>
    <w:rsid w:val="00D07E5C"/>
    <w:rsid w:val="00D105C5"/>
    <w:rsid w:val="00D121D5"/>
    <w:rsid w:val="00D12A4B"/>
    <w:rsid w:val="00D16165"/>
    <w:rsid w:val="00D165EE"/>
    <w:rsid w:val="00D242D4"/>
    <w:rsid w:val="00D243BB"/>
    <w:rsid w:val="00D2453B"/>
    <w:rsid w:val="00D257F2"/>
    <w:rsid w:val="00D3405A"/>
    <w:rsid w:val="00D344A7"/>
    <w:rsid w:val="00D34D8C"/>
    <w:rsid w:val="00D3501B"/>
    <w:rsid w:val="00D36492"/>
    <w:rsid w:val="00D36698"/>
    <w:rsid w:val="00D42A97"/>
    <w:rsid w:val="00D43197"/>
    <w:rsid w:val="00D43B1C"/>
    <w:rsid w:val="00D43C52"/>
    <w:rsid w:val="00D456CA"/>
    <w:rsid w:val="00D45A0B"/>
    <w:rsid w:val="00D46AD0"/>
    <w:rsid w:val="00D47C27"/>
    <w:rsid w:val="00D50AFD"/>
    <w:rsid w:val="00D528E1"/>
    <w:rsid w:val="00D53478"/>
    <w:rsid w:val="00D54D7A"/>
    <w:rsid w:val="00D5718A"/>
    <w:rsid w:val="00D573CC"/>
    <w:rsid w:val="00D573E0"/>
    <w:rsid w:val="00D5744A"/>
    <w:rsid w:val="00D574D4"/>
    <w:rsid w:val="00D610FE"/>
    <w:rsid w:val="00D615EE"/>
    <w:rsid w:val="00D61908"/>
    <w:rsid w:val="00D61DB0"/>
    <w:rsid w:val="00D62F08"/>
    <w:rsid w:val="00D63104"/>
    <w:rsid w:val="00D63FC6"/>
    <w:rsid w:val="00D64144"/>
    <w:rsid w:val="00D678F2"/>
    <w:rsid w:val="00D700B9"/>
    <w:rsid w:val="00D8049F"/>
    <w:rsid w:val="00D80522"/>
    <w:rsid w:val="00D82E0F"/>
    <w:rsid w:val="00D83BF1"/>
    <w:rsid w:val="00D86ECC"/>
    <w:rsid w:val="00D87BF2"/>
    <w:rsid w:val="00D902D4"/>
    <w:rsid w:val="00D92167"/>
    <w:rsid w:val="00D92423"/>
    <w:rsid w:val="00D924F4"/>
    <w:rsid w:val="00D9507C"/>
    <w:rsid w:val="00D9771F"/>
    <w:rsid w:val="00DA1F05"/>
    <w:rsid w:val="00DA46B1"/>
    <w:rsid w:val="00DA503E"/>
    <w:rsid w:val="00DA52C8"/>
    <w:rsid w:val="00DA555F"/>
    <w:rsid w:val="00DA63A5"/>
    <w:rsid w:val="00DB229F"/>
    <w:rsid w:val="00DB33E9"/>
    <w:rsid w:val="00DB3A0F"/>
    <w:rsid w:val="00DB59D4"/>
    <w:rsid w:val="00DB7115"/>
    <w:rsid w:val="00DC0124"/>
    <w:rsid w:val="00DC317B"/>
    <w:rsid w:val="00DC439D"/>
    <w:rsid w:val="00DC4B7A"/>
    <w:rsid w:val="00DC5F1D"/>
    <w:rsid w:val="00DC5F4C"/>
    <w:rsid w:val="00DC5FAD"/>
    <w:rsid w:val="00DD0A5F"/>
    <w:rsid w:val="00DD1211"/>
    <w:rsid w:val="00DD1934"/>
    <w:rsid w:val="00DD265D"/>
    <w:rsid w:val="00DD2E01"/>
    <w:rsid w:val="00DD3AB5"/>
    <w:rsid w:val="00DD5FB9"/>
    <w:rsid w:val="00DE0FA0"/>
    <w:rsid w:val="00DE3442"/>
    <w:rsid w:val="00DE6814"/>
    <w:rsid w:val="00DF0DDB"/>
    <w:rsid w:val="00DF1AF4"/>
    <w:rsid w:val="00DF2D30"/>
    <w:rsid w:val="00DF49EE"/>
    <w:rsid w:val="00DF5F09"/>
    <w:rsid w:val="00DF671A"/>
    <w:rsid w:val="00DF6CF4"/>
    <w:rsid w:val="00DF79DD"/>
    <w:rsid w:val="00DF7DBE"/>
    <w:rsid w:val="00E0019D"/>
    <w:rsid w:val="00E007EA"/>
    <w:rsid w:val="00E04A7A"/>
    <w:rsid w:val="00E0517F"/>
    <w:rsid w:val="00E0555B"/>
    <w:rsid w:val="00E06085"/>
    <w:rsid w:val="00E063E2"/>
    <w:rsid w:val="00E07D81"/>
    <w:rsid w:val="00E12949"/>
    <w:rsid w:val="00E12CE4"/>
    <w:rsid w:val="00E14C3E"/>
    <w:rsid w:val="00E210D5"/>
    <w:rsid w:val="00E21D13"/>
    <w:rsid w:val="00E24D14"/>
    <w:rsid w:val="00E25DA9"/>
    <w:rsid w:val="00E350BB"/>
    <w:rsid w:val="00E406B6"/>
    <w:rsid w:val="00E40DF0"/>
    <w:rsid w:val="00E41B6E"/>
    <w:rsid w:val="00E41CDE"/>
    <w:rsid w:val="00E4502C"/>
    <w:rsid w:val="00E46D11"/>
    <w:rsid w:val="00E52B59"/>
    <w:rsid w:val="00E52F8A"/>
    <w:rsid w:val="00E53906"/>
    <w:rsid w:val="00E53BC0"/>
    <w:rsid w:val="00E54539"/>
    <w:rsid w:val="00E568E9"/>
    <w:rsid w:val="00E60195"/>
    <w:rsid w:val="00E602EF"/>
    <w:rsid w:val="00E603A0"/>
    <w:rsid w:val="00E63B4D"/>
    <w:rsid w:val="00E63C49"/>
    <w:rsid w:val="00E6554C"/>
    <w:rsid w:val="00E66487"/>
    <w:rsid w:val="00E66848"/>
    <w:rsid w:val="00E66E94"/>
    <w:rsid w:val="00E71246"/>
    <w:rsid w:val="00E71854"/>
    <w:rsid w:val="00E71EA7"/>
    <w:rsid w:val="00E762DD"/>
    <w:rsid w:val="00E763F8"/>
    <w:rsid w:val="00E77A17"/>
    <w:rsid w:val="00E803F9"/>
    <w:rsid w:val="00E80D57"/>
    <w:rsid w:val="00E81277"/>
    <w:rsid w:val="00E838C4"/>
    <w:rsid w:val="00E84B30"/>
    <w:rsid w:val="00E85218"/>
    <w:rsid w:val="00E85645"/>
    <w:rsid w:val="00E8569F"/>
    <w:rsid w:val="00E87F84"/>
    <w:rsid w:val="00E90163"/>
    <w:rsid w:val="00E91117"/>
    <w:rsid w:val="00E91320"/>
    <w:rsid w:val="00E92FE0"/>
    <w:rsid w:val="00E93C29"/>
    <w:rsid w:val="00E97939"/>
    <w:rsid w:val="00EA1C76"/>
    <w:rsid w:val="00EA2325"/>
    <w:rsid w:val="00EA58F8"/>
    <w:rsid w:val="00EA6711"/>
    <w:rsid w:val="00EA7A08"/>
    <w:rsid w:val="00EB0511"/>
    <w:rsid w:val="00EB3DC3"/>
    <w:rsid w:val="00EC0BF4"/>
    <w:rsid w:val="00EC1001"/>
    <w:rsid w:val="00EC1C92"/>
    <w:rsid w:val="00EC4BA3"/>
    <w:rsid w:val="00EC71E5"/>
    <w:rsid w:val="00EC7B70"/>
    <w:rsid w:val="00ED0F30"/>
    <w:rsid w:val="00ED6223"/>
    <w:rsid w:val="00EE0EFA"/>
    <w:rsid w:val="00EE2D27"/>
    <w:rsid w:val="00EE3C67"/>
    <w:rsid w:val="00EF033A"/>
    <w:rsid w:val="00EF2699"/>
    <w:rsid w:val="00EF2CB0"/>
    <w:rsid w:val="00EF73D7"/>
    <w:rsid w:val="00EF7D5F"/>
    <w:rsid w:val="00F033BB"/>
    <w:rsid w:val="00F0345A"/>
    <w:rsid w:val="00F068F4"/>
    <w:rsid w:val="00F10050"/>
    <w:rsid w:val="00F1179C"/>
    <w:rsid w:val="00F1225A"/>
    <w:rsid w:val="00F12D7C"/>
    <w:rsid w:val="00F13BFF"/>
    <w:rsid w:val="00F13F29"/>
    <w:rsid w:val="00F15921"/>
    <w:rsid w:val="00F203AF"/>
    <w:rsid w:val="00F203F4"/>
    <w:rsid w:val="00F2378A"/>
    <w:rsid w:val="00F270AA"/>
    <w:rsid w:val="00F303EA"/>
    <w:rsid w:val="00F31EA9"/>
    <w:rsid w:val="00F344ED"/>
    <w:rsid w:val="00F34604"/>
    <w:rsid w:val="00F34E5C"/>
    <w:rsid w:val="00F35D6B"/>
    <w:rsid w:val="00F40760"/>
    <w:rsid w:val="00F41173"/>
    <w:rsid w:val="00F42333"/>
    <w:rsid w:val="00F4473C"/>
    <w:rsid w:val="00F45296"/>
    <w:rsid w:val="00F45781"/>
    <w:rsid w:val="00F45DAE"/>
    <w:rsid w:val="00F46229"/>
    <w:rsid w:val="00F475E4"/>
    <w:rsid w:val="00F47E15"/>
    <w:rsid w:val="00F50130"/>
    <w:rsid w:val="00F50A7A"/>
    <w:rsid w:val="00F51546"/>
    <w:rsid w:val="00F52DA3"/>
    <w:rsid w:val="00F535ED"/>
    <w:rsid w:val="00F55154"/>
    <w:rsid w:val="00F57F1A"/>
    <w:rsid w:val="00F601AD"/>
    <w:rsid w:val="00F60783"/>
    <w:rsid w:val="00F6108D"/>
    <w:rsid w:val="00F61FA2"/>
    <w:rsid w:val="00F6446C"/>
    <w:rsid w:val="00F64662"/>
    <w:rsid w:val="00F6466D"/>
    <w:rsid w:val="00F70773"/>
    <w:rsid w:val="00F728A9"/>
    <w:rsid w:val="00F75FCB"/>
    <w:rsid w:val="00F76FF5"/>
    <w:rsid w:val="00F773CE"/>
    <w:rsid w:val="00F84065"/>
    <w:rsid w:val="00F84EF8"/>
    <w:rsid w:val="00F852E2"/>
    <w:rsid w:val="00F85714"/>
    <w:rsid w:val="00F86A5D"/>
    <w:rsid w:val="00F87E1E"/>
    <w:rsid w:val="00F90456"/>
    <w:rsid w:val="00F918B1"/>
    <w:rsid w:val="00F95394"/>
    <w:rsid w:val="00F9600F"/>
    <w:rsid w:val="00F974C4"/>
    <w:rsid w:val="00F97CF1"/>
    <w:rsid w:val="00FA06E0"/>
    <w:rsid w:val="00FA5418"/>
    <w:rsid w:val="00FA6038"/>
    <w:rsid w:val="00FA6229"/>
    <w:rsid w:val="00FB0AD2"/>
    <w:rsid w:val="00FB11E5"/>
    <w:rsid w:val="00FB3954"/>
    <w:rsid w:val="00FB6008"/>
    <w:rsid w:val="00FB6F4B"/>
    <w:rsid w:val="00FB70A8"/>
    <w:rsid w:val="00FC249A"/>
    <w:rsid w:val="00FC2DBD"/>
    <w:rsid w:val="00FC2FBF"/>
    <w:rsid w:val="00FC355A"/>
    <w:rsid w:val="00FC3D6C"/>
    <w:rsid w:val="00FC7615"/>
    <w:rsid w:val="00FD041F"/>
    <w:rsid w:val="00FD05A6"/>
    <w:rsid w:val="00FD3227"/>
    <w:rsid w:val="00FD3EEB"/>
    <w:rsid w:val="00FD46C3"/>
    <w:rsid w:val="00FD48A2"/>
    <w:rsid w:val="00FD5C69"/>
    <w:rsid w:val="00FD679E"/>
    <w:rsid w:val="00FE14B3"/>
    <w:rsid w:val="00FE2B6F"/>
    <w:rsid w:val="00FE4440"/>
    <w:rsid w:val="00FE4A47"/>
    <w:rsid w:val="00FE53D9"/>
    <w:rsid w:val="00FE5A24"/>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632D77"/>
  <w15:docId w15:val="{FDCB70DC-C360-469B-A87F-59BA6BAE6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uiPriority w:val="99"/>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21"/>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table" w:styleId="GridTable4">
    <w:name w:val="Grid Table 4"/>
    <w:basedOn w:val="TableNormal"/>
    <w:uiPriority w:val="49"/>
    <w:rsid w:val="0083298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so.info@undp.org" TargetMode="External"/><Relationship Id="rId18" Type="http://schemas.openxmlformats.org/officeDocument/2006/relationships/hyperlink" Target="http://www.undp.org/content/undp/en/home/operations/procurement/protestandsanctions/"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un.org/Docs/sc/committees/1267/1267ListEng.htm"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protestandsanctions/"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undp.org/content/undp/en/home/operations/procurement/protestandsanctions/"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dam/undp/library/corporate/Transparency/UNDP_Anti_Fraud_Policy_English_FINAL_june_2011.pdf"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43195D9C8CA4D3F81BC800E83FFEB4A"/>
        <w:category>
          <w:name w:val="General"/>
          <w:gallery w:val="placeholder"/>
        </w:category>
        <w:types>
          <w:type w:val="bbPlcHdr"/>
        </w:types>
        <w:behaviors>
          <w:behavior w:val="content"/>
        </w:behaviors>
        <w:guid w:val="{93A6A6EA-5994-43E3-82AC-49288DA8267C}"/>
      </w:docPartPr>
      <w:docPartBody>
        <w:p w:rsidR="00511B2F" w:rsidRDefault="001B09FC" w:rsidP="001B09FC">
          <w:pPr>
            <w:pStyle w:val="F43195D9C8CA4D3F81BC800E83FFEB4A4"/>
          </w:pPr>
          <w:r>
            <w:rPr>
              <w:rFonts w:asciiTheme="minorHAnsi" w:hAnsiTheme="minorHAnsi" w:cstheme="minorHAnsi"/>
              <w:b/>
              <w:bCs/>
              <w:color w:val="000000" w:themeColor="text1"/>
              <w:sz w:val="32"/>
              <w:szCs w:val="32"/>
            </w:rPr>
            <w:t>[insert: Title of Service</w:t>
          </w:r>
          <w:r w:rsidRPr="00814716">
            <w:rPr>
              <w:rFonts w:asciiTheme="minorHAnsi" w:hAnsiTheme="minorHAnsi" w:cstheme="minorHAnsi"/>
              <w:b/>
              <w:bCs/>
              <w:color w:val="000000" w:themeColor="text1"/>
              <w:sz w:val="32"/>
              <w:szCs w:val="32"/>
            </w:rPr>
            <w:t>]</w:t>
          </w:r>
        </w:p>
      </w:docPartBody>
    </w:docPart>
    <w:docPart>
      <w:docPartPr>
        <w:name w:val="A2B92B5FA70D4D30AAC90341C9DBC025"/>
        <w:category>
          <w:name w:val="General"/>
          <w:gallery w:val="placeholder"/>
        </w:category>
        <w:types>
          <w:type w:val="bbPlcHdr"/>
        </w:types>
        <w:behaviors>
          <w:behavior w:val="content"/>
        </w:behaviors>
        <w:guid w:val="{84A24400-4560-4DBC-8F8E-9DA55B3D2C66}"/>
      </w:docPartPr>
      <w:docPartBody>
        <w:p w:rsidR="00511B2F" w:rsidRDefault="001B09FC" w:rsidP="001B09FC">
          <w:pPr>
            <w:pStyle w:val="A2B92B5FA70D4D30AAC90341C9DBC0254"/>
          </w:pPr>
          <w:r w:rsidRPr="00814716">
            <w:rPr>
              <w:rFonts w:asciiTheme="minorHAnsi" w:hAnsiTheme="minorHAnsi" w:cstheme="minorHAnsi"/>
              <w:b/>
              <w:bCs/>
              <w:color w:val="000000" w:themeColor="text1"/>
              <w:sz w:val="32"/>
              <w:szCs w:val="32"/>
            </w:rPr>
            <w:t>[insert: Project Title]</w:t>
          </w:r>
        </w:p>
      </w:docPartBody>
    </w:docPart>
    <w:docPart>
      <w:docPartPr>
        <w:name w:val="41AF12F99E224247B0419596D22C7BF3"/>
        <w:category>
          <w:name w:val="General"/>
          <w:gallery w:val="placeholder"/>
        </w:category>
        <w:types>
          <w:type w:val="bbPlcHdr"/>
        </w:types>
        <w:behaviors>
          <w:behavior w:val="content"/>
        </w:behaviors>
        <w:guid w:val="{5DED23DC-F5D0-4AB4-BBAC-F5C1855E1CCC}"/>
      </w:docPartPr>
      <w:docPartBody>
        <w:p w:rsidR="00511B2F" w:rsidRDefault="001B09FC" w:rsidP="001B09FC">
          <w:pPr>
            <w:pStyle w:val="41AF12F99E224247B0419596D22C7BF34"/>
          </w:pPr>
          <w:r w:rsidRPr="00814716">
            <w:rPr>
              <w:rFonts w:asciiTheme="minorHAnsi" w:hAnsiTheme="minorHAnsi" w:cstheme="minorHAnsi"/>
              <w:b/>
              <w:bCs/>
              <w:color w:val="000000" w:themeColor="text1"/>
              <w:sz w:val="32"/>
              <w:szCs w:val="32"/>
            </w:rPr>
            <w:t>[insert: Name of Country]</w:t>
          </w:r>
        </w:p>
      </w:docPartBody>
    </w:docPart>
    <w:docPart>
      <w:docPartPr>
        <w:name w:val="684BEA33CA4D4952B97AC4F9661C5C80"/>
        <w:category>
          <w:name w:val="General"/>
          <w:gallery w:val="placeholder"/>
        </w:category>
        <w:types>
          <w:type w:val="bbPlcHdr"/>
        </w:types>
        <w:behaviors>
          <w:behavior w:val="content"/>
        </w:behaviors>
        <w:guid w:val="{B271EA4E-D4A1-4798-99A8-1A969EA97FEA}"/>
      </w:docPartPr>
      <w:docPartBody>
        <w:p w:rsidR="00511B2F" w:rsidRDefault="00511B2F" w:rsidP="00511B2F">
          <w:pPr>
            <w:pStyle w:val="684BEA33CA4D4952B97AC4F9661C5C80"/>
          </w:pPr>
          <w:r w:rsidRPr="00EE45C0">
            <w:rPr>
              <w:rStyle w:val="PlaceholderText"/>
            </w:rPr>
            <w:t>Click here to enter a date.</w:t>
          </w:r>
        </w:p>
      </w:docPartBody>
    </w:docPart>
    <w:docPart>
      <w:docPartPr>
        <w:name w:val="4F06BEF4218C47738E6AD761E6F0263B"/>
        <w:category>
          <w:name w:val="General"/>
          <w:gallery w:val="placeholder"/>
        </w:category>
        <w:types>
          <w:type w:val="bbPlcHdr"/>
        </w:types>
        <w:behaviors>
          <w:behavior w:val="content"/>
        </w:behaviors>
        <w:guid w:val="{183E01D3-2533-4AB5-9469-0B1B35F940A3}"/>
      </w:docPartPr>
      <w:docPartBody>
        <w:p w:rsidR="00511B2F" w:rsidRDefault="001B09FC" w:rsidP="001B09FC">
          <w:pPr>
            <w:pStyle w:val="4F06BEF4218C47738E6AD761E6F0263B4"/>
          </w:pPr>
          <w:r w:rsidRPr="00814716">
            <w:rPr>
              <w:rFonts w:asciiTheme="minorHAnsi" w:hAnsiTheme="minorHAnsi" w:cstheme="minorHAnsi"/>
              <w:i/>
              <w:color w:val="000000" w:themeColor="text1"/>
            </w:rPr>
            <w:t>[</w:t>
          </w:r>
          <w:r w:rsidRPr="00814716">
            <w:rPr>
              <w:rFonts w:asciiTheme="minorHAnsi" w:hAnsiTheme="minorHAnsi" w:cstheme="minorHAnsi"/>
              <w:i/>
              <w:iCs/>
              <w:color w:val="000000" w:themeColor="text1"/>
            </w:rPr>
            <w:t>Insert: Location</w:t>
          </w:r>
          <w:r w:rsidRPr="00814716">
            <w:rPr>
              <w:rFonts w:asciiTheme="minorHAnsi" w:hAnsiTheme="minorHAnsi" w:cstheme="minorHAnsi"/>
              <w:i/>
              <w:color w:val="000000" w:themeColor="text1"/>
            </w:rPr>
            <w:t>]</w:t>
          </w:r>
        </w:p>
      </w:docPartBody>
    </w:docPart>
    <w:docPart>
      <w:docPartPr>
        <w:name w:val="3E1A9C1BC59F497C9646561B70B6009A"/>
        <w:category>
          <w:name w:val="General"/>
          <w:gallery w:val="placeholder"/>
        </w:category>
        <w:types>
          <w:type w:val="bbPlcHdr"/>
        </w:types>
        <w:behaviors>
          <w:behavior w:val="content"/>
        </w:behaviors>
        <w:guid w:val="{649C6D34-B2A5-49E4-8A77-CA3BF07F9AB6}"/>
      </w:docPartPr>
      <w:docPartBody>
        <w:p w:rsidR="00511B2F" w:rsidRDefault="00511B2F" w:rsidP="00511B2F">
          <w:pPr>
            <w:pStyle w:val="3E1A9C1BC59F497C9646561B70B6009A"/>
          </w:pPr>
          <w:r w:rsidRPr="00EE45C0">
            <w:rPr>
              <w:rStyle w:val="PlaceholderText"/>
            </w:rPr>
            <w:t>Click here to enter a date.</w:t>
          </w:r>
        </w:p>
      </w:docPartBody>
    </w:docPart>
    <w:docPart>
      <w:docPartPr>
        <w:name w:val="BEEDA40CD49B4B3E92B1A5FC3858C5F5"/>
        <w:category>
          <w:name w:val="General"/>
          <w:gallery w:val="placeholder"/>
        </w:category>
        <w:types>
          <w:type w:val="bbPlcHdr"/>
        </w:types>
        <w:behaviors>
          <w:behavior w:val="content"/>
        </w:behaviors>
        <w:guid w:val="{2984A643-CCF2-4D04-9BC7-ECE0C3BEFE91}"/>
      </w:docPartPr>
      <w:docPartBody>
        <w:p w:rsidR="001B09FC" w:rsidRDefault="001B09FC" w:rsidP="008546A4">
          <w:pPr>
            <w:tabs>
              <w:tab w:val="right" w:leader="dot" w:pos="9000"/>
            </w:tabs>
            <w:jc w:val="center"/>
            <w:rPr>
              <w:rFonts w:cstheme="minorHAnsi"/>
              <w:color w:val="000000" w:themeColor="text1"/>
            </w:rPr>
          </w:pPr>
          <w:r>
            <w:rPr>
              <w:rFonts w:cstheme="minorHAnsi"/>
              <w:b/>
              <w:i/>
              <w:iCs/>
              <w:noProof/>
              <w:color w:val="000000" w:themeColor="text1"/>
              <w:u w:val="single"/>
            </w:rPr>
            <w:t xml:space="preserve">[Insert: Subject including RFP </w:t>
          </w:r>
          <w:r w:rsidRPr="00814716">
            <w:rPr>
              <w:rFonts w:cstheme="minorHAnsi"/>
              <w:b/>
              <w:i/>
              <w:iCs/>
              <w:noProof/>
              <w:color w:val="000000" w:themeColor="text1"/>
              <w:u w:val="single"/>
            </w:rPr>
            <w:t>Name ]</w:t>
          </w:r>
        </w:p>
        <w:p w:rsidR="00511B2F" w:rsidRDefault="00511B2F" w:rsidP="00511B2F">
          <w:pPr>
            <w:pStyle w:val="BEEDA40CD49B4B3E92B1A5FC3858C5F5"/>
          </w:pPr>
        </w:p>
      </w:docPartBody>
    </w:docPart>
    <w:docPart>
      <w:docPartPr>
        <w:name w:val="30E5B15F79604FE681C1F0CD95188AD4"/>
        <w:category>
          <w:name w:val="General"/>
          <w:gallery w:val="placeholder"/>
        </w:category>
        <w:types>
          <w:type w:val="bbPlcHdr"/>
        </w:types>
        <w:behaviors>
          <w:behavior w:val="content"/>
        </w:behaviors>
        <w:guid w:val="{68A4E116-C472-41C1-97A6-BED10F027587}"/>
      </w:docPartPr>
      <w:docPartBody>
        <w:p w:rsidR="00511B2F" w:rsidRDefault="001B09FC" w:rsidP="001B09FC">
          <w:pPr>
            <w:pStyle w:val="30E5B15F79604FE681C1F0CD95188AD44"/>
          </w:pPr>
          <w:r w:rsidRPr="00814716">
            <w:rPr>
              <w:rFonts w:asciiTheme="minorHAnsi" w:hAnsiTheme="minorHAnsi" w:cstheme="minorHAnsi"/>
              <w:i/>
              <w:color w:val="000000" w:themeColor="text1"/>
              <w:sz w:val="22"/>
              <w:szCs w:val="22"/>
            </w:rPr>
            <w:t>[indicate name]</w:t>
          </w:r>
        </w:p>
      </w:docPartBody>
    </w:docPart>
    <w:docPart>
      <w:docPartPr>
        <w:name w:val="CBC8BDDA51FF4F15803DE311CCA79A49"/>
        <w:category>
          <w:name w:val="General"/>
          <w:gallery w:val="placeholder"/>
        </w:category>
        <w:types>
          <w:type w:val="bbPlcHdr"/>
        </w:types>
        <w:behaviors>
          <w:behavior w:val="content"/>
        </w:behaviors>
        <w:guid w:val="{E661B47C-8C79-40D0-A345-E19C5D241B6B}"/>
      </w:docPartPr>
      <w:docPartBody>
        <w:p w:rsidR="00511B2F" w:rsidRDefault="001B09FC" w:rsidP="001B09FC">
          <w:pPr>
            <w:pStyle w:val="CBC8BDDA51FF4F15803DE311CCA79A494"/>
          </w:pPr>
          <w:r w:rsidRPr="00814716">
            <w:rPr>
              <w:rFonts w:asciiTheme="minorHAnsi" w:hAnsiTheme="minorHAnsi" w:cstheme="minorHAnsi"/>
              <w:i/>
              <w:color w:val="000000" w:themeColor="text1"/>
              <w:sz w:val="22"/>
              <w:szCs w:val="22"/>
            </w:rPr>
            <w:t>[insert: address and email address]</w:t>
          </w:r>
        </w:p>
      </w:docPartBody>
    </w:docPart>
    <w:docPart>
      <w:docPartPr>
        <w:name w:val="8E8B57D1E13D4E23A866D02FF7840684"/>
        <w:category>
          <w:name w:val="General"/>
          <w:gallery w:val="placeholder"/>
        </w:category>
        <w:types>
          <w:type w:val="bbPlcHdr"/>
        </w:types>
        <w:behaviors>
          <w:behavior w:val="content"/>
        </w:behaviors>
        <w:guid w:val="{A3CDE67B-E596-48A3-B843-1100C1DEEB0D}"/>
      </w:docPartPr>
      <w:docPartBody>
        <w:p w:rsidR="00511B2F" w:rsidRDefault="001B09FC" w:rsidP="001B09FC">
          <w:pPr>
            <w:pStyle w:val="8E8B57D1E13D4E23A866D02FF78406844"/>
          </w:pPr>
          <w:r w:rsidRPr="00814716">
            <w:rPr>
              <w:rFonts w:asciiTheme="minorHAnsi" w:hAnsiTheme="minorHAnsi" w:cstheme="minorHAnsi"/>
              <w:i/>
              <w:color w:val="000000" w:themeColor="text1"/>
              <w:sz w:val="22"/>
              <w:szCs w:val="22"/>
            </w:rPr>
            <w:t>[insert: name of focal point]</w:t>
          </w:r>
        </w:p>
      </w:docPartBody>
    </w:docPart>
    <w:docPart>
      <w:docPartPr>
        <w:name w:val="0AA11C6A5AE445849AB578C6FA6A1C27"/>
        <w:category>
          <w:name w:val="General"/>
          <w:gallery w:val="placeholder"/>
        </w:category>
        <w:types>
          <w:type w:val="bbPlcHdr"/>
        </w:types>
        <w:behaviors>
          <w:behavior w:val="content"/>
        </w:behaviors>
        <w:guid w:val="{23A0074D-EEB7-4BE9-A103-FA75C3F0DF71}"/>
      </w:docPartPr>
      <w:docPartBody>
        <w:p w:rsidR="00511B2F" w:rsidRDefault="001B09FC" w:rsidP="001B09FC">
          <w:pPr>
            <w:pStyle w:val="0AA11C6A5AE445849AB578C6FA6A1C274"/>
          </w:pPr>
          <w:r w:rsidRPr="00814716">
            <w:rPr>
              <w:rFonts w:asciiTheme="minorHAnsi" w:hAnsiTheme="minorHAnsi" w:cstheme="minorHAnsi"/>
              <w:i/>
              <w:color w:val="000000" w:themeColor="text1"/>
              <w:sz w:val="22"/>
              <w:szCs w:val="22"/>
            </w:rPr>
            <w:t>[insert: Close of Business, date]</w:t>
          </w:r>
        </w:p>
      </w:docPartBody>
    </w:docPart>
    <w:docPart>
      <w:docPartPr>
        <w:name w:val="D83BA0EB0FCF478DA7CD590B825A1A97"/>
        <w:category>
          <w:name w:val="General"/>
          <w:gallery w:val="placeholder"/>
        </w:category>
        <w:types>
          <w:type w:val="bbPlcHdr"/>
        </w:types>
        <w:behaviors>
          <w:behavior w:val="content"/>
        </w:behaviors>
        <w:guid w:val="{6FF6FC86-3D8C-4E3B-A2D0-BF8967D259A9}"/>
      </w:docPartPr>
      <w:docPartBody>
        <w:p w:rsidR="00511B2F" w:rsidRDefault="001B09FC" w:rsidP="001B09FC">
          <w:pPr>
            <w:pStyle w:val="D83BA0EB0FCF478DA7CD590B825A1A974"/>
          </w:pPr>
          <w:r w:rsidRPr="00814716">
            <w:rPr>
              <w:rFonts w:asciiTheme="minorHAnsi" w:hAnsiTheme="minorHAnsi" w:cstheme="minorHAnsi"/>
              <w:i/>
              <w:iCs/>
              <w:color w:val="000000" w:themeColor="text1"/>
              <w:sz w:val="22"/>
              <w:szCs w:val="22"/>
            </w:rPr>
            <w:t>[insert: Signature, name, title of UNDP authorized signatory]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ill Sans MT">
    <w:panose1 w:val="020B0502020104020203"/>
    <w:charset w:val="00"/>
    <w:family w:val="swiss"/>
    <w:pitch w:val="variable"/>
    <w:sig w:usb0="00000007"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2F"/>
    <w:rsid w:val="000A0B57"/>
    <w:rsid w:val="001B09FC"/>
    <w:rsid w:val="002372DD"/>
    <w:rsid w:val="00320E9B"/>
    <w:rsid w:val="00332478"/>
    <w:rsid w:val="00507562"/>
    <w:rsid w:val="00511B2F"/>
    <w:rsid w:val="0059132C"/>
    <w:rsid w:val="005B4AC2"/>
    <w:rsid w:val="00620A5C"/>
    <w:rsid w:val="006B0976"/>
    <w:rsid w:val="007250A6"/>
    <w:rsid w:val="00741FFB"/>
    <w:rsid w:val="008546A4"/>
    <w:rsid w:val="00AB73AD"/>
    <w:rsid w:val="00B64DC0"/>
    <w:rsid w:val="00BF23BC"/>
    <w:rsid w:val="00CC612B"/>
    <w:rsid w:val="00D309DF"/>
    <w:rsid w:val="00F211B9"/>
    <w:rsid w:val="00F73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2A2ED2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1B09FC"/>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after="0"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after="0"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after="0"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after="0"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after="0"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after="0"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after="0"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after="0" w:line="240" w:lineRule="auto"/>
    </w:pPr>
    <w:rPr>
      <w:rFonts w:ascii="Times" w:eastAsia="Calibri" w:hAnsi="Times"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UNITBOM-1780-261</_dlc_DocId>
    <_dlc_DocIdUrl xmlns="bf4c0e24-4363-4a2c-98c4-ba38f29833df">
      <Url>https://intranet.undp.org/unit/bom/pso/_layouts/DocIdRedir.aspx?ID=UNITBOM-1780-261</Url>
      <Description>UNITBOM-1780-261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2.xml><?xml version="1.0" encoding="utf-8"?>
<ds:datastoreItem xmlns:ds="http://schemas.openxmlformats.org/officeDocument/2006/customXml" ds:itemID="{3AE83886-0BA8-4291-819D-C438944A6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D74821-2CAB-4DA9-B55F-FA537F2F206B}">
  <ds:schemaRefs>
    <ds:schemaRef ds:uri="http://schemas.microsoft.com/sharepoint/events"/>
  </ds:schemaRefs>
</ds:datastoreItem>
</file>

<file path=customXml/itemProps4.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5.xml><?xml version="1.0" encoding="utf-8"?>
<ds:datastoreItem xmlns:ds="http://schemas.openxmlformats.org/officeDocument/2006/customXml" ds:itemID="{8FCC145E-D7CE-4A2D-9FA3-3E34B6D11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20735</Words>
  <Characters>118196</Characters>
  <Application>Microsoft Office Word</Application>
  <DocSecurity>0</DocSecurity>
  <Lines>984</Lines>
  <Paragraphs>277</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138654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Charles Otine</dc:creator>
  <cp:lastModifiedBy>Luigi Demunnik</cp:lastModifiedBy>
  <cp:revision>7</cp:revision>
  <cp:lastPrinted>2012-05-09T16:29:00Z</cp:lastPrinted>
  <dcterms:created xsi:type="dcterms:W3CDTF">2015-10-19T19:47:00Z</dcterms:created>
  <dcterms:modified xsi:type="dcterms:W3CDTF">2015-10-19T20:49:00Z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548cfc8d-e0bb-4d34-89b4-d745c5775b93</vt:lpwstr>
  </property>
</Properties>
</file>